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98D36B" w14:textId="46E04082" w:rsidR="00D51111" w:rsidRPr="00732A09" w:rsidRDefault="00D51111" w:rsidP="00D51111">
      <w:pPr>
        <w:pStyle w:val="ConsPlusNormal"/>
        <w:jc w:val="center"/>
      </w:pPr>
      <w:r w:rsidRPr="00732A09">
        <w:t>ОТЧ</w:t>
      </w:r>
      <w:r w:rsidR="00E57C2D">
        <w:t>Ё</w:t>
      </w:r>
      <w:r w:rsidRPr="00732A09">
        <w:t>Т ЭМИТЕНТА ЭМИССИОННЫХ ЦЕННЫХ БУМАГ</w:t>
      </w:r>
    </w:p>
    <w:p w14:paraId="37F36E10" w14:textId="77777777" w:rsidR="00D51111" w:rsidRPr="00732A09" w:rsidRDefault="00D51111" w:rsidP="00D51111">
      <w:pPr>
        <w:pStyle w:val="ConsPlusNormal"/>
        <w:jc w:val="center"/>
      </w:pPr>
    </w:p>
    <w:tbl>
      <w:tblPr>
        <w:tblStyle w:val="ac"/>
        <w:tblW w:w="0" w:type="auto"/>
        <w:tblInd w:w="1134" w:type="dxa"/>
        <w:tblBorders>
          <w:top w:val="none" w:sz="0" w:space="0" w:color="auto"/>
          <w:left w:val="none" w:sz="0" w:space="0" w:color="auto"/>
          <w:right w:val="none" w:sz="0" w:space="0" w:color="auto"/>
        </w:tblBorders>
        <w:tblLook w:val="04A0" w:firstRow="1" w:lastRow="0" w:firstColumn="1" w:lastColumn="0" w:noHBand="0" w:noVBand="1"/>
      </w:tblPr>
      <w:tblGrid>
        <w:gridCol w:w="7371"/>
      </w:tblGrid>
      <w:tr w:rsidR="00D51111" w:rsidRPr="00732A09" w14:paraId="6A02691E" w14:textId="77777777" w:rsidTr="001B1236">
        <w:tc>
          <w:tcPr>
            <w:tcW w:w="7371" w:type="dxa"/>
          </w:tcPr>
          <w:p w14:paraId="10D22C83" w14:textId="10517139" w:rsidR="00D51111" w:rsidRPr="00732A09" w:rsidRDefault="001B1236" w:rsidP="001B1236">
            <w:pPr>
              <w:pStyle w:val="ConsPlusNormal"/>
              <w:jc w:val="center"/>
              <w:rPr>
                <w:b/>
              </w:rPr>
            </w:pPr>
            <w:r w:rsidRPr="00732A09">
              <w:rPr>
                <w:b/>
              </w:rPr>
              <w:t>Общество с ограниченной ответственностью</w:t>
            </w:r>
            <w:r w:rsidR="00D51111" w:rsidRPr="00732A09">
              <w:rPr>
                <w:b/>
              </w:rPr>
              <w:t xml:space="preserve"> «М</w:t>
            </w:r>
            <w:r w:rsidRPr="00732A09">
              <w:rPr>
                <w:b/>
              </w:rPr>
              <w:t>В ФИНАНС</w:t>
            </w:r>
            <w:r w:rsidR="00D51111" w:rsidRPr="00732A09">
              <w:rPr>
                <w:b/>
              </w:rPr>
              <w:t>»</w:t>
            </w:r>
          </w:p>
        </w:tc>
      </w:tr>
    </w:tbl>
    <w:p w14:paraId="79878155" w14:textId="77777777" w:rsidR="00D51111" w:rsidRPr="00732A09" w:rsidRDefault="00D51111" w:rsidP="00D51111">
      <w:pPr>
        <w:pStyle w:val="ConsPlusNormal"/>
        <w:jc w:val="center"/>
        <w:rPr>
          <w:sz w:val="20"/>
          <w:szCs w:val="20"/>
        </w:rPr>
      </w:pPr>
      <w:r w:rsidRPr="00732A09">
        <w:rPr>
          <w:sz w:val="20"/>
          <w:szCs w:val="20"/>
        </w:rPr>
        <w:t>(полное фирменное наименование эмитента)</w:t>
      </w:r>
    </w:p>
    <w:p w14:paraId="5E79871F" w14:textId="77777777" w:rsidR="00D51111" w:rsidRPr="00732A09" w:rsidRDefault="00D51111" w:rsidP="00D51111">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9"/>
        <w:gridCol w:w="993"/>
        <w:gridCol w:w="2635"/>
        <w:gridCol w:w="1474"/>
      </w:tblGrid>
      <w:tr w:rsidR="00D51111" w:rsidRPr="00732A09" w14:paraId="0D1B69A4" w14:textId="77777777" w:rsidTr="003651AC">
        <w:tc>
          <w:tcPr>
            <w:tcW w:w="4962" w:type="dxa"/>
            <w:gridSpan w:val="2"/>
          </w:tcPr>
          <w:p w14:paraId="7741AA2B" w14:textId="77777777" w:rsidR="00D51111" w:rsidRPr="00732A09" w:rsidRDefault="00D51111" w:rsidP="001B1236">
            <w:pPr>
              <w:pStyle w:val="ConsPlusNormal"/>
              <w:ind w:left="3396"/>
            </w:pPr>
            <w:r w:rsidRPr="00732A09">
              <w:t>Код эмитента:</w:t>
            </w:r>
          </w:p>
        </w:tc>
        <w:tc>
          <w:tcPr>
            <w:tcW w:w="4109" w:type="dxa"/>
            <w:gridSpan w:val="2"/>
          </w:tcPr>
          <w:tbl>
            <w:tblPr>
              <w:tblStyle w:val="ac"/>
              <w:tblW w:w="0" w:type="auto"/>
              <w:tblBorders>
                <w:top w:val="none" w:sz="0" w:space="0" w:color="auto"/>
                <w:left w:val="none" w:sz="0" w:space="0" w:color="auto"/>
                <w:right w:val="none" w:sz="0" w:space="0" w:color="auto"/>
              </w:tblBorders>
              <w:tblLayout w:type="fixed"/>
              <w:tblLook w:val="04A0" w:firstRow="1" w:lastRow="0" w:firstColumn="1" w:lastColumn="0" w:noHBand="0" w:noVBand="1"/>
            </w:tblPr>
            <w:tblGrid>
              <w:gridCol w:w="3948"/>
            </w:tblGrid>
            <w:tr w:rsidR="00D51111" w:rsidRPr="00732A09" w14:paraId="445E36A4" w14:textId="77777777" w:rsidTr="001B1236">
              <w:tc>
                <w:tcPr>
                  <w:tcW w:w="3948" w:type="dxa"/>
                </w:tcPr>
                <w:p w14:paraId="2D2A21C4" w14:textId="1671D907" w:rsidR="00D51111" w:rsidRPr="00732A09" w:rsidRDefault="001B1236" w:rsidP="001B1236">
                  <w:pPr>
                    <w:pStyle w:val="ConsPlusNormal"/>
                    <w:jc w:val="center"/>
                    <w:rPr>
                      <w:b/>
                    </w:rPr>
                  </w:pPr>
                  <w:bookmarkStart w:id="0" w:name="_Hlk90901104"/>
                  <w:r w:rsidRPr="00732A09">
                    <w:rPr>
                      <w:b/>
                      <w:color w:val="000000"/>
                      <w:shd w:val="clear" w:color="auto" w:fill="FFFFFF"/>
                    </w:rPr>
                    <w:t xml:space="preserve">00590-R </w:t>
                  </w:r>
                </w:p>
              </w:tc>
            </w:tr>
          </w:tbl>
          <w:p w14:paraId="6D6314A2" w14:textId="77777777" w:rsidR="00D51111" w:rsidRPr="00732A09" w:rsidRDefault="00D51111" w:rsidP="001B1236">
            <w:pPr>
              <w:pStyle w:val="ConsPlusNormal"/>
              <w:jc w:val="center"/>
              <w:rPr>
                <w:sz w:val="20"/>
                <w:szCs w:val="20"/>
              </w:rPr>
            </w:pPr>
            <w:r w:rsidRPr="00732A09">
              <w:rPr>
                <w:sz w:val="20"/>
                <w:szCs w:val="20"/>
              </w:rPr>
              <w:t xml:space="preserve"> (уникальный код эмитента)</w:t>
            </w:r>
            <w:bookmarkEnd w:id="0"/>
          </w:p>
        </w:tc>
      </w:tr>
      <w:tr w:rsidR="00D51111" w:rsidRPr="00732A09" w14:paraId="15047AA2" w14:textId="77777777" w:rsidTr="001B1236">
        <w:tc>
          <w:tcPr>
            <w:tcW w:w="3969" w:type="dxa"/>
          </w:tcPr>
          <w:p w14:paraId="6FB06382" w14:textId="77777777" w:rsidR="00D51111" w:rsidRPr="00732A09" w:rsidRDefault="00D51111" w:rsidP="001B1236">
            <w:pPr>
              <w:pStyle w:val="ConsPlusNormal"/>
              <w:ind w:left="3396"/>
            </w:pPr>
            <w:r w:rsidRPr="00732A09">
              <w:t>ЗА</w:t>
            </w:r>
          </w:p>
        </w:tc>
        <w:tc>
          <w:tcPr>
            <w:tcW w:w="3628" w:type="dxa"/>
            <w:gridSpan w:val="2"/>
          </w:tcPr>
          <w:tbl>
            <w:tblPr>
              <w:tblStyle w:val="ac"/>
              <w:tblW w:w="0" w:type="auto"/>
              <w:tblBorders>
                <w:top w:val="none" w:sz="0" w:space="0" w:color="auto"/>
                <w:left w:val="none" w:sz="0" w:space="0" w:color="auto"/>
                <w:right w:val="none" w:sz="0" w:space="0" w:color="auto"/>
              </w:tblBorders>
              <w:tblLayout w:type="fixed"/>
              <w:tblLook w:val="04A0" w:firstRow="1" w:lastRow="0" w:firstColumn="1" w:lastColumn="0" w:noHBand="0" w:noVBand="1"/>
            </w:tblPr>
            <w:tblGrid>
              <w:gridCol w:w="3494"/>
            </w:tblGrid>
            <w:tr w:rsidR="00D51111" w:rsidRPr="00732A09" w14:paraId="10369255" w14:textId="77777777" w:rsidTr="001B1236">
              <w:tc>
                <w:tcPr>
                  <w:tcW w:w="3494" w:type="dxa"/>
                </w:tcPr>
                <w:p w14:paraId="5CE67580" w14:textId="5486BEA9" w:rsidR="00D51111" w:rsidRPr="00732A09" w:rsidRDefault="004D7578" w:rsidP="001B1236">
                  <w:pPr>
                    <w:pStyle w:val="ConsPlusNormal"/>
                    <w:jc w:val="center"/>
                    <w:rPr>
                      <w:b/>
                    </w:rPr>
                  </w:pPr>
                  <w:r>
                    <w:rPr>
                      <w:b/>
                    </w:rPr>
                    <w:t>6</w:t>
                  </w:r>
                  <w:r w:rsidR="00D51111" w:rsidRPr="00732A09">
                    <w:rPr>
                      <w:b/>
                    </w:rPr>
                    <w:t xml:space="preserve"> месяцев 202</w:t>
                  </w:r>
                  <w:r w:rsidR="004323DF">
                    <w:rPr>
                      <w:b/>
                    </w:rPr>
                    <w:t>4</w:t>
                  </w:r>
                  <w:r w:rsidR="00D51111" w:rsidRPr="00732A09">
                    <w:rPr>
                      <w:b/>
                    </w:rPr>
                    <w:t xml:space="preserve"> года</w:t>
                  </w:r>
                </w:p>
              </w:tc>
            </w:tr>
          </w:tbl>
          <w:p w14:paraId="189890C3" w14:textId="6E844210" w:rsidR="00D51111" w:rsidRPr="00732A09" w:rsidRDefault="00D51111" w:rsidP="001B1236">
            <w:pPr>
              <w:pStyle w:val="ConsPlusNormal"/>
              <w:jc w:val="center"/>
              <w:rPr>
                <w:sz w:val="20"/>
                <w:szCs w:val="20"/>
              </w:rPr>
            </w:pPr>
            <w:r w:rsidRPr="00732A09">
              <w:rPr>
                <w:sz w:val="20"/>
                <w:szCs w:val="20"/>
              </w:rPr>
              <w:t xml:space="preserve"> (</w:t>
            </w:r>
            <w:r w:rsidR="00100713" w:rsidRPr="00732A09">
              <w:rPr>
                <w:sz w:val="20"/>
                <w:szCs w:val="20"/>
              </w:rPr>
              <w:t>отчётный</w:t>
            </w:r>
            <w:r w:rsidRPr="00732A09">
              <w:rPr>
                <w:sz w:val="20"/>
                <w:szCs w:val="20"/>
              </w:rPr>
              <w:t xml:space="preserve"> период, за который составлен </w:t>
            </w:r>
            <w:r w:rsidR="00100713" w:rsidRPr="00732A09">
              <w:rPr>
                <w:sz w:val="20"/>
                <w:szCs w:val="20"/>
              </w:rPr>
              <w:t>отчёт</w:t>
            </w:r>
            <w:r w:rsidRPr="00732A09">
              <w:rPr>
                <w:sz w:val="20"/>
                <w:szCs w:val="20"/>
              </w:rPr>
              <w:t xml:space="preserve"> эмитента)</w:t>
            </w:r>
          </w:p>
        </w:tc>
        <w:tc>
          <w:tcPr>
            <w:tcW w:w="1474" w:type="dxa"/>
          </w:tcPr>
          <w:p w14:paraId="2FF64010" w14:textId="77777777" w:rsidR="00D51111" w:rsidRPr="00732A09" w:rsidRDefault="00D51111" w:rsidP="001B1236">
            <w:pPr>
              <w:pStyle w:val="ConsPlusNormal"/>
            </w:pPr>
          </w:p>
        </w:tc>
      </w:tr>
    </w:tbl>
    <w:p w14:paraId="67E16401" w14:textId="77777777" w:rsidR="00D51111" w:rsidRPr="00635F9D" w:rsidRDefault="00D51111" w:rsidP="00D51111">
      <w:pPr>
        <w:pStyle w:val="ConsPlusNormal"/>
        <w:ind w:firstLine="540"/>
        <w:jc w:val="both"/>
      </w:pPr>
    </w:p>
    <w:p w14:paraId="4CC65B52" w14:textId="77777777" w:rsidR="00D51111" w:rsidRPr="00635F9D" w:rsidRDefault="00D51111" w:rsidP="00D51111">
      <w:pPr>
        <w:pStyle w:val="ConsPlusNormal"/>
        <w:jc w:val="center"/>
        <w:rPr>
          <w:b/>
        </w:rPr>
      </w:pPr>
      <w:r w:rsidRPr="00635F9D">
        <w:rPr>
          <w:b/>
        </w:rPr>
        <w:t>Информация,</w:t>
      </w:r>
    </w:p>
    <w:p w14:paraId="70AA3446" w14:textId="62E7408B" w:rsidR="00D51111" w:rsidRPr="00635F9D" w:rsidRDefault="00D51111" w:rsidP="00D51111">
      <w:pPr>
        <w:pStyle w:val="ConsPlusNormal"/>
        <w:jc w:val="center"/>
        <w:rPr>
          <w:b/>
        </w:rPr>
      </w:pPr>
      <w:r w:rsidRPr="00635F9D">
        <w:rPr>
          <w:b/>
        </w:rPr>
        <w:t xml:space="preserve">содержащаяся в настоящем </w:t>
      </w:r>
      <w:r w:rsidR="00100713" w:rsidRPr="00635F9D">
        <w:rPr>
          <w:b/>
        </w:rPr>
        <w:t>отчёте</w:t>
      </w:r>
      <w:r w:rsidRPr="00635F9D">
        <w:rPr>
          <w:b/>
        </w:rPr>
        <w:t xml:space="preserve"> эмитента, подлежит</w:t>
      </w:r>
    </w:p>
    <w:p w14:paraId="4CA45951" w14:textId="77777777" w:rsidR="00D51111" w:rsidRPr="00635F9D" w:rsidRDefault="00D51111" w:rsidP="00D51111">
      <w:pPr>
        <w:pStyle w:val="ConsPlusNormal"/>
        <w:jc w:val="center"/>
        <w:rPr>
          <w:b/>
        </w:rPr>
      </w:pPr>
      <w:r w:rsidRPr="00635F9D">
        <w:rPr>
          <w:b/>
        </w:rPr>
        <w:t>раскрытию в соответствии с законодательством</w:t>
      </w:r>
    </w:p>
    <w:p w14:paraId="580343E1" w14:textId="77777777" w:rsidR="00D51111" w:rsidRPr="00635F9D" w:rsidRDefault="00D51111" w:rsidP="00D51111">
      <w:pPr>
        <w:pStyle w:val="ConsPlusNormal"/>
        <w:jc w:val="center"/>
        <w:rPr>
          <w:b/>
        </w:rPr>
      </w:pPr>
      <w:r w:rsidRPr="00635F9D">
        <w:rPr>
          <w:b/>
        </w:rPr>
        <w:t>Российской Федерации о ценных бумагах</w:t>
      </w:r>
    </w:p>
    <w:p w14:paraId="104FE535" w14:textId="77777777" w:rsidR="00D51111" w:rsidRPr="00732A09" w:rsidRDefault="00D51111" w:rsidP="00D51111">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D51111" w:rsidRPr="00732A09" w14:paraId="14C1333C" w14:textId="77777777" w:rsidTr="001B1236">
        <w:tc>
          <w:tcPr>
            <w:tcW w:w="1701" w:type="dxa"/>
            <w:tcBorders>
              <w:top w:val="single" w:sz="4" w:space="0" w:color="auto"/>
              <w:left w:val="single" w:sz="4" w:space="0" w:color="auto"/>
            </w:tcBorders>
          </w:tcPr>
          <w:p w14:paraId="6418ED41" w14:textId="77777777" w:rsidR="00D51111" w:rsidRPr="00732A09" w:rsidRDefault="00D51111" w:rsidP="001B1236">
            <w:pPr>
              <w:pStyle w:val="ConsPlusNormal"/>
              <w:jc w:val="center"/>
            </w:pPr>
            <w:r w:rsidRPr="00732A09">
              <w:t>Адрес эмитента</w:t>
            </w:r>
          </w:p>
        </w:tc>
        <w:tc>
          <w:tcPr>
            <w:tcW w:w="7370" w:type="dxa"/>
            <w:tcBorders>
              <w:top w:val="single" w:sz="4" w:space="0" w:color="auto"/>
              <w:right w:val="single" w:sz="4" w:space="0" w:color="auto"/>
            </w:tcBorders>
          </w:tcPr>
          <w:tbl>
            <w:tblPr>
              <w:tblStyle w:val="ac"/>
              <w:tblW w:w="0" w:type="auto"/>
              <w:tblBorders>
                <w:top w:val="none" w:sz="0" w:space="0" w:color="auto"/>
                <w:left w:val="none" w:sz="0" w:space="0" w:color="auto"/>
                <w:right w:val="none" w:sz="0" w:space="0" w:color="auto"/>
              </w:tblBorders>
              <w:tblLayout w:type="fixed"/>
              <w:tblLook w:val="04A0" w:firstRow="1" w:lastRow="0" w:firstColumn="1" w:lastColumn="0" w:noHBand="0" w:noVBand="1"/>
            </w:tblPr>
            <w:tblGrid>
              <w:gridCol w:w="7236"/>
            </w:tblGrid>
            <w:tr w:rsidR="00D51111" w:rsidRPr="00732A09" w14:paraId="23024D5E" w14:textId="77777777" w:rsidTr="001B1236">
              <w:tc>
                <w:tcPr>
                  <w:tcW w:w="7236" w:type="dxa"/>
                </w:tcPr>
                <w:p w14:paraId="2B52D000" w14:textId="0D27561D" w:rsidR="00D51111" w:rsidRPr="00635F9D" w:rsidRDefault="00DF5CD5" w:rsidP="001B1236">
                  <w:pPr>
                    <w:pStyle w:val="ConsPlusNormal"/>
                    <w:jc w:val="center"/>
                    <w:rPr>
                      <w:b/>
                    </w:rPr>
                  </w:pPr>
                  <w:r w:rsidRPr="00635F9D">
                    <w:rPr>
                      <w:b/>
                    </w:rPr>
                    <w:t>105066, г. Москва, вн.тер.г. муниципальный округ Басманный, ул</w:t>
                  </w:r>
                  <w:r w:rsidR="000906B9" w:rsidRPr="00635F9D">
                    <w:rPr>
                      <w:b/>
                    </w:rPr>
                    <w:t>.</w:t>
                  </w:r>
                  <w:r w:rsidRPr="00635F9D">
                    <w:rPr>
                      <w:b/>
                    </w:rPr>
                    <w:t xml:space="preserve"> Нижняя Красносельская, д. 40/12, к. 20, этаж 5, </w:t>
                  </w:r>
                  <w:proofErr w:type="spellStart"/>
                  <w:r w:rsidRPr="00635F9D">
                    <w:rPr>
                      <w:b/>
                    </w:rPr>
                    <w:t>помещ</w:t>
                  </w:r>
                  <w:proofErr w:type="spellEnd"/>
                  <w:proofErr w:type="gramStart"/>
                  <w:r w:rsidRPr="00635F9D">
                    <w:rPr>
                      <w:b/>
                    </w:rPr>
                    <w:t>.,</w:t>
                  </w:r>
                  <w:r w:rsidR="004B0AF3" w:rsidRPr="004B0AF3">
                    <w:rPr>
                      <w:b/>
                    </w:rPr>
                    <w:t xml:space="preserve">   </w:t>
                  </w:r>
                  <w:proofErr w:type="gramEnd"/>
                  <w:r w:rsidR="004B0AF3" w:rsidRPr="004B0AF3">
                    <w:rPr>
                      <w:b/>
                    </w:rPr>
                    <w:t xml:space="preserve">         </w:t>
                  </w:r>
                  <w:r w:rsidRPr="00635F9D">
                    <w:rPr>
                      <w:b/>
                    </w:rPr>
                    <w:t>ком. II, 5</w:t>
                  </w:r>
                </w:p>
              </w:tc>
            </w:tr>
          </w:tbl>
          <w:p w14:paraId="2A5EDFEC" w14:textId="77777777" w:rsidR="00D51111" w:rsidRPr="00732A09" w:rsidRDefault="00D51111" w:rsidP="001B1236">
            <w:pPr>
              <w:pStyle w:val="ConsPlusNormal"/>
              <w:jc w:val="center"/>
              <w:rPr>
                <w:sz w:val="20"/>
                <w:szCs w:val="20"/>
              </w:rPr>
            </w:pPr>
            <w:r w:rsidRPr="00732A09">
              <w:t xml:space="preserve"> </w:t>
            </w:r>
            <w:r w:rsidRPr="00732A09">
              <w:rPr>
                <w:sz w:val="20"/>
                <w:szCs w:val="20"/>
              </w:rPr>
              <w:t>(адрес эмитента, содержащийся в едином государственном реестре юридических лиц)</w:t>
            </w:r>
          </w:p>
        </w:tc>
      </w:tr>
      <w:tr w:rsidR="00D51111" w:rsidRPr="00732A09" w14:paraId="11CA9363" w14:textId="77777777" w:rsidTr="001B1236">
        <w:tc>
          <w:tcPr>
            <w:tcW w:w="1701" w:type="dxa"/>
            <w:tcBorders>
              <w:left w:val="single" w:sz="4" w:space="0" w:color="auto"/>
              <w:bottom w:val="single" w:sz="4" w:space="0" w:color="auto"/>
            </w:tcBorders>
            <w:vAlign w:val="center"/>
          </w:tcPr>
          <w:p w14:paraId="52D737BF" w14:textId="77777777" w:rsidR="00D51111" w:rsidRPr="00732A09" w:rsidRDefault="00D51111" w:rsidP="001B1236">
            <w:pPr>
              <w:pStyle w:val="ConsPlusNormal"/>
              <w:jc w:val="center"/>
            </w:pPr>
            <w:r w:rsidRPr="00732A09">
              <w:t>Контактное лицо эмитента</w:t>
            </w:r>
          </w:p>
        </w:tc>
        <w:tc>
          <w:tcPr>
            <w:tcW w:w="7370" w:type="dxa"/>
            <w:tcBorders>
              <w:bottom w:val="single" w:sz="4" w:space="0" w:color="auto"/>
              <w:right w:val="single" w:sz="4" w:space="0" w:color="auto"/>
            </w:tcBorders>
          </w:tcPr>
          <w:tbl>
            <w:tblPr>
              <w:tblStyle w:val="ac"/>
              <w:tblW w:w="0" w:type="auto"/>
              <w:tblBorders>
                <w:top w:val="none" w:sz="0" w:space="0" w:color="auto"/>
                <w:left w:val="none" w:sz="0" w:space="0" w:color="auto"/>
                <w:right w:val="none" w:sz="0" w:space="0" w:color="auto"/>
              </w:tblBorders>
              <w:tblLayout w:type="fixed"/>
              <w:tblLook w:val="04A0" w:firstRow="1" w:lastRow="0" w:firstColumn="1" w:lastColumn="0" w:noHBand="0" w:noVBand="1"/>
            </w:tblPr>
            <w:tblGrid>
              <w:gridCol w:w="7236"/>
            </w:tblGrid>
            <w:tr w:rsidR="00D51111" w:rsidRPr="001D238F" w14:paraId="1BA8849A" w14:textId="77777777" w:rsidTr="001B1236">
              <w:tc>
                <w:tcPr>
                  <w:tcW w:w="7236" w:type="dxa"/>
                </w:tcPr>
                <w:p w14:paraId="25828802" w14:textId="4598853A" w:rsidR="00D51111" w:rsidRPr="001D238F" w:rsidRDefault="00C23804" w:rsidP="001B1236">
                  <w:pPr>
                    <w:pStyle w:val="ConsPlusNormal"/>
                    <w:jc w:val="center"/>
                    <w:rPr>
                      <w:b/>
                    </w:rPr>
                  </w:pPr>
                  <w:r w:rsidRPr="001D238F">
                    <w:rPr>
                      <w:b/>
                    </w:rPr>
                    <w:t>Юрист</w:t>
                  </w:r>
                  <w:r w:rsidR="00D51111" w:rsidRPr="001D238F">
                    <w:rPr>
                      <w:b/>
                    </w:rPr>
                    <w:t xml:space="preserve">, </w:t>
                  </w:r>
                  <w:r w:rsidR="00D52D73" w:rsidRPr="001D238F">
                    <w:rPr>
                      <w:b/>
                    </w:rPr>
                    <w:t xml:space="preserve">Литвиненко Юлия Олеговна </w:t>
                  </w:r>
                </w:p>
              </w:tc>
            </w:tr>
          </w:tbl>
          <w:p w14:paraId="2AF3D38D" w14:textId="77777777" w:rsidR="00D51111" w:rsidRPr="001D238F" w:rsidRDefault="00D51111" w:rsidP="001B1236">
            <w:pPr>
              <w:pStyle w:val="ConsPlusNormal"/>
              <w:jc w:val="center"/>
              <w:rPr>
                <w:sz w:val="20"/>
                <w:szCs w:val="20"/>
              </w:rPr>
            </w:pPr>
            <w:r w:rsidRPr="001D238F">
              <w:t xml:space="preserve"> </w:t>
            </w:r>
            <w:r w:rsidRPr="001D238F">
              <w:rPr>
                <w:sz w:val="20"/>
                <w:szCs w:val="20"/>
              </w:rPr>
              <w:t>(должность, фамилия, имя, отчество (последнее при наличии) контактного лица)</w:t>
            </w:r>
          </w:p>
          <w:p w14:paraId="67078643" w14:textId="77777777" w:rsidR="00D51111" w:rsidRPr="001D238F" w:rsidRDefault="00D51111" w:rsidP="001B1236">
            <w:pPr>
              <w:pStyle w:val="ConsPlusNormal"/>
              <w:jc w:val="center"/>
              <w:rPr>
                <w:sz w:val="20"/>
                <w:szCs w:val="20"/>
              </w:rPr>
            </w:pPr>
          </w:p>
          <w:tbl>
            <w:tblPr>
              <w:tblStyle w:val="ac"/>
              <w:tblW w:w="0" w:type="auto"/>
              <w:tblBorders>
                <w:top w:val="none" w:sz="0" w:space="0" w:color="auto"/>
                <w:left w:val="none" w:sz="0" w:space="0" w:color="auto"/>
                <w:right w:val="none" w:sz="0" w:space="0" w:color="auto"/>
              </w:tblBorders>
              <w:tblLayout w:type="fixed"/>
              <w:tblLook w:val="04A0" w:firstRow="1" w:lastRow="0" w:firstColumn="1" w:lastColumn="0" w:noHBand="0" w:noVBand="1"/>
            </w:tblPr>
            <w:tblGrid>
              <w:gridCol w:w="7236"/>
            </w:tblGrid>
            <w:tr w:rsidR="004323DF" w:rsidRPr="001D238F" w14:paraId="475D2600" w14:textId="77777777" w:rsidTr="001B1236">
              <w:tc>
                <w:tcPr>
                  <w:tcW w:w="7236" w:type="dxa"/>
                </w:tcPr>
                <w:p w14:paraId="26B6A177" w14:textId="2787DB76" w:rsidR="00D51111" w:rsidRPr="001D238F" w:rsidRDefault="00D51111" w:rsidP="001B1236">
                  <w:pPr>
                    <w:pStyle w:val="ConsPlusNormal"/>
                    <w:jc w:val="center"/>
                    <w:rPr>
                      <w:b/>
                    </w:rPr>
                  </w:pPr>
                  <w:r w:rsidRPr="001D238F">
                    <w:rPr>
                      <w:b/>
                    </w:rPr>
                    <w:t xml:space="preserve">+7 (495) 644-28-48 доб. </w:t>
                  </w:r>
                  <w:r w:rsidR="00D52D73" w:rsidRPr="001D238F">
                    <w:rPr>
                      <w:b/>
                    </w:rPr>
                    <w:t>3870</w:t>
                  </w:r>
                </w:p>
              </w:tc>
            </w:tr>
          </w:tbl>
          <w:p w14:paraId="5B87AAAF" w14:textId="77777777" w:rsidR="00D51111" w:rsidRPr="001D238F" w:rsidRDefault="00D51111" w:rsidP="001B1236">
            <w:pPr>
              <w:pStyle w:val="ConsPlusNormal"/>
              <w:jc w:val="center"/>
              <w:rPr>
                <w:sz w:val="20"/>
                <w:szCs w:val="20"/>
              </w:rPr>
            </w:pPr>
            <w:r w:rsidRPr="001D238F">
              <w:rPr>
                <w:sz w:val="20"/>
                <w:szCs w:val="20"/>
              </w:rPr>
              <w:t xml:space="preserve"> (номер (номера) телефона контактного лица эмитента)</w:t>
            </w:r>
          </w:p>
          <w:p w14:paraId="7EABEFDC" w14:textId="77777777" w:rsidR="00D51111" w:rsidRPr="001D238F" w:rsidRDefault="00D51111" w:rsidP="001B1236">
            <w:pPr>
              <w:pStyle w:val="ConsPlusNormal"/>
              <w:jc w:val="center"/>
              <w:rPr>
                <w:b/>
              </w:rPr>
            </w:pPr>
          </w:p>
          <w:tbl>
            <w:tblPr>
              <w:tblStyle w:val="ac"/>
              <w:tblW w:w="0" w:type="auto"/>
              <w:tblBorders>
                <w:top w:val="none" w:sz="0" w:space="0" w:color="auto"/>
                <w:left w:val="none" w:sz="0" w:space="0" w:color="auto"/>
                <w:right w:val="none" w:sz="0" w:space="0" w:color="auto"/>
              </w:tblBorders>
              <w:tblLayout w:type="fixed"/>
              <w:tblLook w:val="04A0" w:firstRow="1" w:lastRow="0" w:firstColumn="1" w:lastColumn="0" w:noHBand="0" w:noVBand="1"/>
            </w:tblPr>
            <w:tblGrid>
              <w:gridCol w:w="7236"/>
            </w:tblGrid>
            <w:tr w:rsidR="00D51111" w:rsidRPr="001D238F" w14:paraId="027C6295" w14:textId="77777777" w:rsidTr="001B1236">
              <w:tc>
                <w:tcPr>
                  <w:tcW w:w="7236" w:type="dxa"/>
                </w:tcPr>
                <w:p w14:paraId="251DC788" w14:textId="739A8223" w:rsidR="00D52D73" w:rsidRPr="001D238F" w:rsidRDefault="00317869" w:rsidP="00D52D73">
                  <w:pPr>
                    <w:pStyle w:val="ConsPlusNormal"/>
                    <w:jc w:val="center"/>
                    <w:rPr>
                      <w:b/>
                    </w:rPr>
                  </w:pPr>
                  <w:hyperlink r:id="rId8" w:history="1">
                    <w:r w:rsidR="00D52D73" w:rsidRPr="001D238F">
                      <w:rPr>
                        <w:rStyle w:val="a4"/>
                        <w:b/>
                        <w:color w:val="auto"/>
                      </w:rPr>
                      <w:t>Yuliya.Litvinenko@mvideo.ru</w:t>
                    </w:r>
                  </w:hyperlink>
                </w:p>
              </w:tc>
            </w:tr>
          </w:tbl>
          <w:p w14:paraId="78DEAE1D" w14:textId="77777777" w:rsidR="00D51111" w:rsidRPr="00732A09" w:rsidRDefault="00D51111" w:rsidP="001B1236">
            <w:pPr>
              <w:pStyle w:val="ConsPlusNormal"/>
              <w:jc w:val="center"/>
              <w:rPr>
                <w:sz w:val="20"/>
                <w:szCs w:val="20"/>
              </w:rPr>
            </w:pPr>
            <w:r w:rsidRPr="00732A09">
              <w:rPr>
                <w:sz w:val="20"/>
                <w:szCs w:val="20"/>
              </w:rPr>
              <w:t xml:space="preserve"> (адрес электронной почты контактного лица (если имеется)</w:t>
            </w:r>
          </w:p>
        </w:tc>
      </w:tr>
    </w:tbl>
    <w:p w14:paraId="23850952" w14:textId="77777777" w:rsidR="00D51111" w:rsidRPr="00732A09" w:rsidRDefault="00D51111" w:rsidP="00D51111">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D51111" w:rsidRPr="00732A09" w14:paraId="3CC88690" w14:textId="77777777" w:rsidTr="001B1236">
        <w:tc>
          <w:tcPr>
            <w:tcW w:w="1701" w:type="dxa"/>
            <w:tcBorders>
              <w:top w:val="single" w:sz="4" w:space="0" w:color="auto"/>
              <w:left w:val="single" w:sz="4" w:space="0" w:color="auto"/>
              <w:bottom w:val="single" w:sz="4" w:space="0" w:color="auto"/>
            </w:tcBorders>
          </w:tcPr>
          <w:p w14:paraId="41C345C9" w14:textId="77777777" w:rsidR="00D51111" w:rsidRPr="00732A09" w:rsidRDefault="00D51111" w:rsidP="001B1236">
            <w:pPr>
              <w:pStyle w:val="ConsPlusNormal"/>
              <w:jc w:val="center"/>
            </w:pPr>
            <w:r w:rsidRPr="00732A09">
              <w:t>Адрес страницы в сети Интернет</w:t>
            </w:r>
          </w:p>
        </w:tc>
        <w:tc>
          <w:tcPr>
            <w:tcW w:w="7370" w:type="dxa"/>
            <w:tcBorders>
              <w:top w:val="single" w:sz="4" w:space="0" w:color="auto"/>
              <w:bottom w:val="single" w:sz="4" w:space="0" w:color="auto"/>
              <w:right w:val="single" w:sz="4" w:space="0" w:color="auto"/>
            </w:tcBorders>
          </w:tcPr>
          <w:tbl>
            <w:tblPr>
              <w:tblStyle w:val="ac"/>
              <w:tblW w:w="0" w:type="auto"/>
              <w:tblBorders>
                <w:top w:val="none" w:sz="0" w:space="0" w:color="auto"/>
                <w:left w:val="none" w:sz="0" w:space="0" w:color="auto"/>
                <w:right w:val="none" w:sz="0" w:space="0" w:color="auto"/>
              </w:tblBorders>
              <w:tblLayout w:type="fixed"/>
              <w:tblLook w:val="04A0" w:firstRow="1" w:lastRow="0" w:firstColumn="1" w:lastColumn="0" w:noHBand="0" w:noVBand="1"/>
            </w:tblPr>
            <w:tblGrid>
              <w:gridCol w:w="7236"/>
            </w:tblGrid>
            <w:tr w:rsidR="00D51111" w:rsidRPr="00732A09" w14:paraId="13D16076" w14:textId="77777777" w:rsidTr="001B1236">
              <w:tc>
                <w:tcPr>
                  <w:tcW w:w="7236" w:type="dxa"/>
                </w:tcPr>
                <w:p w14:paraId="23B93921" w14:textId="185E1F55" w:rsidR="00D51111" w:rsidRPr="00635F9D" w:rsidRDefault="00317869" w:rsidP="001B1236">
                  <w:pPr>
                    <w:pStyle w:val="ConsPlusNormal"/>
                    <w:jc w:val="center"/>
                    <w:rPr>
                      <w:b/>
                    </w:rPr>
                  </w:pPr>
                  <w:hyperlink r:id="rId9" w:history="1">
                    <w:r w:rsidR="00DF5CD5" w:rsidRPr="00635F9D">
                      <w:rPr>
                        <w:rStyle w:val="a4"/>
                        <w:b/>
                      </w:rPr>
                      <w:t>https://www.e-disclosure.ru/portal/company.aspx?id=38369</w:t>
                    </w:r>
                  </w:hyperlink>
                  <w:r w:rsidR="00DF5CD5" w:rsidRPr="00635F9D">
                    <w:rPr>
                      <w:rStyle w:val="a4"/>
                      <w:b/>
                    </w:rPr>
                    <w:t xml:space="preserve"> </w:t>
                  </w:r>
                </w:p>
              </w:tc>
            </w:tr>
          </w:tbl>
          <w:p w14:paraId="626E4E8E" w14:textId="341F2BBE" w:rsidR="00D51111" w:rsidRPr="00732A09" w:rsidRDefault="00D51111" w:rsidP="001B1236">
            <w:pPr>
              <w:pStyle w:val="ConsPlusNormal"/>
              <w:jc w:val="center"/>
              <w:rPr>
                <w:sz w:val="20"/>
                <w:szCs w:val="20"/>
              </w:rPr>
            </w:pPr>
            <w:r w:rsidRPr="00732A09">
              <w:t xml:space="preserve"> </w:t>
            </w:r>
            <w:r w:rsidRPr="00732A09">
              <w:rPr>
                <w:sz w:val="20"/>
                <w:szCs w:val="20"/>
              </w:rPr>
              <w:t xml:space="preserve">(адрес страницы в сети "Интернет", на которой раскрывается информация, содержащаяся в настоящем </w:t>
            </w:r>
            <w:r w:rsidR="00100713" w:rsidRPr="00732A09">
              <w:rPr>
                <w:sz w:val="20"/>
                <w:szCs w:val="20"/>
              </w:rPr>
              <w:t>отчёте</w:t>
            </w:r>
            <w:r w:rsidRPr="00732A09">
              <w:rPr>
                <w:sz w:val="20"/>
                <w:szCs w:val="20"/>
              </w:rPr>
              <w:t xml:space="preserve"> эмитента)</w:t>
            </w:r>
          </w:p>
        </w:tc>
      </w:tr>
    </w:tbl>
    <w:p w14:paraId="73DF0825" w14:textId="77777777" w:rsidR="00D51111" w:rsidRPr="00732A09" w:rsidRDefault="00D51111" w:rsidP="00D51111">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86"/>
        <w:gridCol w:w="1587"/>
        <w:gridCol w:w="2098"/>
      </w:tblGrid>
      <w:tr w:rsidR="00D51111" w:rsidRPr="00732A09" w14:paraId="1DA095E8" w14:textId="77777777" w:rsidTr="001B1236">
        <w:tc>
          <w:tcPr>
            <w:tcW w:w="5386" w:type="dxa"/>
            <w:tcBorders>
              <w:top w:val="single" w:sz="4" w:space="0" w:color="auto"/>
              <w:left w:val="single" w:sz="4" w:space="0" w:color="auto"/>
            </w:tcBorders>
          </w:tcPr>
          <w:tbl>
            <w:tblPr>
              <w:tblStyle w:val="ac"/>
              <w:tblW w:w="0" w:type="auto"/>
              <w:tblBorders>
                <w:top w:val="none" w:sz="0" w:space="0" w:color="auto"/>
                <w:left w:val="none" w:sz="0" w:space="0" w:color="auto"/>
                <w:right w:val="none" w:sz="0" w:space="0" w:color="auto"/>
              </w:tblBorders>
              <w:tblLayout w:type="fixed"/>
              <w:tblLook w:val="04A0" w:firstRow="1" w:lastRow="0" w:firstColumn="1" w:lastColumn="0" w:noHBand="0" w:noVBand="1"/>
            </w:tblPr>
            <w:tblGrid>
              <w:gridCol w:w="5252"/>
            </w:tblGrid>
            <w:tr w:rsidR="00D51111" w:rsidRPr="00732A09" w14:paraId="487301C3" w14:textId="77777777" w:rsidTr="001B1236">
              <w:tc>
                <w:tcPr>
                  <w:tcW w:w="5252" w:type="dxa"/>
                </w:tcPr>
                <w:p w14:paraId="4E48585F" w14:textId="7F06C0D3" w:rsidR="00D51111" w:rsidRPr="00635F9D" w:rsidRDefault="00D51111" w:rsidP="001B1236">
                  <w:pPr>
                    <w:pStyle w:val="ConsPlusNormal"/>
                    <w:jc w:val="center"/>
                    <w:rPr>
                      <w:b/>
                    </w:rPr>
                  </w:pPr>
                  <w:r w:rsidRPr="00635F9D">
                    <w:rPr>
                      <w:b/>
                    </w:rPr>
                    <w:t>Генеральный директор</w:t>
                  </w:r>
                </w:p>
              </w:tc>
            </w:tr>
          </w:tbl>
          <w:p w14:paraId="7F177A17" w14:textId="2390D742" w:rsidR="00D51111" w:rsidRPr="00732A09" w:rsidRDefault="00D51111" w:rsidP="001B1236">
            <w:pPr>
              <w:pStyle w:val="ConsPlusNormal"/>
              <w:jc w:val="center"/>
              <w:rPr>
                <w:sz w:val="20"/>
                <w:szCs w:val="20"/>
              </w:rPr>
            </w:pPr>
            <w:r w:rsidRPr="00732A09">
              <w:rPr>
                <w:sz w:val="20"/>
                <w:szCs w:val="20"/>
              </w:rPr>
              <w:t xml:space="preserve"> (наименование должности лица, осуществляющего функции единоличного исполнительного органа, или иного уполномоченного им лица, название, дата и номер документа, на основании которого указанному лицу предоставлено право подписывать </w:t>
            </w:r>
            <w:r w:rsidR="00100713" w:rsidRPr="00732A09">
              <w:rPr>
                <w:sz w:val="20"/>
                <w:szCs w:val="20"/>
              </w:rPr>
              <w:t>отчёт</w:t>
            </w:r>
            <w:r w:rsidRPr="00732A09">
              <w:rPr>
                <w:sz w:val="20"/>
                <w:szCs w:val="20"/>
              </w:rPr>
              <w:t xml:space="preserve"> эмитента от имени эмитента) </w:t>
            </w:r>
          </w:p>
        </w:tc>
        <w:tc>
          <w:tcPr>
            <w:tcW w:w="1587" w:type="dxa"/>
            <w:tcBorders>
              <w:top w:val="single" w:sz="4" w:space="0" w:color="auto"/>
            </w:tcBorders>
          </w:tcPr>
          <w:p w14:paraId="42B3C5E8" w14:textId="77777777" w:rsidR="00D51111" w:rsidRPr="00732A09" w:rsidRDefault="00D51111" w:rsidP="001B1236">
            <w:pPr>
              <w:pStyle w:val="ConsPlusNormal"/>
              <w:jc w:val="center"/>
            </w:pPr>
          </w:p>
          <w:p w14:paraId="05BC315F" w14:textId="77777777" w:rsidR="00D51111" w:rsidRPr="00732A09" w:rsidRDefault="00D51111" w:rsidP="001B1236">
            <w:pPr>
              <w:pStyle w:val="ConsPlusNormal"/>
              <w:jc w:val="center"/>
            </w:pPr>
          </w:p>
          <w:p w14:paraId="1FBEC60E" w14:textId="77777777" w:rsidR="00D51111" w:rsidRPr="00732A09" w:rsidRDefault="00D51111" w:rsidP="001B1236">
            <w:pPr>
              <w:pStyle w:val="ConsPlusNormal"/>
              <w:jc w:val="center"/>
            </w:pPr>
          </w:p>
          <w:p w14:paraId="74C0D7EE" w14:textId="77777777" w:rsidR="00D51111" w:rsidRPr="00732A09" w:rsidRDefault="00D51111" w:rsidP="001B1236">
            <w:pPr>
              <w:pStyle w:val="ConsPlusNormal"/>
              <w:jc w:val="center"/>
            </w:pPr>
          </w:p>
          <w:p w14:paraId="2528C54A" w14:textId="77777777" w:rsidR="00D51111" w:rsidRPr="00732A09" w:rsidRDefault="00D51111" w:rsidP="001B1236">
            <w:pPr>
              <w:pStyle w:val="ConsPlusNormal"/>
              <w:jc w:val="center"/>
            </w:pPr>
            <w:r w:rsidRPr="00732A09">
              <w:t>____________</w:t>
            </w:r>
          </w:p>
          <w:p w14:paraId="28257D3A" w14:textId="77777777" w:rsidR="00D51111" w:rsidRPr="00732A09" w:rsidRDefault="00D51111" w:rsidP="001B1236">
            <w:pPr>
              <w:pStyle w:val="ConsPlusNormal"/>
              <w:jc w:val="center"/>
              <w:rPr>
                <w:sz w:val="20"/>
                <w:szCs w:val="20"/>
              </w:rPr>
            </w:pPr>
            <w:r w:rsidRPr="00732A09">
              <w:rPr>
                <w:sz w:val="20"/>
                <w:szCs w:val="20"/>
              </w:rPr>
              <w:t>(подпись)</w:t>
            </w:r>
          </w:p>
        </w:tc>
        <w:tc>
          <w:tcPr>
            <w:tcW w:w="2098" w:type="dxa"/>
            <w:tcBorders>
              <w:top w:val="single" w:sz="4" w:space="0" w:color="auto"/>
              <w:right w:val="single" w:sz="4" w:space="0" w:color="auto"/>
            </w:tcBorders>
          </w:tcPr>
          <w:p w14:paraId="4141EFA3" w14:textId="77777777" w:rsidR="00D51111" w:rsidRPr="00732A09" w:rsidRDefault="00D51111" w:rsidP="001B1236">
            <w:pPr>
              <w:pStyle w:val="ConsPlusNormal"/>
              <w:jc w:val="center"/>
            </w:pPr>
          </w:p>
          <w:p w14:paraId="19932AB1" w14:textId="77777777" w:rsidR="00D51111" w:rsidRPr="00732A09" w:rsidRDefault="00D51111" w:rsidP="001B1236">
            <w:pPr>
              <w:pStyle w:val="ConsPlusNormal"/>
              <w:jc w:val="center"/>
            </w:pPr>
          </w:p>
          <w:p w14:paraId="3DD9800C" w14:textId="77777777" w:rsidR="00D51111" w:rsidRPr="00732A09" w:rsidRDefault="00D51111" w:rsidP="001B1236">
            <w:pPr>
              <w:pStyle w:val="ConsPlusNormal"/>
              <w:jc w:val="center"/>
            </w:pPr>
          </w:p>
          <w:p w14:paraId="5C122B98" w14:textId="77777777" w:rsidR="00D51111" w:rsidRPr="00732A09" w:rsidRDefault="00D51111" w:rsidP="001B1236">
            <w:pPr>
              <w:pStyle w:val="ConsPlusNormal"/>
              <w:jc w:val="center"/>
            </w:pPr>
          </w:p>
          <w:tbl>
            <w:tblPr>
              <w:tblStyle w:val="ac"/>
              <w:tblW w:w="0" w:type="auto"/>
              <w:tblBorders>
                <w:top w:val="none" w:sz="0" w:space="0" w:color="auto"/>
                <w:left w:val="none" w:sz="0" w:space="0" w:color="auto"/>
                <w:right w:val="none" w:sz="0" w:space="0" w:color="auto"/>
              </w:tblBorders>
              <w:tblLayout w:type="fixed"/>
              <w:tblLook w:val="04A0" w:firstRow="1" w:lastRow="0" w:firstColumn="1" w:lastColumn="0" w:noHBand="0" w:noVBand="1"/>
            </w:tblPr>
            <w:tblGrid>
              <w:gridCol w:w="1964"/>
            </w:tblGrid>
            <w:tr w:rsidR="00D51111" w:rsidRPr="00732A09" w14:paraId="0922FA0C" w14:textId="77777777" w:rsidTr="001B1236">
              <w:tc>
                <w:tcPr>
                  <w:tcW w:w="1964" w:type="dxa"/>
                </w:tcPr>
                <w:p w14:paraId="401F3AE3" w14:textId="558114B2" w:rsidR="00D51111" w:rsidRPr="00635F9D" w:rsidRDefault="00D6578B" w:rsidP="001B1236">
                  <w:pPr>
                    <w:pStyle w:val="ConsPlusNormal"/>
                    <w:jc w:val="center"/>
                    <w:rPr>
                      <w:b/>
                    </w:rPr>
                  </w:pPr>
                  <w:r w:rsidRPr="00635F9D">
                    <w:rPr>
                      <w:b/>
                    </w:rPr>
                    <w:t>Б</w:t>
                  </w:r>
                  <w:r w:rsidR="00D51111" w:rsidRPr="00635F9D">
                    <w:rPr>
                      <w:b/>
                    </w:rPr>
                    <w:t>.</w:t>
                  </w:r>
                  <w:r w:rsidRPr="00635F9D">
                    <w:rPr>
                      <w:b/>
                    </w:rPr>
                    <w:t>А</w:t>
                  </w:r>
                  <w:r w:rsidR="00D51111" w:rsidRPr="00635F9D">
                    <w:rPr>
                      <w:b/>
                    </w:rPr>
                    <w:t xml:space="preserve">. </w:t>
                  </w:r>
                  <w:proofErr w:type="spellStart"/>
                  <w:r w:rsidRPr="00635F9D">
                    <w:rPr>
                      <w:b/>
                    </w:rPr>
                    <w:t>Ужахов</w:t>
                  </w:r>
                  <w:proofErr w:type="spellEnd"/>
                </w:p>
              </w:tc>
            </w:tr>
          </w:tbl>
          <w:p w14:paraId="1DDF6133" w14:textId="77777777" w:rsidR="00D51111" w:rsidRPr="00732A09" w:rsidRDefault="00D51111" w:rsidP="001B1236">
            <w:pPr>
              <w:pStyle w:val="ConsPlusNormal"/>
              <w:jc w:val="center"/>
              <w:rPr>
                <w:sz w:val="20"/>
                <w:szCs w:val="20"/>
              </w:rPr>
            </w:pPr>
            <w:r w:rsidRPr="00732A09">
              <w:t xml:space="preserve"> </w:t>
            </w:r>
            <w:r w:rsidRPr="00732A09">
              <w:rPr>
                <w:sz w:val="20"/>
                <w:szCs w:val="20"/>
              </w:rPr>
              <w:t>(И.О. Фамилия)</w:t>
            </w:r>
          </w:p>
        </w:tc>
      </w:tr>
      <w:tr w:rsidR="00D51111" w:rsidRPr="00732A09" w14:paraId="748B73F1" w14:textId="77777777" w:rsidTr="001B1236">
        <w:tc>
          <w:tcPr>
            <w:tcW w:w="5386" w:type="dxa"/>
            <w:tcBorders>
              <w:left w:val="single" w:sz="4" w:space="0" w:color="auto"/>
              <w:bottom w:val="single" w:sz="4" w:space="0" w:color="auto"/>
            </w:tcBorders>
          </w:tcPr>
          <w:p w14:paraId="34A3977C" w14:textId="10D5F69F" w:rsidR="00D51111" w:rsidRPr="00732A09" w:rsidRDefault="00D51111" w:rsidP="001B1236">
            <w:pPr>
              <w:pStyle w:val="ConsPlusNormal"/>
              <w:ind w:left="283"/>
            </w:pPr>
            <w:r w:rsidRPr="00A1041C">
              <w:t>"</w:t>
            </w:r>
            <w:r w:rsidR="00C90FBF" w:rsidRPr="00A1041C">
              <w:t>2</w:t>
            </w:r>
            <w:r w:rsidR="00317869">
              <w:t>5</w:t>
            </w:r>
            <w:r w:rsidRPr="00A1041C">
              <w:t xml:space="preserve">" </w:t>
            </w:r>
            <w:r w:rsidR="00023F88" w:rsidRPr="00A1041C">
              <w:rPr>
                <w:color w:val="000000" w:themeColor="text1"/>
              </w:rPr>
              <w:t>сентября</w:t>
            </w:r>
            <w:r w:rsidRPr="00A1041C">
              <w:rPr>
                <w:color w:val="000000" w:themeColor="text1"/>
              </w:rPr>
              <w:t xml:space="preserve"> 202</w:t>
            </w:r>
            <w:r w:rsidR="00E86785" w:rsidRPr="00A1041C">
              <w:rPr>
                <w:color w:val="000000" w:themeColor="text1"/>
              </w:rPr>
              <w:t>4</w:t>
            </w:r>
            <w:r w:rsidRPr="00A1041C">
              <w:rPr>
                <w:color w:val="000000" w:themeColor="text1"/>
              </w:rPr>
              <w:t xml:space="preserve"> г.</w:t>
            </w:r>
          </w:p>
        </w:tc>
        <w:tc>
          <w:tcPr>
            <w:tcW w:w="1587" w:type="dxa"/>
            <w:tcBorders>
              <w:bottom w:val="single" w:sz="4" w:space="0" w:color="auto"/>
            </w:tcBorders>
          </w:tcPr>
          <w:p w14:paraId="02F73E5A" w14:textId="77777777" w:rsidR="00D51111" w:rsidRPr="00732A09" w:rsidRDefault="00D51111" w:rsidP="001B1236">
            <w:pPr>
              <w:pStyle w:val="ConsPlusNormal"/>
            </w:pPr>
          </w:p>
        </w:tc>
        <w:tc>
          <w:tcPr>
            <w:tcW w:w="2098" w:type="dxa"/>
            <w:tcBorders>
              <w:bottom w:val="single" w:sz="4" w:space="0" w:color="auto"/>
              <w:right w:val="single" w:sz="4" w:space="0" w:color="auto"/>
            </w:tcBorders>
          </w:tcPr>
          <w:p w14:paraId="621FAF0D" w14:textId="77777777" w:rsidR="00D51111" w:rsidRPr="00732A09" w:rsidRDefault="00D51111" w:rsidP="001B1236">
            <w:pPr>
              <w:pStyle w:val="ConsPlusNormal"/>
            </w:pPr>
          </w:p>
        </w:tc>
      </w:tr>
    </w:tbl>
    <w:p w14:paraId="08CAA8C1" w14:textId="71962094" w:rsidR="009424FB" w:rsidRPr="00732A09" w:rsidRDefault="009424FB"/>
    <w:p w14:paraId="276CBB3D" w14:textId="5AF23BB4" w:rsidR="00193C56" w:rsidRPr="00732A09" w:rsidRDefault="00193C56"/>
    <w:p w14:paraId="19E960F4" w14:textId="77777777" w:rsidR="00DF5CD5" w:rsidRPr="00732A09" w:rsidRDefault="00DF5CD5"/>
    <w:p w14:paraId="7199D3CB" w14:textId="355F18A5" w:rsidR="00193C56" w:rsidRPr="00732A09" w:rsidRDefault="00193C56"/>
    <w:p w14:paraId="1C413C33" w14:textId="1290CF11" w:rsidR="00193C56" w:rsidRPr="00732A09" w:rsidRDefault="00193C56"/>
    <w:p w14:paraId="586469CF" w14:textId="2033BB2E" w:rsidR="004E39D1" w:rsidRPr="00732A09" w:rsidRDefault="004E39D1" w:rsidP="004E39D1">
      <w:pPr>
        <w:pStyle w:val="ConsPlusNormal"/>
        <w:ind w:firstLine="540"/>
        <w:jc w:val="center"/>
        <w:outlineLvl w:val="2"/>
        <w:rPr>
          <w:b/>
        </w:rPr>
      </w:pPr>
      <w:bookmarkStart w:id="1" w:name="_Toc102669370"/>
      <w:bookmarkStart w:id="2" w:name="_Toc177983005"/>
      <w:r w:rsidRPr="00732A09">
        <w:rPr>
          <w:b/>
        </w:rPr>
        <w:lastRenderedPageBreak/>
        <w:t>Оглавление</w:t>
      </w:r>
      <w:bookmarkEnd w:id="1"/>
      <w:bookmarkEnd w:id="2"/>
    </w:p>
    <w:sdt>
      <w:sdtPr>
        <w:rPr>
          <w:rFonts w:asciiTheme="minorHAnsi" w:eastAsiaTheme="minorEastAsia" w:hAnsiTheme="minorHAnsi" w:cs="Times New Roman"/>
          <w:color w:val="auto"/>
          <w:sz w:val="22"/>
          <w:szCs w:val="22"/>
        </w:rPr>
        <w:id w:val="-1002503289"/>
        <w:docPartObj>
          <w:docPartGallery w:val="Table of Contents"/>
          <w:docPartUnique/>
        </w:docPartObj>
      </w:sdtPr>
      <w:sdtEndPr>
        <w:rPr>
          <w:rFonts w:ascii="Times New Roman" w:hAnsi="Times New Roman"/>
          <w:b/>
          <w:bCs/>
          <w:sz w:val="24"/>
          <w:szCs w:val="24"/>
        </w:rPr>
      </w:sdtEndPr>
      <w:sdtContent>
        <w:p w14:paraId="4C180452" w14:textId="76B3D47E" w:rsidR="004E39D1" w:rsidRPr="00524714" w:rsidRDefault="004E39D1">
          <w:pPr>
            <w:pStyle w:val="a3"/>
            <w:rPr>
              <w:rFonts w:ascii="Times New Roman" w:eastAsiaTheme="minorEastAsia" w:hAnsi="Times New Roman" w:cs="Times New Roman"/>
              <w:b/>
              <w:color w:val="auto"/>
              <w:sz w:val="24"/>
              <w:szCs w:val="24"/>
            </w:rPr>
          </w:pPr>
        </w:p>
        <w:p w14:paraId="30349F27" w14:textId="4BBC645C" w:rsidR="00524714" w:rsidRPr="00524714" w:rsidRDefault="004E39D1">
          <w:pPr>
            <w:pStyle w:val="3"/>
            <w:rPr>
              <w:rFonts w:ascii="Times New Roman" w:hAnsi="Times New Roman"/>
              <w:noProof/>
            </w:rPr>
          </w:pPr>
          <w:r w:rsidRPr="00524714">
            <w:rPr>
              <w:rFonts w:ascii="Times New Roman" w:hAnsi="Times New Roman"/>
              <w:sz w:val="24"/>
              <w:szCs w:val="24"/>
            </w:rPr>
            <w:fldChar w:fldCharType="begin"/>
          </w:r>
          <w:r w:rsidRPr="00524714">
            <w:rPr>
              <w:rFonts w:ascii="Times New Roman" w:hAnsi="Times New Roman"/>
              <w:sz w:val="24"/>
              <w:szCs w:val="24"/>
            </w:rPr>
            <w:instrText xml:space="preserve"> TOC \o "1-3" \h \z \u </w:instrText>
          </w:r>
          <w:r w:rsidRPr="00524714">
            <w:rPr>
              <w:rFonts w:ascii="Times New Roman" w:hAnsi="Times New Roman"/>
              <w:sz w:val="24"/>
              <w:szCs w:val="24"/>
            </w:rPr>
            <w:fldChar w:fldCharType="separate"/>
          </w:r>
          <w:r w:rsidR="00317869">
            <w:rPr>
              <w:noProof/>
            </w:rPr>
            <w:fldChar w:fldCharType="begin"/>
          </w:r>
          <w:r w:rsidR="00317869">
            <w:rPr>
              <w:noProof/>
            </w:rPr>
            <w:instrText xml:space="preserve"> HYPERLINK \l "_Toc177983005" </w:instrText>
          </w:r>
          <w:ins w:id="3" w:author="Чернигина Надежда Викторовна" w:date="2024-09-25T10:58:00Z">
            <w:r w:rsidR="00317869">
              <w:rPr>
                <w:noProof/>
              </w:rPr>
            </w:r>
          </w:ins>
          <w:r w:rsidR="00317869">
            <w:rPr>
              <w:noProof/>
            </w:rPr>
            <w:fldChar w:fldCharType="separate"/>
          </w:r>
          <w:r w:rsidR="00524714" w:rsidRPr="00524714">
            <w:rPr>
              <w:rStyle w:val="a4"/>
              <w:rFonts w:ascii="Times New Roman" w:hAnsi="Times New Roman"/>
              <w:b/>
              <w:noProof/>
            </w:rPr>
            <w:t>Оглавление</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_Toc177983005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sidR="00317869">
            <w:rPr>
              <w:rFonts w:ascii="Times New Roman" w:hAnsi="Times New Roman"/>
              <w:noProof/>
              <w:webHidden/>
            </w:rPr>
            <w:t>2</w:t>
          </w:r>
          <w:r w:rsidR="00524714" w:rsidRPr="00524714">
            <w:rPr>
              <w:rFonts w:ascii="Times New Roman" w:hAnsi="Times New Roman"/>
              <w:noProof/>
              <w:webHidden/>
            </w:rPr>
            <w:fldChar w:fldCharType="end"/>
          </w:r>
          <w:r w:rsidR="00317869">
            <w:rPr>
              <w:rFonts w:ascii="Times New Roman" w:hAnsi="Times New Roman"/>
              <w:noProof/>
            </w:rPr>
            <w:fldChar w:fldCharType="end"/>
          </w:r>
        </w:p>
        <w:p w14:paraId="6DCA6F9C" w14:textId="03494946" w:rsidR="00524714" w:rsidRPr="00524714" w:rsidRDefault="00317869">
          <w:pPr>
            <w:pStyle w:val="3"/>
            <w:rPr>
              <w:rFonts w:ascii="Times New Roman" w:hAnsi="Times New Roman"/>
              <w:noProof/>
            </w:rPr>
          </w:pPr>
          <w:r>
            <w:rPr>
              <w:noProof/>
            </w:rPr>
            <w:fldChar w:fldCharType="begin"/>
          </w:r>
          <w:r>
            <w:rPr>
              <w:noProof/>
            </w:rPr>
            <w:instrText xml:space="preserve"> HYPERLINK \l "_Toc177983006" </w:instrText>
          </w:r>
          <w:ins w:id="4"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Введение</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_Toc177983006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4</w:t>
          </w:r>
          <w:r w:rsidR="00524714" w:rsidRPr="00524714">
            <w:rPr>
              <w:rFonts w:ascii="Times New Roman" w:hAnsi="Times New Roman"/>
              <w:noProof/>
              <w:webHidden/>
            </w:rPr>
            <w:fldChar w:fldCharType="end"/>
          </w:r>
          <w:r>
            <w:rPr>
              <w:rFonts w:ascii="Times New Roman" w:hAnsi="Times New Roman"/>
              <w:noProof/>
            </w:rPr>
            <w:fldChar w:fldCharType="end"/>
          </w:r>
        </w:p>
        <w:p w14:paraId="0A28A8B7" w14:textId="39CCDAF8" w:rsidR="00524714" w:rsidRPr="00524714" w:rsidRDefault="00317869">
          <w:pPr>
            <w:pStyle w:val="3"/>
            <w:rPr>
              <w:rFonts w:ascii="Times New Roman" w:hAnsi="Times New Roman"/>
              <w:noProof/>
            </w:rPr>
          </w:pPr>
          <w:r>
            <w:rPr>
              <w:noProof/>
            </w:rPr>
            <w:fldChar w:fldCharType="begin"/>
          </w:r>
          <w:r>
            <w:rPr>
              <w:noProof/>
            </w:rPr>
            <w:instrText xml:space="preserve"> HYPERLINK \l "_Toc177983007" </w:instrText>
          </w:r>
          <w:ins w:id="5"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Раздел 1. Управленческий отчёт эмитента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_Toc177983007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6</w:t>
          </w:r>
          <w:r w:rsidR="00524714" w:rsidRPr="00524714">
            <w:rPr>
              <w:rFonts w:ascii="Times New Roman" w:hAnsi="Times New Roman"/>
              <w:noProof/>
              <w:webHidden/>
            </w:rPr>
            <w:fldChar w:fldCharType="end"/>
          </w:r>
          <w:r>
            <w:rPr>
              <w:rFonts w:ascii="Times New Roman" w:hAnsi="Times New Roman"/>
              <w:noProof/>
            </w:rPr>
            <w:fldChar w:fldCharType="end"/>
          </w:r>
        </w:p>
        <w:p w14:paraId="54DD1D77" w14:textId="30098268" w:rsidR="00524714" w:rsidRPr="00524714" w:rsidRDefault="00317869">
          <w:pPr>
            <w:pStyle w:val="3"/>
            <w:rPr>
              <w:rFonts w:ascii="Times New Roman" w:hAnsi="Times New Roman"/>
              <w:noProof/>
            </w:rPr>
          </w:pPr>
          <w:r>
            <w:rPr>
              <w:noProof/>
            </w:rPr>
            <w:fldChar w:fldCharType="begin"/>
          </w:r>
          <w:r>
            <w:rPr>
              <w:noProof/>
            </w:rPr>
            <w:instrText xml:space="preserve"> HYPERLINK \l "_Toc177983008" </w:instrText>
          </w:r>
          <w:ins w:id="6"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1.1. Общие сведения об эмитенте и его деятельности</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_Toc177983008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6</w:t>
          </w:r>
          <w:r w:rsidR="00524714" w:rsidRPr="00524714">
            <w:rPr>
              <w:rFonts w:ascii="Times New Roman" w:hAnsi="Times New Roman"/>
              <w:noProof/>
              <w:webHidden/>
            </w:rPr>
            <w:fldChar w:fldCharType="end"/>
          </w:r>
          <w:r>
            <w:rPr>
              <w:rFonts w:ascii="Times New Roman" w:hAnsi="Times New Roman"/>
              <w:noProof/>
            </w:rPr>
            <w:fldChar w:fldCharType="end"/>
          </w:r>
        </w:p>
        <w:p w14:paraId="41C045C8" w14:textId="0DF0069D" w:rsidR="00524714" w:rsidRPr="00524714" w:rsidRDefault="00317869">
          <w:pPr>
            <w:pStyle w:val="3"/>
            <w:rPr>
              <w:rFonts w:ascii="Times New Roman" w:hAnsi="Times New Roman"/>
              <w:noProof/>
            </w:rPr>
          </w:pPr>
          <w:r>
            <w:rPr>
              <w:noProof/>
            </w:rPr>
            <w:fldChar w:fldCharType="begin"/>
          </w:r>
          <w:r>
            <w:rPr>
              <w:noProof/>
            </w:rPr>
            <w:instrText xml:space="preserve"> HYPERLINK \l "_Toc177983009" </w:instrText>
          </w:r>
          <w:ins w:id="7"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1.2. Сведения о положении эмитента в отрасли</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_Toc177983009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8</w:t>
          </w:r>
          <w:r w:rsidR="00524714" w:rsidRPr="00524714">
            <w:rPr>
              <w:rFonts w:ascii="Times New Roman" w:hAnsi="Times New Roman"/>
              <w:noProof/>
              <w:webHidden/>
            </w:rPr>
            <w:fldChar w:fldCharType="end"/>
          </w:r>
          <w:r>
            <w:rPr>
              <w:rFonts w:ascii="Times New Roman" w:hAnsi="Times New Roman"/>
              <w:noProof/>
            </w:rPr>
            <w:fldChar w:fldCharType="end"/>
          </w:r>
        </w:p>
        <w:p w14:paraId="0841E48C" w14:textId="70EB7917" w:rsidR="00524714" w:rsidRPr="00524714" w:rsidRDefault="00317869">
          <w:pPr>
            <w:pStyle w:val="3"/>
            <w:rPr>
              <w:rFonts w:ascii="Times New Roman" w:hAnsi="Times New Roman"/>
              <w:noProof/>
            </w:rPr>
          </w:pPr>
          <w:r>
            <w:rPr>
              <w:noProof/>
            </w:rPr>
            <w:fldChar w:fldCharType="begin"/>
          </w:r>
          <w:r>
            <w:rPr>
              <w:noProof/>
            </w:rPr>
            <w:instrText xml:space="preserve"> HYPERLINK \l "</w:instrText>
          </w:r>
          <w:r>
            <w:rPr>
              <w:noProof/>
            </w:rPr>
            <w:instrText xml:space="preserve">_Toc177983010" </w:instrText>
          </w:r>
          <w:ins w:id="8"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1.3. Основные операционные показатели, характеризующие деятельность эмитента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_Toc177983010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9</w:t>
          </w:r>
          <w:r w:rsidR="00524714" w:rsidRPr="00524714">
            <w:rPr>
              <w:rFonts w:ascii="Times New Roman" w:hAnsi="Times New Roman"/>
              <w:noProof/>
              <w:webHidden/>
            </w:rPr>
            <w:fldChar w:fldCharType="end"/>
          </w:r>
          <w:r>
            <w:rPr>
              <w:rFonts w:ascii="Times New Roman" w:hAnsi="Times New Roman"/>
              <w:noProof/>
            </w:rPr>
            <w:fldChar w:fldCharType="end"/>
          </w:r>
        </w:p>
        <w:p w14:paraId="62E98EFF" w14:textId="115B29C7" w:rsidR="00524714" w:rsidRPr="00524714" w:rsidRDefault="00317869">
          <w:pPr>
            <w:pStyle w:val="3"/>
            <w:rPr>
              <w:rFonts w:ascii="Times New Roman" w:hAnsi="Times New Roman"/>
              <w:noProof/>
            </w:rPr>
          </w:pPr>
          <w:r>
            <w:rPr>
              <w:noProof/>
            </w:rPr>
            <w:fldChar w:fldCharType="begin"/>
          </w:r>
          <w:r>
            <w:rPr>
              <w:noProof/>
            </w:rPr>
            <w:instrText xml:space="preserve"> HYPERLINK \l "_Toc177983011" </w:instrText>
          </w:r>
          <w:ins w:id="9"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1.4. Основные финансовые показатели эмитента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_Toc177983011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13</w:t>
          </w:r>
          <w:r w:rsidR="00524714" w:rsidRPr="00524714">
            <w:rPr>
              <w:rFonts w:ascii="Times New Roman" w:hAnsi="Times New Roman"/>
              <w:noProof/>
              <w:webHidden/>
            </w:rPr>
            <w:fldChar w:fldCharType="end"/>
          </w:r>
          <w:r>
            <w:rPr>
              <w:rFonts w:ascii="Times New Roman" w:hAnsi="Times New Roman"/>
              <w:noProof/>
            </w:rPr>
            <w:fldChar w:fldCharType="end"/>
          </w:r>
        </w:p>
        <w:p w14:paraId="351FB90F" w14:textId="7C053B44" w:rsidR="00524714" w:rsidRPr="00524714" w:rsidRDefault="00317869">
          <w:pPr>
            <w:pStyle w:val="21"/>
            <w:tabs>
              <w:tab w:val="right" w:leader="dot" w:pos="9345"/>
            </w:tabs>
            <w:rPr>
              <w:rFonts w:ascii="Times New Roman" w:hAnsi="Times New Roman"/>
              <w:noProof/>
            </w:rPr>
          </w:pPr>
          <w:r>
            <w:rPr>
              <w:noProof/>
            </w:rPr>
            <w:fldChar w:fldCharType="begin"/>
          </w:r>
          <w:r>
            <w:rPr>
              <w:noProof/>
            </w:rPr>
            <w:instrText xml:space="preserve"> HYPERLINK \l "_Toc177983012" </w:instrText>
          </w:r>
          <w:ins w:id="10"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bCs/>
              <w:noProof/>
            </w:rPr>
            <w:t>1.4.1. Финансовые показатели, рассчитываемые на основе консолидированной финансовой отчётности (финансовой отчётности)</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_Toc177983012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13</w:t>
          </w:r>
          <w:r w:rsidR="00524714" w:rsidRPr="00524714">
            <w:rPr>
              <w:rFonts w:ascii="Times New Roman" w:hAnsi="Times New Roman"/>
              <w:noProof/>
              <w:webHidden/>
            </w:rPr>
            <w:fldChar w:fldCharType="end"/>
          </w:r>
          <w:r>
            <w:rPr>
              <w:rFonts w:ascii="Times New Roman" w:hAnsi="Times New Roman"/>
              <w:noProof/>
            </w:rPr>
            <w:fldChar w:fldCharType="end"/>
          </w:r>
        </w:p>
        <w:p w14:paraId="1D0B47EC" w14:textId="3B151065" w:rsidR="00524714" w:rsidRPr="00524714" w:rsidRDefault="00317869">
          <w:pPr>
            <w:pStyle w:val="21"/>
            <w:tabs>
              <w:tab w:val="right" w:leader="dot" w:pos="9345"/>
            </w:tabs>
            <w:rPr>
              <w:rFonts w:ascii="Times New Roman" w:hAnsi="Times New Roman"/>
              <w:noProof/>
            </w:rPr>
          </w:pPr>
          <w:r>
            <w:rPr>
              <w:noProof/>
            </w:rPr>
            <w:fldChar w:fldCharType="begin"/>
          </w:r>
          <w:r>
            <w:rPr>
              <w:noProof/>
            </w:rPr>
            <w:instrText xml:space="preserve"> HYPERLINK \l "_Toc177983013" </w:instrText>
          </w:r>
          <w:ins w:id="11"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bCs/>
              <w:noProof/>
            </w:rPr>
            <w:t>1.4.5. Анализ динамики изменения финансовых показателей, приведённых в подпунктах 1.4.1 - 1.4.4 настоящего пункта: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_Toc177983013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14</w:t>
          </w:r>
          <w:r w:rsidR="00524714" w:rsidRPr="00524714">
            <w:rPr>
              <w:rFonts w:ascii="Times New Roman" w:hAnsi="Times New Roman"/>
              <w:noProof/>
              <w:webHidden/>
            </w:rPr>
            <w:fldChar w:fldCharType="end"/>
          </w:r>
          <w:r>
            <w:rPr>
              <w:rFonts w:ascii="Times New Roman" w:hAnsi="Times New Roman"/>
              <w:noProof/>
            </w:rPr>
            <w:fldChar w:fldCharType="end"/>
          </w:r>
        </w:p>
        <w:p w14:paraId="54D2E98C" w14:textId="49700F32" w:rsidR="00524714" w:rsidRPr="00524714" w:rsidRDefault="00317869">
          <w:pPr>
            <w:pStyle w:val="3"/>
            <w:rPr>
              <w:rFonts w:ascii="Times New Roman" w:hAnsi="Times New Roman"/>
              <w:noProof/>
            </w:rPr>
          </w:pPr>
          <w:r>
            <w:rPr>
              <w:noProof/>
            </w:rPr>
            <w:fldChar w:fldCharType="begin"/>
          </w:r>
          <w:r>
            <w:rPr>
              <w:noProof/>
            </w:rPr>
            <w:instrText xml:space="preserve"> HYPERLINK \l "_Toc177983014" </w:instrText>
          </w:r>
          <w:ins w:id="12"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1.5. Сведения об основных поставщиках эмитента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_Toc177983014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15</w:t>
          </w:r>
          <w:r w:rsidR="00524714" w:rsidRPr="00524714">
            <w:rPr>
              <w:rFonts w:ascii="Times New Roman" w:hAnsi="Times New Roman"/>
              <w:noProof/>
              <w:webHidden/>
            </w:rPr>
            <w:fldChar w:fldCharType="end"/>
          </w:r>
          <w:r>
            <w:rPr>
              <w:rFonts w:ascii="Times New Roman" w:hAnsi="Times New Roman"/>
              <w:noProof/>
            </w:rPr>
            <w:fldChar w:fldCharType="end"/>
          </w:r>
        </w:p>
        <w:p w14:paraId="3A567E45" w14:textId="2B85B27E" w:rsidR="00524714" w:rsidRPr="00524714" w:rsidRDefault="00317869">
          <w:pPr>
            <w:pStyle w:val="3"/>
            <w:rPr>
              <w:rFonts w:ascii="Times New Roman" w:hAnsi="Times New Roman"/>
              <w:noProof/>
            </w:rPr>
          </w:pPr>
          <w:r>
            <w:rPr>
              <w:noProof/>
            </w:rPr>
            <w:fldChar w:fldCharType="begin"/>
          </w:r>
          <w:r>
            <w:rPr>
              <w:noProof/>
            </w:rPr>
            <w:instrText xml:space="preserve"> HYPERLINK \l "_Toc177983015" </w:instrText>
          </w:r>
          <w:ins w:id="13"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1.6. Сведения об основных дебиторах эмитента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_Toc177983015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17</w:t>
          </w:r>
          <w:r w:rsidR="00524714" w:rsidRPr="00524714">
            <w:rPr>
              <w:rFonts w:ascii="Times New Roman" w:hAnsi="Times New Roman"/>
              <w:noProof/>
              <w:webHidden/>
            </w:rPr>
            <w:fldChar w:fldCharType="end"/>
          </w:r>
          <w:r>
            <w:rPr>
              <w:rFonts w:ascii="Times New Roman" w:hAnsi="Times New Roman"/>
              <w:noProof/>
            </w:rPr>
            <w:fldChar w:fldCharType="end"/>
          </w:r>
        </w:p>
        <w:p w14:paraId="2336F1D0" w14:textId="2CE3F031" w:rsidR="00524714" w:rsidRPr="00524714" w:rsidRDefault="00317869">
          <w:pPr>
            <w:pStyle w:val="3"/>
            <w:rPr>
              <w:rFonts w:ascii="Times New Roman" w:hAnsi="Times New Roman"/>
              <w:noProof/>
            </w:rPr>
          </w:pPr>
          <w:r>
            <w:rPr>
              <w:noProof/>
            </w:rPr>
            <w:fldChar w:fldCharType="begin"/>
          </w:r>
          <w:r>
            <w:rPr>
              <w:noProof/>
            </w:rPr>
            <w:instrText xml:space="preserve"> HYPERLINK \l "_Toc177983016" </w:instrText>
          </w:r>
          <w:ins w:id="14"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1.7. Сведения об обязательствах эмитента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_Toc177983016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18</w:t>
          </w:r>
          <w:r w:rsidR="00524714" w:rsidRPr="00524714">
            <w:rPr>
              <w:rFonts w:ascii="Times New Roman" w:hAnsi="Times New Roman"/>
              <w:noProof/>
              <w:webHidden/>
            </w:rPr>
            <w:fldChar w:fldCharType="end"/>
          </w:r>
          <w:r>
            <w:rPr>
              <w:rFonts w:ascii="Times New Roman" w:hAnsi="Times New Roman"/>
              <w:noProof/>
            </w:rPr>
            <w:fldChar w:fldCharType="end"/>
          </w:r>
        </w:p>
        <w:p w14:paraId="0DE77CC0" w14:textId="0D20A7D1" w:rsidR="00524714" w:rsidRPr="00524714" w:rsidRDefault="00317869">
          <w:pPr>
            <w:pStyle w:val="3"/>
            <w:rPr>
              <w:rFonts w:ascii="Times New Roman" w:hAnsi="Times New Roman"/>
              <w:noProof/>
            </w:rPr>
          </w:pPr>
          <w:r>
            <w:rPr>
              <w:noProof/>
            </w:rPr>
            <w:fldChar w:fldCharType="begin"/>
          </w:r>
          <w:r>
            <w:rPr>
              <w:noProof/>
            </w:rPr>
            <w:instrText xml:space="preserve"> HYPERLINK \l "_Toc</w:instrText>
          </w:r>
          <w:r>
            <w:rPr>
              <w:noProof/>
            </w:rPr>
            <w:instrText xml:space="preserve">177983017" </w:instrText>
          </w:r>
          <w:ins w:id="15"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1.7.1. Сведения об основных кредиторах эмитента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_Toc177983017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18</w:t>
          </w:r>
          <w:r w:rsidR="00524714" w:rsidRPr="00524714">
            <w:rPr>
              <w:rFonts w:ascii="Times New Roman" w:hAnsi="Times New Roman"/>
              <w:noProof/>
              <w:webHidden/>
            </w:rPr>
            <w:fldChar w:fldCharType="end"/>
          </w:r>
          <w:r>
            <w:rPr>
              <w:rFonts w:ascii="Times New Roman" w:hAnsi="Times New Roman"/>
              <w:noProof/>
            </w:rPr>
            <w:fldChar w:fldCharType="end"/>
          </w:r>
        </w:p>
        <w:p w14:paraId="04A99078" w14:textId="426BEDA5" w:rsidR="00524714" w:rsidRPr="00524714" w:rsidRDefault="00317869">
          <w:pPr>
            <w:pStyle w:val="3"/>
            <w:rPr>
              <w:rFonts w:ascii="Times New Roman" w:hAnsi="Times New Roman"/>
              <w:noProof/>
            </w:rPr>
          </w:pPr>
          <w:r>
            <w:rPr>
              <w:noProof/>
            </w:rPr>
            <w:fldChar w:fldCharType="begin"/>
          </w:r>
          <w:r>
            <w:rPr>
              <w:noProof/>
            </w:rPr>
            <w:instrText xml:space="preserve"> HYPERLINK \l "_Toc177983018" </w:instrText>
          </w:r>
          <w:ins w:id="16"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1.7.2. Сведения об обязательствах эмитента из предоставленного обеспечения</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_Toc177983018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19</w:t>
          </w:r>
          <w:r w:rsidR="00524714" w:rsidRPr="00524714">
            <w:rPr>
              <w:rFonts w:ascii="Times New Roman" w:hAnsi="Times New Roman"/>
              <w:noProof/>
              <w:webHidden/>
            </w:rPr>
            <w:fldChar w:fldCharType="end"/>
          </w:r>
          <w:r>
            <w:rPr>
              <w:rFonts w:ascii="Times New Roman" w:hAnsi="Times New Roman"/>
              <w:noProof/>
            </w:rPr>
            <w:fldChar w:fldCharType="end"/>
          </w:r>
        </w:p>
        <w:p w14:paraId="78180057" w14:textId="540F594D" w:rsidR="00524714" w:rsidRPr="00524714" w:rsidRDefault="00317869">
          <w:pPr>
            <w:pStyle w:val="3"/>
            <w:rPr>
              <w:rFonts w:ascii="Times New Roman" w:hAnsi="Times New Roman"/>
              <w:noProof/>
            </w:rPr>
          </w:pPr>
          <w:r>
            <w:rPr>
              <w:noProof/>
            </w:rPr>
            <w:fldChar w:fldCharType="begin"/>
          </w:r>
          <w:r>
            <w:rPr>
              <w:noProof/>
            </w:rPr>
            <w:instrText xml:space="preserve"> HYPERLINK \l "_Toc177983019" </w:instrText>
          </w:r>
          <w:ins w:id="17"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1.7.3. Сведения о прочих существенных обязательствах эмитента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_Toc177983019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19</w:t>
          </w:r>
          <w:r w:rsidR="00524714" w:rsidRPr="00524714">
            <w:rPr>
              <w:rFonts w:ascii="Times New Roman" w:hAnsi="Times New Roman"/>
              <w:noProof/>
              <w:webHidden/>
            </w:rPr>
            <w:fldChar w:fldCharType="end"/>
          </w:r>
          <w:r>
            <w:rPr>
              <w:rFonts w:ascii="Times New Roman" w:hAnsi="Times New Roman"/>
              <w:noProof/>
            </w:rPr>
            <w:fldChar w:fldCharType="end"/>
          </w:r>
        </w:p>
        <w:p w14:paraId="4BD20503" w14:textId="1A3ADC43" w:rsidR="00524714" w:rsidRPr="00524714" w:rsidRDefault="00317869">
          <w:pPr>
            <w:pStyle w:val="3"/>
            <w:rPr>
              <w:rFonts w:ascii="Times New Roman" w:hAnsi="Times New Roman"/>
              <w:noProof/>
            </w:rPr>
          </w:pPr>
          <w:r>
            <w:rPr>
              <w:noProof/>
            </w:rPr>
            <w:fldChar w:fldCharType="begin"/>
          </w:r>
          <w:r>
            <w:rPr>
              <w:noProof/>
            </w:rPr>
            <w:instrText xml:space="preserve"> HYPERLINK \l "_Toc177983020" </w:instrText>
          </w:r>
          <w:ins w:id="18"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1.8. Сведения о перспективах развития эмитента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_Toc177983020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19</w:t>
          </w:r>
          <w:r w:rsidR="00524714" w:rsidRPr="00524714">
            <w:rPr>
              <w:rFonts w:ascii="Times New Roman" w:hAnsi="Times New Roman"/>
              <w:noProof/>
              <w:webHidden/>
            </w:rPr>
            <w:fldChar w:fldCharType="end"/>
          </w:r>
          <w:r>
            <w:rPr>
              <w:rFonts w:ascii="Times New Roman" w:hAnsi="Times New Roman"/>
              <w:noProof/>
            </w:rPr>
            <w:fldChar w:fldCharType="end"/>
          </w:r>
        </w:p>
        <w:p w14:paraId="53172439" w14:textId="65F465AC" w:rsidR="00524714" w:rsidRPr="00524714" w:rsidRDefault="00317869">
          <w:pPr>
            <w:pStyle w:val="3"/>
            <w:rPr>
              <w:rFonts w:ascii="Times New Roman" w:hAnsi="Times New Roman"/>
              <w:noProof/>
            </w:rPr>
          </w:pPr>
          <w:r>
            <w:rPr>
              <w:noProof/>
            </w:rPr>
            <w:fldChar w:fldCharType="begin"/>
          </w:r>
          <w:r>
            <w:rPr>
              <w:noProof/>
            </w:rPr>
            <w:instrText xml:space="preserve"> HYPERLINK \l "_Toc177983021" </w:instrText>
          </w:r>
          <w:ins w:id="19"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1.9. Сведения о рисках, связанных с деятельностью эмитента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_Toc177983021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19</w:t>
          </w:r>
          <w:r w:rsidR="00524714" w:rsidRPr="00524714">
            <w:rPr>
              <w:rFonts w:ascii="Times New Roman" w:hAnsi="Times New Roman"/>
              <w:noProof/>
              <w:webHidden/>
            </w:rPr>
            <w:fldChar w:fldCharType="end"/>
          </w:r>
          <w:r>
            <w:rPr>
              <w:rFonts w:ascii="Times New Roman" w:hAnsi="Times New Roman"/>
              <w:noProof/>
            </w:rPr>
            <w:fldChar w:fldCharType="end"/>
          </w:r>
        </w:p>
        <w:p w14:paraId="39D57A45" w14:textId="42A1E2E3" w:rsidR="00524714" w:rsidRPr="00524714" w:rsidRDefault="00317869">
          <w:pPr>
            <w:pStyle w:val="3"/>
            <w:rPr>
              <w:rFonts w:ascii="Times New Roman" w:hAnsi="Times New Roman"/>
              <w:noProof/>
            </w:rPr>
          </w:pPr>
          <w:r>
            <w:rPr>
              <w:noProof/>
            </w:rPr>
            <w:fldChar w:fldCharType="begin"/>
          </w:r>
          <w:r>
            <w:rPr>
              <w:noProof/>
            </w:rPr>
            <w:instrText xml:space="preserve"> HYPERLINK \l "_Toc177983022" </w:instrText>
          </w:r>
          <w:ins w:id="20"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Раздел 2. Сведения о лицах, входящих в состав органов управления эмитента, сведения об организации в эмитенте управления рисками, контроля за финансово-хозяйственной деятельностью и внутреннего контроля, внутреннего аудита, а также сведения о работниках эмитента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_Toc177983022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20</w:t>
          </w:r>
          <w:r w:rsidR="00524714" w:rsidRPr="00524714">
            <w:rPr>
              <w:rFonts w:ascii="Times New Roman" w:hAnsi="Times New Roman"/>
              <w:noProof/>
              <w:webHidden/>
            </w:rPr>
            <w:fldChar w:fldCharType="end"/>
          </w:r>
          <w:r>
            <w:rPr>
              <w:rFonts w:ascii="Times New Roman" w:hAnsi="Times New Roman"/>
              <w:noProof/>
            </w:rPr>
            <w:fldChar w:fldCharType="end"/>
          </w:r>
        </w:p>
        <w:p w14:paraId="4DC0818E" w14:textId="081AE60C" w:rsidR="00524714" w:rsidRPr="00524714" w:rsidRDefault="00317869">
          <w:pPr>
            <w:pStyle w:val="3"/>
            <w:rPr>
              <w:rFonts w:ascii="Times New Roman" w:hAnsi="Times New Roman"/>
              <w:noProof/>
            </w:rPr>
          </w:pPr>
          <w:r>
            <w:rPr>
              <w:noProof/>
            </w:rPr>
            <w:fldChar w:fldCharType="begin"/>
          </w:r>
          <w:r>
            <w:rPr>
              <w:noProof/>
            </w:rPr>
            <w:instrText xml:space="preserve"> HYPERLINK \l "_Toc177983023" </w:instrText>
          </w:r>
          <w:ins w:id="21"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2.1. Информация о лицах, входящих в состав органов управления эмитента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_Toc177983023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20</w:t>
          </w:r>
          <w:r w:rsidR="00524714" w:rsidRPr="00524714">
            <w:rPr>
              <w:rFonts w:ascii="Times New Roman" w:hAnsi="Times New Roman"/>
              <w:noProof/>
              <w:webHidden/>
            </w:rPr>
            <w:fldChar w:fldCharType="end"/>
          </w:r>
          <w:r>
            <w:rPr>
              <w:rFonts w:ascii="Times New Roman" w:hAnsi="Times New Roman"/>
              <w:noProof/>
            </w:rPr>
            <w:fldChar w:fldCharType="end"/>
          </w:r>
        </w:p>
        <w:p w14:paraId="6D371247" w14:textId="602C8876" w:rsidR="00524714" w:rsidRPr="00524714" w:rsidRDefault="00317869">
          <w:pPr>
            <w:pStyle w:val="3"/>
            <w:rPr>
              <w:rFonts w:ascii="Times New Roman" w:hAnsi="Times New Roman"/>
              <w:noProof/>
            </w:rPr>
          </w:pPr>
          <w:r>
            <w:rPr>
              <w:noProof/>
            </w:rPr>
            <w:fldChar w:fldCharType="begin"/>
          </w:r>
          <w:r>
            <w:rPr>
              <w:noProof/>
            </w:rPr>
            <w:instrText xml:space="preserve"> HYPERLINK \l "_Toc177983024" </w:instrText>
          </w:r>
          <w:ins w:id="22"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2.2. Сведения о политике в области вознаграждения и (или) компенсации расходов, а также о размере вознаграждения и (или) компенсации расходов по каждому органу управления эмитента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_Toc177983024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22</w:t>
          </w:r>
          <w:r w:rsidR="00524714" w:rsidRPr="00524714">
            <w:rPr>
              <w:rFonts w:ascii="Times New Roman" w:hAnsi="Times New Roman"/>
              <w:noProof/>
              <w:webHidden/>
            </w:rPr>
            <w:fldChar w:fldCharType="end"/>
          </w:r>
          <w:r>
            <w:rPr>
              <w:rFonts w:ascii="Times New Roman" w:hAnsi="Times New Roman"/>
              <w:noProof/>
            </w:rPr>
            <w:fldChar w:fldCharType="end"/>
          </w:r>
        </w:p>
        <w:p w14:paraId="74C52AFF" w14:textId="27C7B1C3" w:rsidR="00524714" w:rsidRPr="00524714" w:rsidRDefault="00317869">
          <w:pPr>
            <w:pStyle w:val="3"/>
            <w:rPr>
              <w:rFonts w:ascii="Times New Roman" w:hAnsi="Times New Roman"/>
              <w:noProof/>
            </w:rPr>
          </w:pPr>
          <w:r>
            <w:rPr>
              <w:noProof/>
            </w:rPr>
            <w:fldChar w:fldCharType="begin"/>
          </w:r>
          <w:r>
            <w:rPr>
              <w:noProof/>
            </w:rPr>
            <w:instrText xml:space="preserve"> HYPERLINK \l "_Toc177983025" </w:instrText>
          </w:r>
          <w:ins w:id="23"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2.3. Сведения об организации в эмитенте управления рисками, контроля за финансово-хозяйственной деятельностью, внутреннего контроля и внутреннего аудита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_Toc177983025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23</w:t>
          </w:r>
          <w:r w:rsidR="00524714" w:rsidRPr="00524714">
            <w:rPr>
              <w:rFonts w:ascii="Times New Roman" w:hAnsi="Times New Roman"/>
              <w:noProof/>
              <w:webHidden/>
            </w:rPr>
            <w:fldChar w:fldCharType="end"/>
          </w:r>
          <w:r>
            <w:rPr>
              <w:rFonts w:ascii="Times New Roman" w:hAnsi="Times New Roman"/>
              <w:noProof/>
            </w:rPr>
            <w:fldChar w:fldCharType="end"/>
          </w:r>
        </w:p>
        <w:p w14:paraId="4B0F668E" w14:textId="51CB1243" w:rsidR="00524714" w:rsidRPr="00524714" w:rsidRDefault="00317869">
          <w:pPr>
            <w:pStyle w:val="3"/>
            <w:rPr>
              <w:rFonts w:ascii="Times New Roman" w:hAnsi="Times New Roman"/>
              <w:noProof/>
            </w:rPr>
          </w:pPr>
          <w:r>
            <w:rPr>
              <w:noProof/>
            </w:rPr>
            <w:fldChar w:fldCharType="begin"/>
          </w:r>
          <w:r>
            <w:rPr>
              <w:noProof/>
            </w:rPr>
            <w:instrText xml:space="preserve"> HYPERLINK \l "_Toc177983026" </w:instrText>
          </w:r>
          <w:ins w:id="24"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2.4. Информация о лицах, ответственных в эмитенте за организацию и осуществление управления рисками, контроля за финансово-хозяйственной деятельностью и внутреннего контроля, внутреннего аудита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_Toc177983026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23</w:t>
          </w:r>
          <w:r w:rsidR="00524714" w:rsidRPr="00524714">
            <w:rPr>
              <w:rFonts w:ascii="Times New Roman" w:hAnsi="Times New Roman"/>
              <w:noProof/>
              <w:webHidden/>
            </w:rPr>
            <w:fldChar w:fldCharType="end"/>
          </w:r>
          <w:r>
            <w:rPr>
              <w:rFonts w:ascii="Times New Roman" w:hAnsi="Times New Roman"/>
              <w:noProof/>
            </w:rPr>
            <w:fldChar w:fldCharType="end"/>
          </w:r>
        </w:p>
        <w:p w14:paraId="28DE4169" w14:textId="796B58E4" w:rsidR="00524714" w:rsidRPr="00524714" w:rsidRDefault="00317869">
          <w:pPr>
            <w:pStyle w:val="3"/>
            <w:rPr>
              <w:rFonts w:ascii="Times New Roman" w:hAnsi="Times New Roman"/>
              <w:noProof/>
            </w:rPr>
          </w:pPr>
          <w:r>
            <w:rPr>
              <w:noProof/>
            </w:rPr>
            <w:fldChar w:fldCharType="begin"/>
          </w:r>
          <w:r>
            <w:rPr>
              <w:noProof/>
            </w:rPr>
            <w:instrText xml:space="preserve"> HYPERLINK \l "_Toc177983027" </w:instrText>
          </w:r>
          <w:ins w:id="25"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2.5. Сведения о любых обязательствах эмитента перед работниками эмитента и работниками подконтрольных эмитенту организаций, касающихся возможности их участия в уставном капитале эмитента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_Toc177983027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24</w:t>
          </w:r>
          <w:r w:rsidR="00524714" w:rsidRPr="00524714">
            <w:rPr>
              <w:rFonts w:ascii="Times New Roman" w:hAnsi="Times New Roman"/>
              <w:noProof/>
              <w:webHidden/>
            </w:rPr>
            <w:fldChar w:fldCharType="end"/>
          </w:r>
          <w:r>
            <w:rPr>
              <w:rFonts w:ascii="Times New Roman" w:hAnsi="Times New Roman"/>
              <w:noProof/>
            </w:rPr>
            <w:fldChar w:fldCharType="end"/>
          </w:r>
        </w:p>
        <w:p w14:paraId="71801B3B" w14:textId="7D76ED46" w:rsidR="00524714" w:rsidRPr="00524714" w:rsidRDefault="00317869">
          <w:pPr>
            <w:pStyle w:val="3"/>
            <w:rPr>
              <w:rFonts w:ascii="Times New Roman" w:hAnsi="Times New Roman"/>
              <w:noProof/>
            </w:rPr>
          </w:pPr>
          <w:r>
            <w:rPr>
              <w:noProof/>
            </w:rPr>
            <w:fldChar w:fldCharType="begin"/>
          </w:r>
          <w:r>
            <w:rPr>
              <w:noProof/>
            </w:rPr>
            <w:instrText xml:space="preserve"> HYPERLINK \l "_Toc177983028" </w:instrText>
          </w:r>
          <w:ins w:id="26"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Раздел 3. Сведения об акционерах (участниках, членах) эмитента, а также о сделках эмитента, в совершении которых имелась заинтересованность, и крупных сделках эмитента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_Toc177983028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24</w:t>
          </w:r>
          <w:r w:rsidR="00524714" w:rsidRPr="00524714">
            <w:rPr>
              <w:rFonts w:ascii="Times New Roman" w:hAnsi="Times New Roman"/>
              <w:noProof/>
              <w:webHidden/>
            </w:rPr>
            <w:fldChar w:fldCharType="end"/>
          </w:r>
          <w:r>
            <w:rPr>
              <w:rFonts w:ascii="Times New Roman" w:hAnsi="Times New Roman"/>
              <w:noProof/>
            </w:rPr>
            <w:fldChar w:fldCharType="end"/>
          </w:r>
        </w:p>
        <w:p w14:paraId="5AA18837" w14:textId="64A4E32A" w:rsidR="00524714" w:rsidRPr="00524714" w:rsidRDefault="00317869">
          <w:pPr>
            <w:pStyle w:val="3"/>
            <w:rPr>
              <w:rFonts w:ascii="Times New Roman" w:hAnsi="Times New Roman"/>
              <w:noProof/>
            </w:rPr>
          </w:pPr>
          <w:r>
            <w:rPr>
              <w:noProof/>
            </w:rPr>
            <w:fldChar w:fldCharType="begin"/>
          </w:r>
          <w:r>
            <w:rPr>
              <w:noProof/>
            </w:rPr>
            <w:instrText xml:space="preserve"> HY</w:instrText>
          </w:r>
          <w:r>
            <w:rPr>
              <w:noProof/>
            </w:rPr>
            <w:instrText xml:space="preserve">PERLINK \l "_Toc177983029" </w:instrText>
          </w:r>
          <w:ins w:id="27"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3.1. Сведения об общем количестве акционеров (участников, членов) эмитента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_Toc177983029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24</w:t>
          </w:r>
          <w:r w:rsidR="00524714" w:rsidRPr="00524714">
            <w:rPr>
              <w:rFonts w:ascii="Times New Roman" w:hAnsi="Times New Roman"/>
              <w:noProof/>
              <w:webHidden/>
            </w:rPr>
            <w:fldChar w:fldCharType="end"/>
          </w:r>
          <w:r>
            <w:rPr>
              <w:rFonts w:ascii="Times New Roman" w:hAnsi="Times New Roman"/>
              <w:noProof/>
            </w:rPr>
            <w:fldChar w:fldCharType="end"/>
          </w:r>
        </w:p>
        <w:p w14:paraId="01F38179" w14:textId="7D2DE092" w:rsidR="00524714" w:rsidRPr="00524714" w:rsidRDefault="00317869">
          <w:pPr>
            <w:pStyle w:val="3"/>
            <w:rPr>
              <w:rFonts w:ascii="Times New Roman" w:hAnsi="Times New Roman"/>
              <w:noProof/>
            </w:rPr>
          </w:pPr>
          <w:r>
            <w:rPr>
              <w:noProof/>
            </w:rPr>
            <w:lastRenderedPageBreak/>
            <w:fldChar w:fldCharType="begin"/>
          </w:r>
          <w:r>
            <w:rPr>
              <w:noProof/>
            </w:rPr>
            <w:instrText xml:space="preserve"> HYPERLINK \l "_Toc177983030" </w:instrText>
          </w:r>
          <w:ins w:id="28"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3.2. Сведения об акционерах (участниках, членах) эмитента или лицах, имеющих право распоряжаться голосами, приходящимися на голосующие акции (доли), составляющие уставный (складочный) капитал (паевой фонд) эмитента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_Toc177983030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24</w:t>
          </w:r>
          <w:r w:rsidR="00524714" w:rsidRPr="00524714">
            <w:rPr>
              <w:rFonts w:ascii="Times New Roman" w:hAnsi="Times New Roman"/>
              <w:noProof/>
              <w:webHidden/>
            </w:rPr>
            <w:fldChar w:fldCharType="end"/>
          </w:r>
          <w:r>
            <w:rPr>
              <w:rFonts w:ascii="Times New Roman" w:hAnsi="Times New Roman"/>
              <w:noProof/>
            </w:rPr>
            <w:fldChar w:fldCharType="end"/>
          </w:r>
        </w:p>
        <w:p w14:paraId="75BAAA1D" w14:textId="43EF6AD1" w:rsidR="00524714" w:rsidRPr="00524714" w:rsidRDefault="00317869">
          <w:pPr>
            <w:pStyle w:val="3"/>
            <w:rPr>
              <w:rFonts w:ascii="Times New Roman" w:hAnsi="Times New Roman"/>
              <w:noProof/>
            </w:rPr>
          </w:pPr>
          <w:r>
            <w:rPr>
              <w:noProof/>
            </w:rPr>
            <w:fldChar w:fldCharType="begin"/>
          </w:r>
          <w:r>
            <w:rPr>
              <w:noProof/>
            </w:rPr>
            <w:instrText xml:space="preserve"> HYPERLINK \l "_Toc177983031" </w:instrText>
          </w:r>
          <w:ins w:id="29"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3.3. Сведения о доле участия Российской Федерации, субъекта Российской Федерации или муниципального образования в уставном капитале эмитента, наличии специального права ("золотой акции")</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_Toc177983031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31</w:t>
          </w:r>
          <w:r w:rsidR="00524714" w:rsidRPr="00524714">
            <w:rPr>
              <w:rFonts w:ascii="Times New Roman" w:hAnsi="Times New Roman"/>
              <w:noProof/>
              <w:webHidden/>
            </w:rPr>
            <w:fldChar w:fldCharType="end"/>
          </w:r>
          <w:r>
            <w:rPr>
              <w:rFonts w:ascii="Times New Roman" w:hAnsi="Times New Roman"/>
              <w:noProof/>
            </w:rPr>
            <w:fldChar w:fldCharType="end"/>
          </w:r>
        </w:p>
        <w:p w14:paraId="151D0C5B" w14:textId="24A785D6" w:rsidR="00524714" w:rsidRPr="00524714" w:rsidRDefault="00317869">
          <w:pPr>
            <w:pStyle w:val="3"/>
            <w:rPr>
              <w:rFonts w:ascii="Times New Roman" w:hAnsi="Times New Roman"/>
              <w:noProof/>
            </w:rPr>
          </w:pPr>
          <w:r>
            <w:rPr>
              <w:noProof/>
            </w:rPr>
            <w:fldChar w:fldCharType="begin"/>
          </w:r>
          <w:r>
            <w:rPr>
              <w:noProof/>
            </w:rPr>
            <w:instrText xml:space="preserve"> HYPERLINK \l "_Toc177983032" </w:instrText>
          </w:r>
          <w:ins w:id="30"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3.4. Сделки эмитента, в совершении которых имелась заинтересованность</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_Toc177983032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32</w:t>
          </w:r>
          <w:r w:rsidR="00524714" w:rsidRPr="00524714">
            <w:rPr>
              <w:rFonts w:ascii="Times New Roman" w:hAnsi="Times New Roman"/>
              <w:noProof/>
              <w:webHidden/>
            </w:rPr>
            <w:fldChar w:fldCharType="end"/>
          </w:r>
          <w:r>
            <w:rPr>
              <w:rFonts w:ascii="Times New Roman" w:hAnsi="Times New Roman"/>
              <w:noProof/>
            </w:rPr>
            <w:fldChar w:fldCharType="end"/>
          </w:r>
        </w:p>
        <w:p w14:paraId="166FC62B" w14:textId="14A0A01E" w:rsidR="00524714" w:rsidRPr="00524714" w:rsidRDefault="00317869">
          <w:pPr>
            <w:pStyle w:val="3"/>
            <w:rPr>
              <w:rFonts w:ascii="Times New Roman" w:hAnsi="Times New Roman"/>
              <w:noProof/>
            </w:rPr>
          </w:pPr>
          <w:r>
            <w:rPr>
              <w:noProof/>
            </w:rPr>
            <w:fldChar w:fldCharType="begin"/>
          </w:r>
          <w:r>
            <w:rPr>
              <w:noProof/>
            </w:rPr>
            <w:instrText xml:space="preserve"> HYPERLINK \l "_Toc177983033" </w:instrText>
          </w:r>
          <w:ins w:id="31"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3.5. Крупные сделки эмитента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_Toc177983033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32</w:t>
          </w:r>
          <w:r w:rsidR="00524714" w:rsidRPr="00524714">
            <w:rPr>
              <w:rFonts w:ascii="Times New Roman" w:hAnsi="Times New Roman"/>
              <w:noProof/>
              <w:webHidden/>
            </w:rPr>
            <w:fldChar w:fldCharType="end"/>
          </w:r>
          <w:r>
            <w:rPr>
              <w:rFonts w:ascii="Times New Roman" w:hAnsi="Times New Roman"/>
              <w:noProof/>
            </w:rPr>
            <w:fldChar w:fldCharType="end"/>
          </w:r>
        </w:p>
        <w:p w14:paraId="5912218F" w14:textId="393DA389" w:rsidR="00524714" w:rsidRPr="00524714" w:rsidRDefault="00317869">
          <w:pPr>
            <w:pStyle w:val="3"/>
            <w:rPr>
              <w:rFonts w:ascii="Times New Roman" w:hAnsi="Times New Roman"/>
              <w:noProof/>
            </w:rPr>
          </w:pPr>
          <w:r>
            <w:rPr>
              <w:noProof/>
            </w:rPr>
            <w:fldChar w:fldCharType="begin"/>
          </w:r>
          <w:r>
            <w:rPr>
              <w:noProof/>
            </w:rPr>
            <w:instrText xml:space="preserve"> HYPERLINK \l "_Toc177983034" </w:instrText>
          </w:r>
          <w:ins w:id="32"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Раздел 4. Дополнительные сведения об эмитенте и о размещённых им ценных бумагах</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_Toc177983034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32</w:t>
          </w:r>
          <w:r w:rsidR="00524714" w:rsidRPr="00524714">
            <w:rPr>
              <w:rFonts w:ascii="Times New Roman" w:hAnsi="Times New Roman"/>
              <w:noProof/>
              <w:webHidden/>
            </w:rPr>
            <w:fldChar w:fldCharType="end"/>
          </w:r>
          <w:r>
            <w:rPr>
              <w:rFonts w:ascii="Times New Roman" w:hAnsi="Times New Roman"/>
              <w:noProof/>
            </w:rPr>
            <w:fldChar w:fldCharType="end"/>
          </w:r>
        </w:p>
        <w:p w14:paraId="279E3ECC" w14:textId="075B54B7" w:rsidR="00524714" w:rsidRPr="00524714" w:rsidRDefault="00317869">
          <w:pPr>
            <w:pStyle w:val="3"/>
            <w:rPr>
              <w:rFonts w:ascii="Times New Roman" w:hAnsi="Times New Roman"/>
              <w:noProof/>
            </w:rPr>
          </w:pPr>
          <w:r>
            <w:rPr>
              <w:noProof/>
            </w:rPr>
            <w:fldChar w:fldCharType="begin"/>
          </w:r>
          <w:r>
            <w:rPr>
              <w:noProof/>
            </w:rPr>
            <w:instrText xml:space="preserve"> HYPERLINK \l "_Toc177983035" </w:instrText>
          </w:r>
          <w:ins w:id="33"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4.1. Подконтрольные эмитенту организации, имеющие для него существенное значение</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_Toc177983035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32</w:t>
          </w:r>
          <w:r w:rsidR="00524714" w:rsidRPr="00524714">
            <w:rPr>
              <w:rFonts w:ascii="Times New Roman" w:hAnsi="Times New Roman"/>
              <w:noProof/>
              <w:webHidden/>
            </w:rPr>
            <w:fldChar w:fldCharType="end"/>
          </w:r>
          <w:r>
            <w:rPr>
              <w:rFonts w:ascii="Times New Roman" w:hAnsi="Times New Roman"/>
              <w:noProof/>
            </w:rPr>
            <w:fldChar w:fldCharType="end"/>
          </w:r>
        </w:p>
        <w:p w14:paraId="7CDBD566" w14:textId="3EBA8AFD" w:rsidR="00524714" w:rsidRPr="00524714" w:rsidRDefault="00317869">
          <w:pPr>
            <w:pStyle w:val="3"/>
            <w:rPr>
              <w:rFonts w:ascii="Times New Roman" w:hAnsi="Times New Roman"/>
              <w:noProof/>
            </w:rPr>
          </w:pPr>
          <w:r>
            <w:rPr>
              <w:noProof/>
            </w:rPr>
            <w:fldChar w:fldCharType="begin"/>
          </w:r>
          <w:r>
            <w:rPr>
              <w:noProof/>
            </w:rPr>
            <w:instrText xml:space="preserve"> HYPERLINK \l "_Toc177983036" </w:instrText>
          </w:r>
          <w:ins w:id="34"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4.2. Дополнительные сведения, раскрываемые эмитентами зелёных облигаций, социальных облигаций, облигаций устойчивого развития, адаптационных облигаций</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_Toc177983036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32</w:t>
          </w:r>
          <w:r w:rsidR="00524714" w:rsidRPr="00524714">
            <w:rPr>
              <w:rFonts w:ascii="Times New Roman" w:hAnsi="Times New Roman"/>
              <w:noProof/>
              <w:webHidden/>
            </w:rPr>
            <w:fldChar w:fldCharType="end"/>
          </w:r>
          <w:r>
            <w:rPr>
              <w:rFonts w:ascii="Times New Roman" w:hAnsi="Times New Roman"/>
              <w:noProof/>
            </w:rPr>
            <w:fldChar w:fldCharType="end"/>
          </w:r>
        </w:p>
        <w:p w14:paraId="18969A3A" w14:textId="70467C51" w:rsidR="00524714" w:rsidRPr="00524714" w:rsidRDefault="00317869">
          <w:pPr>
            <w:pStyle w:val="3"/>
            <w:rPr>
              <w:rFonts w:ascii="Times New Roman" w:hAnsi="Times New Roman"/>
              <w:noProof/>
            </w:rPr>
          </w:pPr>
          <w:r>
            <w:rPr>
              <w:noProof/>
            </w:rPr>
            <w:fldChar w:fldCharType="begin"/>
          </w:r>
          <w:r>
            <w:rPr>
              <w:noProof/>
            </w:rPr>
            <w:instrText xml:space="preserve"> HYPERLINK \l "_Toc177983037" </w:instrText>
          </w:r>
          <w:ins w:id="35"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4.3. 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_Toc177983037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33</w:t>
          </w:r>
          <w:r w:rsidR="00524714" w:rsidRPr="00524714">
            <w:rPr>
              <w:rFonts w:ascii="Times New Roman" w:hAnsi="Times New Roman"/>
              <w:noProof/>
              <w:webHidden/>
            </w:rPr>
            <w:fldChar w:fldCharType="end"/>
          </w:r>
          <w:r>
            <w:rPr>
              <w:rFonts w:ascii="Times New Roman" w:hAnsi="Times New Roman"/>
              <w:noProof/>
            </w:rPr>
            <w:fldChar w:fldCharType="end"/>
          </w:r>
        </w:p>
        <w:p w14:paraId="64A75366" w14:textId="68A3F064" w:rsidR="00524714" w:rsidRPr="00524714" w:rsidRDefault="00317869">
          <w:pPr>
            <w:pStyle w:val="3"/>
            <w:rPr>
              <w:rFonts w:ascii="Times New Roman" w:hAnsi="Times New Roman"/>
              <w:noProof/>
            </w:rPr>
          </w:pPr>
          <w:r>
            <w:rPr>
              <w:noProof/>
            </w:rPr>
            <w:fldChar w:fldCharType="begin"/>
          </w:r>
          <w:r>
            <w:rPr>
              <w:noProof/>
            </w:rPr>
            <w:instrText xml:space="preserve"> HYPERLINK \l "_Toc177983038" </w:instrText>
          </w:r>
          <w:ins w:id="36"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4.3.1. Дополнительные сведения об ипотечном покрытии по облигациям эмитента с ипотечным покрытием</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_Toc177983038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37</w:t>
          </w:r>
          <w:r w:rsidR="00524714" w:rsidRPr="00524714">
            <w:rPr>
              <w:rFonts w:ascii="Times New Roman" w:hAnsi="Times New Roman"/>
              <w:noProof/>
              <w:webHidden/>
            </w:rPr>
            <w:fldChar w:fldCharType="end"/>
          </w:r>
          <w:r>
            <w:rPr>
              <w:rFonts w:ascii="Times New Roman" w:hAnsi="Times New Roman"/>
              <w:noProof/>
            </w:rPr>
            <w:fldChar w:fldCharType="end"/>
          </w:r>
        </w:p>
        <w:p w14:paraId="02374FF8" w14:textId="370DACDE" w:rsidR="00524714" w:rsidRPr="00524714" w:rsidRDefault="00317869">
          <w:pPr>
            <w:pStyle w:val="3"/>
            <w:rPr>
              <w:rFonts w:ascii="Times New Roman" w:hAnsi="Times New Roman"/>
              <w:noProof/>
            </w:rPr>
          </w:pPr>
          <w:r>
            <w:rPr>
              <w:noProof/>
            </w:rPr>
            <w:fldChar w:fldCharType="begin"/>
          </w:r>
          <w:r>
            <w:rPr>
              <w:noProof/>
            </w:rPr>
            <w:instrText xml:space="preserve"> HYPERLINK \l "_Toc177983039" </w:instrText>
          </w:r>
          <w:ins w:id="37"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4.3.2. Дополнительные сведения о залоговом обеспечении денежными требованиями по облигациям эмитента с залоговым обеспечением денежными требованиями</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_Toc177983039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37</w:t>
          </w:r>
          <w:r w:rsidR="00524714" w:rsidRPr="00524714">
            <w:rPr>
              <w:rFonts w:ascii="Times New Roman" w:hAnsi="Times New Roman"/>
              <w:noProof/>
              <w:webHidden/>
            </w:rPr>
            <w:fldChar w:fldCharType="end"/>
          </w:r>
          <w:r>
            <w:rPr>
              <w:rFonts w:ascii="Times New Roman" w:hAnsi="Times New Roman"/>
              <w:noProof/>
            </w:rPr>
            <w:fldChar w:fldCharType="end"/>
          </w:r>
        </w:p>
        <w:p w14:paraId="1F037D64" w14:textId="6DAC5B0F" w:rsidR="00524714" w:rsidRPr="00524714" w:rsidRDefault="00317869">
          <w:pPr>
            <w:pStyle w:val="3"/>
            <w:rPr>
              <w:rFonts w:ascii="Times New Roman" w:hAnsi="Times New Roman"/>
              <w:noProof/>
            </w:rPr>
          </w:pPr>
          <w:r>
            <w:rPr>
              <w:noProof/>
            </w:rPr>
            <w:fldChar w:fldCharType="begin"/>
          </w:r>
          <w:r>
            <w:rPr>
              <w:noProof/>
            </w:rPr>
            <w:instrText xml:space="preserve"> HYPERLINK \l "_Toc177983040" </w:instrText>
          </w:r>
          <w:ins w:id="38"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4.4. Сведения об объявленных и выплаченных дивидендах по акциям эмитента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_Toc177983040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37</w:t>
          </w:r>
          <w:r w:rsidR="00524714" w:rsidRPr="00524714">
            <w:rPr>
              <w:rFonts w:ascii="Times New Roman" w:hAnsi="Times New Roman"/>
              <w:noProof/>
              <w:webHidden/>
            </w:rPr>
            <w:fldChar w:fldCharType="end"/>
          </w:r>
          <w:r>
            <w:rPr>
              <w:rFonts w:ascii="Times New Roman" w:hAnsi="Times New Roman"/>
              <w:noProof/>
            </w:rPr>
            <w:fldChar w:fldCharType="end"/>
          </w:r>
        </w:p>
        <w:p w14:paraId="63EE23D2" w14:textId="2328410D" w:rsidR="00524714" w:rsidRPr="00524714" w:rsidRDefault="00317869">
          <w:pPr>
            <w:pStyle w:val="3"/>
            <w:rPr>
              <w:rFonts w:ascii="Times New Roman" w:hAnsi="Times New Roman"/>
              <w:noProof/>
            </w:rPr>
          </w:pPr>
          <w:r>
            <w:rPr>
              <w:noProof/>
            </w:rPr>
            <w:fldChar w:fldCharType="begin"/>
          </w:r>
          <w:r>
            <w:rPr>
              <w:noProof/>
            </w:rPr>
            <w:instrText xml:space="preserve"> HYPERLINK \l "_Toc177983041" </w:instrText>
          </w:r>
          <w:ins w:id="39"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4.5. Сведения об организациях, осуществляющих учёт прав на эмиссионные ценные бумаги эмитента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_Toc177983041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37</w:t>
          </w:r>
          <w:r w:rsidR="00524714" w:rsidRPr="00524714">
            <w:rPr>
              <w:rFonts w:ascii="Times New Roman" w:hAnsi="Times New Roman"/>
              <w:noProof/>
              <w:webHidden/>
            </w:rPr>
            <w:fldChar w:fldCharType="end"/>
          </w:r>
          <w:r>
            <w:rPr>
              <w:rFonts w:ascii="Times New Roman" w:hAnsi="Times New Roman"/>
              <w:noProof/>
            </w:rPr>
            <w:fldChar w:fldCharType="end"/>
          </w:r>
        </w:p>
        <w:p w14:paraId="41E10C80" w14:textId="568E669B" w:rsidR="00524714" w:rsidRPr="00524714" w:rsidRDefault="00317869">
          <w:pPr>
            <w:pStyle w:val="3"/>
            <w:rPr>
              <w:rFonts w:ascii="Times New Roman" w:hAnsi="Times New Roman"/>
              <w:noProof/>
            </w:rPr>
          </w:pPr>
          <w:r>
            <w:rPr>
              <w:noProof/>
            </w:rPr>
            <w:fldChar w:fldCharType="begin"/>
          </w:r>
          <w:r>
            <w:rPr>
              <w:noProof/>
            </w:rPr>
            <w:instrText xml:space="preserve"> HYPERLINK \l "_Toc177983042" </w:instrText>
          </w:r>
          <w:ins w:id="40"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4.5.1 Сведения о регистраторе, осуществляющем ведение реестра владельцев ценных бумаг эмитента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_Toc177983042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38</w:t>
          </w:r>
          <w:r w:rsidR="00524714" w:rsidRPr="00524714">
            <w:rPr>
              <w:rFonts w:ascii="Times New Roman" w:hAnsi="Times New Roman"/>
              <w:noProof/>
              <w:webHidden/>
            </w:rPr>
            <w:fldChar w:fldCharType="end"/>
          </w:r>
          <w:r>
            <w:rPr>
              <w:rFonts w:ascii="Times New Roman" w:hAnsi="Times New Roman"/>
              <w:noProof/>
            </w:rPr>
            <w:fldChar w:fldCharType="end"/>
          </w:r>
        </w:p>
        <w:p w14:paraId="71A962D6" w14:textId="6B03E5FF" w:rsidR="00524714" w:rsidRPr="00524714" w:rsidRDefault="00317869">
          <w:pPr>
            <w:pStyle w:val="3"/>
            <w:rPr>
              <w:rFonts w:ascii="Times New Roman" w:hAnsi="Times New Roman"/>
              <w:noProof/>
            </w:rPr>
          </w:pPr>
          <w:r>
            <w:rPr>
              <w:noProof/>
            </w:rPr>
            <w:fldChar w:fldCharType="begin"/>
          </w:r>
          <w:r>
            <w:rPr>
              <w:noProof/>
            </w:rPr>
            <w:instrText xml:space="preserve"> HYPERLINK \l "_Toc177983043" </w:instrText>
          </w:r>
          <w:ins w:id="41"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4.5.2. Сведения о депозитарии, осуществляющем централизованный учёт прав на ценные бумаги эмитента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_Toc177983043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38</w:t>
          </w:r>
          <w:r w:rsidR="00524714" w:rsidRPr="00524714">
            <w:rPr>
              <w:rFonts w:ascii="Times New Roman" w:hAnsi="Times New Roman"/>
              <w:noProof/>
              <w:webHidden/>
            </w:rPr>
            <w:fldChar w:fldCharType="end"/>
          </w:r>
          <w:r>
            <w:rPr>
              <w:rFonts w:ascii="Times New Roman" w:hAnsi="Times New Roman"/>
              <w:noProof/>
            </w:rPr>
            <w:fldChar w:fldCharType="end"/>
          </w:r>
        </w:p>
        <w:p w14:paraId="0A41B1DE" w14:textId="63774AC8" w:rsidR="00524714" w:rsidRPr="00524714" w:rsidRDefault="00317869">
          <w:pPr>
            <w:pStyle w:val="3"/>
            <w:rPr>
              <w:rFonts w:ascii="Times New Roman" w:hAnsi="Times New Roman"/>
              <w:noProof/>
            </w:rPr>
          </w:pPr>
          <w:r>
            <w:rPr>
              <w:noProof/>
            </w:rPr>
            <w:fldChar w:fldCharType="begin"/>
          </w:r>
          <w:r>
            <w:rPr>
              <w:noProof/>
            </w:rPr>
            <w:instrText xml:space="preserve"> HYPERLINK \l "_Toc177983044" </w:instrText>
          </w:r>
          <w:ins w:id="42"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4.6. Информация об аудиторе эмитента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_Toc177983044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38</w:t>
          </w:r>
          <w:r w:rsidR="00524714" w:rsidRPr="00524714">
            <w:rPr>
              <w:rFonts w:ascii="Times New Roman" w:hAnsi="Times New Roman"/>
              <w:noProof/>
              <w:webHidden/>
            </w:rPr>
            <w:fldChar w:fldCharType="end"/>
          </w:r>
          <w:r>
            <w:rPr>
              <w:rFonts w:ascii="Times New Roman" w:hAnsi="Times New Roman"/>
              <w:noProof/>
            </w:rPr>
            <w:fldChar w:fldCharType="end"/>
          </w:r>
        </w:p>
        <w:p w14:paraId="15514A86" w14:textId="4D4DDB5F" w:rsidR="00524714" w:rsidRPr="00524714" w:rsidRDefault="00317869">
          <w:pPr>
            <w:pStyle w:val="3"/>
            <w:rPr>
              <w:rFonts w:ascii="Times New Roman" w:hAnsi="Times New Roman"/>
              <w:noProof/>
            </w:rPr>
          </w:pPr>
          <w:r>
            <w:rPr>
              <w:noProof/>
            </w:rPr>
            <w:fldChar w:fldCharType="begin"/>
          </w:r>
          <w:r>
            <w:rPr>
              <w:noProof/>
            </w:rPr>
            <w:instrText xml:space="preserve"> HYPERLINK \l "_Toc177983045" </w:instrText>
          </w:r>
          <w:ins w:id="43"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Раздел 5. Консолидированная финансовая отчётность (финансовая отчётность), бухгалтерская (финансовая) отчётность эмитента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_Toc177983045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41</w:t>
          </w:r>
          <w:r w:rsidR="00524714" w:rsidRPr="00524714">
            <w:rPr>
              <w:rFonts w:ascii="Times New Roman" w:hAnsi="Times New Roman"/>
              <w:noProof/>
              <w:webHidden/>
            </w:rPr>
            <w:fldChar w:fldCharType="end"/>
          </w:r>
          <w:r>
            <w:rPr>
              <w:rFonts w:ascii="Times New Roman" w:hAnsi="Times New Roman"/>
              <w:noProof/>
            </w:rPr>
            <w:fldChar w:fldCharType="end"/>
          </w:r>
        </w:p>
        <w:p w14:paraId="6AA4A4FC" w14:textId="6D7AD864" w:rsidR="00524714" w:rsidRPr="00524714" w:rsidRDefault="00317869">
          <w:pPr>
            <w:pStyle w:val="3"/>
            <w:rPr>
              <w:rFonts w:ascii="Times New Roman" w:hAnsi="Times New Roman"/>
              <w:noProof/>
            </w:rPr>
          </w:pPr>
          <w:r>
            <w:rPr>
              <w:noProof/>
            </w:rPr>
            <w:fldChar w:fldCharType="begin"/>
          </w:r>
          <w:r>
            <w:rPr>
              <w:noProof/>
            </w:rPr>
            <w:instrText xml:space="preserve"> HYPERLINK \l "_Toc177983046" </w:instrText>
          </w:r>
          <w:ins w:id="44"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5.1. Консолидированная финансовая отчётность (финансовая отчётность) эмитента</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_Toc177983046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41</w:t>
          </w:r>
          <w:r w:rsidR="00524714" w:rsidRPr="00524714">
            <w:rPr>
              <w:rFonts w:ascii="Times New Roman" w:hAnsi="Times New Roman"/>
              <w:noProof/>
              <w:webHidden/>
            </w:rPr>
            <w:fldChar w:fldCharType="end"/>
          </w:r>
          <w:r>
            <w:rPr>
              <w:rFonts w:ascii="Times New Roman" w:hAnsi="Times New Roman"/>
              <w:noProof/>
            </w:rPr>
            <w:fldChar w:fldCharType="end"/>
          </w:r>
        </w:p>
        <w:p w14:paraId="495A3B20" w14:textId="78A71BC2" w:rsidR="00524714" w:rsidRPr="00524714" w:rsidRDefault="00317869">
          <w:pPr>
            <w:pStyle w:val="3"/>
            <w:rPr>
              <w:rFonts w:ascii="Times New Roman" w:hAnsi="Times New Roman"/>
              <w:noProof/>
            </w:rPr>
          </w:pPr>
          <w:r>
            <w:rPr>
              <w:noProof/>
            </w:rPr>
            <w:fldChar w:fldCharType="begin"/>
          </w:r>
          <w:r>
            <w:rPr>
              <w:noProof/>
            </w:rPr>
            <w:instrText xml:space="preserve"> HYPERLINK \l "_Toc177983047" </w:instrText>
          </w:r>
          <w:ins w:id="45" w:author="Чернигина Надежда Викторовна" w:date="2024-09-25T10:58:00Z">
            <w:r>
              <w:rPr>
                <w:noProof/>
              </w:rPr>
            </w:r>
          </w:ins>
          <w:r>
            <w:rPr>
              <w:noProof/>
            </w:rPr>
            <w:fldChar w:fldCharType="separate"/>
          </w:r>
          <w:r w:rsidR="00524714" w:rsidRPr="00524714">
            <w:rPr>
              <w:rStyle w:val="a4"/>
              <w:rFonts w:ascii="Times New Roman" w:hAnsi="Times New Roman"/>
              <w:b/>
              <w:noProof/>
            </w:rPr>
            <w:t>5.2. Бухгалтерская (финансовая) отчётность</w:t>
          </w:r>
          <w:r w:rsidR="00524714" w:rsidRPr="00524714">
            <w:rPr>
              <w:rFonts w:ascii="Times New Roman" w:hAnsi="Times New Roman"/>
              <w:noProof/>
              <w:webHidden/>
            </w:rPr>
            <w:tab/>
          </w:r>
          <w:r w:rsidR="00524714" w:rsidRPr="00524714">
            <w:rPr>
              <w:rFonts w:ascii="Times New Roman" w:hAnsi="Times New Roman"/>
              <w:noProof/>
              <w:webHidden/>
            </w:rPr>
            <w:fldChar w:fldCharType="begin"/>
          </w:r>
          <w:r w:rsidR="00524714" w:rsidRPr="00524714">
            <w:rPr>
              <w:rFonts w:ascii="Times New Roman" w:hAnsi="Times New Roman"/>
              <w:noProof/>
              <w:webHidden/>
            </w:rPr>
            <w:instrText xml:space="preserve"> PAGEREF _Toc177983047 \h </w:instrText>
          </w:r>
          <w:r w:rsidR="00524714" w:rsidRPr="00524714">
            <w:rPr>
              <w:rFonts w:ascii="Times New Roman" w:hAnsi="Times New Roman"/>
              <w:noProof/>
              <w:webHidden/>
            </w:rPr>
          </w:r>
          <w:r w:rsidR="00524714" w:rsidRPr="00524714">
            <w:rPr>
              <w:rFonts w:ascii="Times New Roman" w:hAnsi="Times New Roman"/>
              <w:noProof/>
              <w:webHidden/>
            </w:rPr>
            <w:fldChar w:fldCharType="separate"/>
          </w:r>
          <w:r>
            <w:rPr>
              <w:rFonts w:ascii="Times New Roman" w:hAnsi="Times New Roman"/>
              <w:noProof/>
              <w:webHidden/>
            </w:rPr>
            <w:t>41</w:t>
          </w:r>
          <w:r w:rsidR="00524714" w:rsidRPr="00524714">
            <w:rPr>
              <w:rFonts w:ascii="Times New Roman" w:hAnsi="Times New Roman"/>
              <w:noProof/>
              <w:webHidden/>
            </w:rPr>
            <w:fldChar w:fldCharType="end"/>
          </w:r>
          <w:r>
            <w:rPr>
              <w:rFonts w:ascii="Times New Roman" w:hAnsi="Times New Roman"/>
              <w:noProof/>
            </w:rPr>
            <w:fldChar w:fldCharType="end"/>
          </w:r>
        </w:p>
        <w:p w14:paraId="4FD08AEA" w14:textId="7F5FCF7C" w:rsidR="00911DA6" w:rsidRPr="005B1E6E" w:rsidRDefault="004E39D1" w:rsidP="005B1E6E">
          <w:pPr>
            <w:pStyle w:val="3"/>
            <w:ind w:left="0"/>
            <w:rPr>
              <w:rFonts w:ascii="Times New Roman" w:hAnsi="Times New Roman"/>
              <w:b/>
              <w:bCs/>
              <w:sz w:val="24"/>
              <w:szCs w:val="24"/>
            </w:rPr>
          </w:pPr>
          <w:r w:rsidRPr="00524714">
            <w:rPr>
              <w:rFonts w:ascii="Times New Roman" w:hAnsi="Times New Roman"/>
              <w:b/>
              <w:bCs/>
              <w:sz w:val="24"/>
              <w:szCs w:val="24"/>
            </w:rPr>
            <w:fldChar w:fldCharType="end"/>
          </w:r>
        </w:p>
        <w:p w14:paraId="706EBBD8" w14:textId="31CF15BF" w:rsidR="00911DA6" w:rsidRPr="003651AC" w:rsidRDefault="00E349C2" w:rsidP="00CE32AF">
          <w:pPr>
            <w:pStyle w:val="3"/>
            <w:rPr>
              <w:rFonts w:ascii="Times New Roman" w:hAnsi="Times New Roman"/>
              <w:bCs/>
              <w:webHidden/>
            </w:rPr>
          </w:pPr>
          <w:r w:rsidRPr="003651AC">
            <w:rPr>
              <w:rFonts w:ascii="Times New Roman" w:hAnsi="Times New Roman"/>
              <w:b/>
              <w:bCs/>
            </w:rPr>
            <w:t xml:space="preserve">Приложение №1 к </w:t>
          </w:r>
          <w:r w:rsidR="00E36680" w:rsidRPr="003651AC">
            <w:rPr>
              <w:rFonts w:ascii="Times New Roman" w:hAnsi="Times New Roman"/>
              <w:b/>
              <w:bCs/>
            </w:rPr>
            <w:t>Отчёту</w:t>
          </w:r>
          <w:r w:rsidRPr="003651AC">
            <w:rPr>
              <w:rFonts w:ascii="Times New Roman" w:hAnsi="Times New Roman"/>
              <w:b/>
              <w:bCs/>
            </w:rPr>
            <w:t xml:space="preserve"> </w:t>
          </w:r>
          <w:r w:rsidR="00145CB8" w:rsidRPr="003651AC">
            <w:rPr>
              <w:rFonts w:ascii="Times New Roman" w:hAnsi="Times New Roman"/>
              <w:b/>
              <w:bCs/>
            </w:rPr>
            <w:t>э</w:t>
          </w:r>
          <w:r w:rsidRPr="003651AC">
            <w:rPr>
              <w:rFonts w:ascii="Times New Roman" w:hAnsi="Times New Roman"/>
              <w:b/>
              <w:bCs/>
            </w:rPr>
            <w:t>митента</w:t>
          </w:r>
          <w:r w:rsidR="00C85144" w:rsidRPr="003651AC">
            <w:rPr>
              <w:rFonts w:ascii="Times New Roman" w:hAnsi="Times New Roman"/>
              <w:b/>
              <w:bCs/>
            </w:rPr>
            <w:t xml:space="preserve"> (ООО «МВ ФИНАНС»)</w:t>
          </w:r>
          <w:r w:rsidRPr="003651AC">
            <w:rPr>
              <w:rFonts w:ascii="Times New Roman" w:hAnsi="Times New Roman"/>
              <w:b/>
              <w:bCs/>
            </w:rPr>
            <w:t xml:space="preserve"> за </w:t>
          </w:r>
          <w:r w:rsidR="00116A46" w:rsidRPr="003651AC">
            <w:rPr>
              <w:rFonts w:ascii="Times New Roman" w:hAnsi="Times New Roman"/>
              <w:b/>
              <w:bCs/>
            </w:rPr>
            <w:t>6</w:t>
          </w:r>
          <w:r w:rsidRPr="003651AC">
            <w:rPr>
              <w:rFonts w:ascii="Times New Roman" w:hAnsi="Times New Roman"/>
              <w:b/>
              <w:bCs/>
            </w:rPr>
            <w:t xml:space="preserve"> месяцев 202</w:t>
          </w:r>
          <w:r w:rsidR="0056170C" w:rsidRPr="003651AC">
            <w:rPr>
              <w:rFonts w:ascii="Times New Roman" w:hAnsi="Times New Roman"/>
              <w:b/>
              <w:bCs/>
            </w:rPr>
            <w:t>4</w:t>
          </w:r>
          <w:r w:rsidRPr="003651AC">
            <w:rPr>
              <w:rFonts w:ascii="Times New Roman" w:hAnsi="Times New Roman"/>
              <w:b/>
              <w:bCs/>
            </w:rPr>
            <w:t xml:space="preserve"> года - сведения о Поручителе, предоставившем обеспечение по облигациям Эмитента с обеспечением</w:t>
          </w:r>
          <w:r w:rsidRPr="003651AC">
            <w:rPr>
              <w:rFonts w:ascii="Times New Roman" w:hAnsi="Times New Roman"/>
              <w:bCs/>
            </w:rPr>
            <w:t>.</w:t>
          </w:r>
          <w:r w:rsidRPr="003651AC">
            <w:rPr>
              <w:rFonts w:ascii="Times New Roman" w:hAnsi="Times New Roman"/>
              <w:bCs/>
              <w:webHidden/>
            </w:rPr>
            <w:tab/>
          </w:r>
          <w:r w:rsidR="00053C42" w:rsidRPr="00ED4175">
            <w:rPr>
              <w:rFonts w:ascii="Times New Roman" w:hAnsi="Times New Roman"/>
              <w:bCs/>
              <w:webHidden/>
            </w:rPr>
            <w:t>4</w:t>
          </w:r>
          <w:r w:rsidR="00B76A1C">
            <w:rPr>
              <w:rFonts w:ascii="Times New Roman" w:hAnsi="Times New Roman"/>
              <w:bCs/>
              <w:webHidden/>
            </w:rPr>
            <w:t>2</w:t>
          </w:r>
        </w:p>
        <w:p w14:paraId="506A9CCC" w14:textId="2E49183B" w:rsidR="004E39D1" w:rsidRPr="005B1E6E" w:rsidRDefault="00911DA6" w:rsidP="00B81C78">
          <w:pPr>
            <w:pStyle w:val="3"/>
            <w:rPr>
              <w:rFonts w:ascii="Times New Roman" w:hAnsi="Times New Roman"/>
              <w:b/>
              <w:bCs/>
              <w:sz w:val="24"/>
              <w:szCs w:val="24"/>
            </w:rPr>
          </w:pPr>
          <w:bookmarkStart w:id="46" w:name="_Hlk114848839"/>
          <w:r w:rsidRPr="003651AC">
            <w:rPr>
              <w:rFonts w:ascii="Times New Roman" w:hAnsi="Times New Roman"/>
              <w:b/>
              <w:bCs/>
            </w:rPr>
            <w:t xml:space="preserve">Приложение №2 к </w:t>
          </w:r>
          <w:r w:rsidR="00E36680" w:rsidRPr="003651AC">
            <w:rPr>
              <w:rFonts w:ascii="Times New Roman" w:hAnsi="Times New Roman"/>
              <w:b/>
              <w:bCs/>
            </w:rPr>
            <w:t>Отчёту</w:t>
          </w:r>
          <w:r w:rsidRPr="003651AC">
            <w:rPr>
              <w:rFonts w:ascii="Times New Roman" w:hAnsi="Times New Roman"/>
              <w:b/>
              <w:bCs/>
            </w:rPr>
            <w:t xml:space="preserve"> </w:t>
          </w:r>
          <w:r w:rsidR="00145CB8" w:rsidRPr="003651AC">
            <w:rPr>
              <w:rFonts w:ascii="Times New Roman" w:hAnsi="Times New Roman"/>
              <w:b/>
              <w:bCs/>
            </w:rPr>
            <w:t>э</w:t>
          </w:r>
          <w:r w:rsidRPr="003651AC">
            <w:rPr>
              <w:rFonts w:ascii="Times New Roman" w:hAnsi="Times New Roman"/>
              <w:b/>
              <w:bCs/>
            </w:rPr>
            <w:t xml:space="preserve">митента (ООО «МВ ФИНАНС») за </w:t>
          </w:r>
          <w:r w:rsidR="00116A46" w:rsidRPr="003651AC">
            <w:rPr>
              <w:rFonts w:ascii="Times New Roman" w:hAnsi="Times New Roman"/>
              <w:b/>
              <w:bCs/>
            </w:rPr>
            <w:t>6</w:t>
          </w:r>
          <w:r w:rsidRPr="003651AC">
            <w:rPr>
              <w:rFonts w:ascii="Times New Roman" w:hAnsi="Times New Roman"/>
              <w:b/>
              <w:bCs/>
            </w:rPr>
            <w:t xml:space="preserve"> месяцев 202</w:t>
          </w:r>
          <w:r w:rsidR="002A6B9C" w:rsidRPr="003651AC">
            <w:rPr>
              <w:rFonts w:ascii="Times New Roman" w:hAnsi="Times New Roman"/>
              <w:b/>
              <w:bCs/>
            </w:rPr>
            <w:t>4</w:t>
          </w:r>
          <w:r w:rsidRPr="003651AC">
            <w:rPr>
              <w:rFonts w:ascii="Times New Roman" w:hAnsi="Times New Roman"/>
              <w:b/>
              <w:bCs/>
            </w:rPr>
            <w:t xml:space="preserve"> года </w:t>
          </w:r>
          <w:r w:rsidR="00B81C78" w:rsidRPr="003651AC">
            <w:rPr>
              <w:rFonts w:ascii="Times New Roman" w:hAnsi="Times New Roman"/>
              <w:b/>
              <w:bCs/>
            </w:rPr>
            <w:t>–</w:t>
          </w:r>
          <w:r w:rsidRPr="003651AC">
            <w:rPr>
              <w:rFonts w:ascii="Times New Roman" w:hAnsi="Times New Roman"/>
              <w:b/>
              <w:bCs/>
            </w:rPr>
            <w:t xml:space="preserve"> </w:t>
          </w:r>
          <w:r w:rsidR="00D62970" w:rsidRPr="003651AC">
            <w:rPr>
              <w:rFonts w:ascii="Times New Roman" w:hAnsi="Times New Roman"/>
              <w:b/>
              <w:bCs/>
            </w:rPr>
            <w:t>промежуточная</w:t>
          </w:r>
          <w:r w:rsidR="00B81C78" w:rsidRPr="003651AC">
            <w:rPr>
              <w:rFonts w:ascii="Times New Roman" w:hAnsi="Times New Roman"/>
              <w:b/>
              <w:bCs/>
            </w:rPr>
            <w:t xml:space="preserve"> бухгалтерская (финансовая) </w:t>
          </w:r>
          <w:r w:rsidR="00E36680" w:rsidRPr="003651AC">
            <w:rPr>
              <w:rFonts w:ascii="Times New Roman" w:hAnsi="Times New Roman"/>
              <w:b/>
              <w:bCs/>
            </w:rPr>
            <w:t>отчётность</w:t>
          </w:r>
          <w:r w:rsidRPr="003651AC">
            <w:rPr>
              <w:rFonts w:ascii="Times New Roman" w:hAnsi="Times New Roman"/>
              <w:b/>
              <w:bCs/>
            </w:rPr>
            <w:t xml:space="preserve"> Поручителя за</w:t>
          </w:r>
          <w:r w:rsidR="00030EBA" w:rsidRPr="003651AC">
            <w:rPr>
              <w:rFonts w:ascii="Times New Roman" w:hAnsi="Times New Roman"/>
              <w:b/>
              <w:bCs/>
            </w:rPr>
            <w:t xml:space="preserve"> </w:t>
          </w:r>
          <w:r w:rsidR="00E36680" w:rsidRPr="003651AC">
            <w:rPr>
              <w:rFonts w:ascii="Times New Roman" w:hAnsi="Times New Roman"/>
              <w:b/>
              <w:bCs/>
            </w:rPr>
            <w:t>отчётный</w:t>
          </w:r>
          <w:r w:rsidR="00030EBA" w:rsidRPr="003651AC">
            <w:rPr>
              <w:rFonts w:ascii="Times New Roman" w:hAnsi="Times New Roman"/>
              <w:b/>
              <w:bCs/>
            </w:rPr>
            <w:t xml:space="preserve"> период, состоящий из 6 месяцев</w:t>
          </w:r>
          <w:r w:rsidRPr="003651AC">
            <w:rPr>
              <w:rFonts w:ascii="Times New Roman" w:hAnsi="Times New Roman"/>
              <w:b/>
              <w:bCs/>
            </w:rPr>
            <w:t xml:space="preserve"> 202</w:t>
          </w:r>
          <w:r w:rsidR="0056170C" w:rsidRPr="003651AC">
            <w:rPr>
              <w:rFonts w:ascii="Times New Roman" w:hAnsi="Times New Roman"/>
              <w:b/>
              <w:bCs/>
            </w:rPr>
            <w:t>4</w:t>
          </w:r>
          <w:r w:rsidRPr="003651AC">
            <w:rPr>
              <w:rFonts w:ascii="Times New Roman" w:hAnsi="Times New Roman"/>
              <w:b/>
              <w:bCs/>
            </w:rPr>
            <w:t xml:space="preserve"> год</w:t>
          </w:r>
          <w:bookmarkEnd w:id="46"/>
          <w:r w:rsidR="00030EBA" w:rsidRPr="003651AC">
            <w:rPr>
              <w:rFonts w:ascii="Times New Roman" w:hAnsi="Times New Roman"/>
              <w:b/>
              <w:bCs/>
            </w:rPr>
            <w:t>а</w:t>
          </w:r>
          <w:r w:rsidRPr="003651AC">
            <w:rPr>
              <w:rFonts w:ascii="Times New Roman" w:hAnsi="Times New Roman"/>
              <w:bCs/>
            </w:rPr>
            <w:t>..</w:t>
          </w:r>
          <w:r w:rsidRPr="005B1E6E">
            <w:rPr>
              <w:rFonts w:ascii="Times New Roman" w:hAnsi="Times New Roman"/>
              <w:bCs/>
              <w:webHidden/>
              <w:sz w:val="24"/>
              <w:szCs w:val="24"/>
            </w:rPr>
            <w:tab/>
          </w:r>
          <w:r w:rsidR="007D4CFF" w:rsidRPr="000E34B4">
            <w:rPr>
              <w:rFonts w:ascii="Times New Roman" w:hAnsi="Times New Roman"/>
              <w:bCs/>
              <w:webHidden/>
            </w:rPr>
            <w:t>7</w:t>
          </w:r>
          <w:r w:rsidR="00470BBF">
            <w:rPr>
              <w:rFonts w:ascii="Times New Roman" w:hAnsi="Times New Roman"/>
              <w:bCs/>
              <w:webHidden/>
            </w:rPr>
            <w:t>6</w:t>
          </w:r>
        </w:p>
      </w:sdtContent>
    </w:sdt>
    <w:p w14:paraId="167D4153" w14:textId="0C3040E4" w:rsidR="00CE32AF" w:rsidRPr="00732A09" w:rsidRDefault="00CE32AF" w:rsidP="00CE32AF">
      <w:pPr>
        <w:pStyle w:val="ConsPlusNormal"/>
        <w:spacing w:before="240"/>
        <w:jc w:val="both"/>
        <w:rPr>
          <w:b/>
        </w:rPr>
      </w:pPr>
      <w:bookmarkStart w:id="47" w:name="_Toc102669371"/>
    </w:p>
    <w:p w14:paraId="77882809" w14:textId="0C3CE3B3" w:rsidR="00E36680" w:rsidRDefault="00E36680" w:rsidP="00150BC8">
      <w:pPr>
        <w:pStyle w:val="ConsPlusNormal"/>
        <w:jc w:val="both"/>
        <w:outlineLvl w:val="2"/>
        <w:rPr>
          <w:b/>
        </w:rPr>
      </w:pPr>
    </w:p>
    <w:p w14:paraId="16F80034" w14:textId="7B203E6A" w:rsidR="00D26992" w:rsidRDefault="00D26992" w:rsidP="00150BC8">
      <w:pPr>
        <w:pStyle w:val="ConsPlusNormal"/>
        <w:jc w:val="both"/>
        <w:outlineLvl w:val="2"/>
        <w:rPr>
          <w:b/>
        </w:rPr>
      </w:pPr>
    </w:p>
    <w:p w14:paraId="1F07754D" w14:textId="297D8343" w:rsidR="00D26992" w:rsidRDefault="00D26992" w:rsidP="00150BC8">
      <w:pPr>
        <w:pStyle w:val="ConsPlusNormal"/>
        <w:jc w:val="both"/>
        <w:outlineLvl w:val="2"/>
        <w:rPr>
          <w:b/>
        </w:rPr>
      </w:pPr>
    </w:p>
    <w:p w14:paraId="4F216B38" w14:textId="77777777" w:rsidR="00D26992" w:rsidRDefault="00D26992" w:rsidP="00150BC8">
      <w:pPr>
        <w:pStyle w:val="ConsPlusNormal"/>
        <w:jc w:val="both"/>
        <w:outlineLvl w:val="2"/>
        <w:rPr>
          <w:b/>
        </w:rPr>
      </w:pPr>
    </w:p>
    <w:p w14:paraId="53D5B3BC" w14:textId="4248A253" w:rsidR="004F5D68" w:rsidRPr="000F0E0B" w:rsidRDefault="004E39D1" w:rsidP="00150BC8">
      <w:pPr>
        <w:pStyle w:val="ConsPlusNormal"/>
        <w:jc w:val="both"/>
        <w:outlineLvl w:val="2"/>
        <w:rPr>
          <w:b/>
        </w:rPr>
      </w:pPr>
      <w:bookmarkStart w:id="48" w:name="_Toc177983006"/>
      <w:r w:rsidRPr="000F0E0B">
        <w:rPr>
          <w:b/>
        </w:rPr>
        <w:lastRenderedPageBreak/>
        <w:t>Введение</w:t>
      </w:r>
      <w:bookmarkEnd w:id="47"/>
      <w:bookmarkEnd w:id="48"/>
    </w:p>
    <w:p w14:paraId="0828A2FA" w14:textId="0A5337C4" w:rsidR="004F5D68" w:rsidRPr="00DC0F17" w:rsidRDefault="004F5D68" w:rsidP="00746ED0">
      <w:pPr>
        <w:pStyle w:val="ConsPlusNormal"/>
        <w:spacing w:before="240"/>
        <w:jc w:val="both"/>
      </w:pPr>
      <w:bookmarkStart w:id="49" w:name="_Hlk92907130"/>
      <w:r w:rsidRPr="00DC0F17">
        <w:t xml:space="preserve">Основания возникновения у эмитента обязанности осуществлять раскрытие информации в форме </w:t>
      </w:r>
      <w:r w:rsidR="00424785" w:rsidRPr="00DC0F17">
        <w:t>отчёта</w:t>
      </w:r>
      <w:r w:rsidRPr="00DC0F17">
        <w:t xml:space="preserve"> эмитента:</w:t>
      </w:r>
    </w:p>
    <w:p w14:paraId="1DC29F4E" w14:textId="336543C5" w:rsidR="007F3094" w:rsidRPr="00DC0F17" w:rsidRDefault="007F3094" w:rsidP="00635F9D">
      <w:pPr>
        <w:pStyle w:val="ConsPlusNormal"/>
        <w:spacing w:before="120"/>
        <w:jc w:val="both"/>
        <w:rPr>
          <w:b/>
          <w:i/>
        </w:rPr>
      </w:pPr>
      <w:r w:rsidRPr="00DC0F17">
        <w:rPr>
          <w:b/>
          <w:i/>
        </w:rPr>
        <w:t xml:space="preserve">- В отношении ценных бумаг </w:t>
      </w:r>
      <w:r w:rsidR="00B76BAD" w:rsidRPr="00DC0F17">
        <w:rPr>
          <w:b/>
          <w:i/>
        </w:rPr>
        <w:t>Общества с ограниченной ответственностью</w:t>
      </w:r>
      <w:r w:rsidRPr="00DC0F17">
        <w:rPr>
          <w:b/>
          <w:i/>
        </w:rPr>
        <w:t xml:space="preserve"> «М</w:t>
      </w:r>
      <w:r w:rsidR="00B76BAD" w:rsidRPr="00DC0F17">
        <w:rPr>
          <w:b/>
          <w:i/>
        </w:rPr>
        <w:t>В ФИНАНС</w:t>
      </w:r>
      <w:r w:rsidRPr="00DC0F17">
        <w:rPr>
          <w:b/>
          <w:i/>
        </w:rPr>
        <w:t>» осуществлена регистрация проспекта ценных бумаг</w:t>
      </w:r>
      <w:r w:rsidR="00AA1BBF" w:rsidRPr="00DC0F17">
        <w:rPr>
          <w:b/>
          <w:i/>
        </w:rPr>
        <w:t>;</w:t>
      </w:r>
    </w:p>
    <w:p w14:paraId="4EE5B68E" w14:textId="2442F910" w:rsidR="00AA1BBF" w:rsidRPr="00DC0F17" w:rsidRDefault="00AA1BBF" w:rsidP="00635F9D">
      <w:pPr>
        <w:pStyle w:val="ConsPlusNormal"/>
        <w:spacing w:before="120"/>
        <w:jc w:val="both"/>
        <w:rPr>
          <w:b/>
          <w:i/>
        </w:rPr>
      </w:pPr>
      <w:r w:rsidRPr="00DC0F17">
        <w:rPr>
          <w:b/>
          <w:i/>
        </w:rPr>
        <w:t xml:space="preserve">- Биржевые облигации Общества с ограниченной ответственностью «МВ ФИНАНС» </w:t>
      </w:r>
      <w:r w:rsidR="007E4B46" w:rsidRPr="00DC0F17">
        <w:rPr>
          <w:b/>
          <w:i/>
        </w:rPr>
        <w:t>допущены к организованным торгам на бирже с представлением бирже проспекта биржевых облигаций для такого допуска.</w:t>
      </w:r>
    </w:p>
    <w:p w14:paraId="2FDF42F3" w14:textId="77777777" w:rsidR="00511E4C" w:rsidRDefault="00E16B4A" w:rsidP="00AF2B6D">
      <w:pPr>
        <w:pStyle w:val="ConsPlusNormal"/>
        <w:spacing w:before="240"/>
        <w:jc w:val="both"/>
        <w:rPr>
          <w:b/>
        </w:rPr>
      </w:pPr>
      <w:r w:rsidRPr="00DC0F17">
        <w:rPr>
          <w:lang w:val="en-US"/>
        </w:rPr>
        <w:t>C</w:t>
      </w:r>
      <w:r w:rsidR="004F5D68" w:rsidRPr="00DC0F17">
        <w:t xml:space="preserve">ведения об </w:t>
      </w:r>
      <w:r w:rsidR="00424785" w:rsidRPr="00DC0F17">
        <w:t>отчётности</w:t>
      </w:r>
      <w:r w:rsidR="004F5D68" w:rsidRPr="00DC0F17">
        <w:t xml:space="preserve"> (консолидированной финансовой </w:t>
      </w:r>
      <w:r w:rsidR="00424785" w:rsidRPr="00DC0F17">
        <w:t>отчётности</w:t>
      </w:r>
      <w:r w:rsidR="004F5D68" w:rsidRPr="00DC0F17">
        <w:t xml:space="preserve"> (финансовой </w:t>
      </w:r>
      <w:r w:rsidR="00A41DD0" w:rsidRPr="00DC0F17">
        <w:t>отчётности</w:t>
      </w:r>
      <w:r w:rsidR="004F5D68" w:rsidRPr="00DC0F17">
        <w:t xml:space="preserve">), бухгалтерской (финансовой) </w:t>
      </w:r>
      <w:r w:rsidR="00424785" w:rsidRPr="00DC0F17">
        <w:t>отчётности</w:t>
      </w:r>
      <w:r w:rsidR="004F5D68" w:rsidRPr="00DC0F17">
        <w:t xml:space="preserve">), которая (ссылка на которую) содержится в </w:t>
      </w:r>
      <w:r w:rsidR="00424785" w:rsidRPr="00DC0F17">
        <w:t>отчёте</w:t>
      </w:r>
      <w:r w:rsidR="004F5D68" w:rsidRPr="00DC0F17">
        <w:t xml:space="preserve"> эмитента и на основании которой в </w:t>
      </w:r>
      <w:r w:rsidR="0054230E" w:rsidRPr="00DC0F17">
        <w:t>отчёте</w:t>
      </w:r>
      <w:r w:rsidR="004F5D68" w:rsidRPr="00DC0F17">
        <w:t xml:space="preserve"> эмитента раскрывается информация о финансово-хозяйственной деятельности эмитента, а в случае наличия у эмитента облигаций с обеспечением, предоставляемым (предоставленным) третьим лицом, которые размещены (размещаются) </w:t>
      </w:r>
      <w:r w:rsidR="0054230E" w:rsidRPr="00DC0F17">
        <w:t>путём</w:t>
      </w:r>
      <w:r w:rsidR="004F5D68" w:rsidRPr="00DC0F17">
        <w:t xml:space="preserve"> открытой подписки и (или) в отношении которых зарегистрирован проспект, - также информация о финансово-хозяйственной деятельности лица, предоставляющего (предоставившего) обеспечение по облигациям эмитента (с указанием, прошла ли такая </w:t>
      </w:r>
      <w:r w:rsidR="0054230E" w:rsidRPr="00DC0F17">
        <w:t>отчётность</w:t>
      </w:r>
      <w:r w:rsidR="004F5D68" w:rsidRPr="00DC0F17">
        <w:t xml:space="preserve"> аудит (аудиторскую проверку)</w:t>
      </w:r>
      <w:r w:rsidRPr="00DC0F17">
        <w:t>:</w:t>
      </w:r>
      <w:r w:rsidR="00AF2B6D" w:rsidRPr="000F0E0B">
        <w:rPr>
          <w:b/>
        </w:rPr>
        <w:t xml:space="preserve"> </w:t>
      </w:r>
    </w:p>
    <w:p w14:paraId="1A00F490" w14:textId="0F0758EC" w:rsidR="004F5D68" w:rsidRPr="00DC0F17" w:rsidRDefault="00511E4C" w:rsidP="00635F9D">
      <w:pPr>
        <w:pStyle w:val="ConsPlusNormal"/>
        <w:spacing w:before="120"/>
        <w:jc w:val="both"/>
        <w:rPr>
          <w:b/>
          <w:i/>
        </w:rPr>
      </w:pPr>
      <w:r>
        <w:rPr>
          <w:b/>
          <w:i/>
        </w:rPr>
        <w:t>Н</w:t>
      </w:r>
      <w:r w:rsidR="00932604" w:rsidRPr="00DC0F17">
        <w:rPr>
          <w:b/>
          <w:i/>
        </w:rPr>
        <w:t xml:space="preserve">астоящий </w:t>
      </w:r>
      <w:r w:rsidR="0054230E" w:rsidRPr="00DC0F17">
        <w:rPr>
          <w:b/>
          <w:i/>
        </w:rPr>
        <w:t>Отчёт</w:t>
      </w:r>
      <w:r w:rsidR="00932604" w:rsidRPr="00DC0F17">
        <w:rPr>
          <w:b/>
          <w:i/>
        </w:rPr>
        <w:t xml:space="preserve"> </w:t>
      </w:r>
      <w:r w:rsidR="0002682B">
        <w:rPr>
          <w:b/>
          <w:i/>
        </w:rPr>
        <w:t>Э</w:t>
      </w:r>
      <w:r w:rsidR="00932604" w:rsidRPr="00DC0F17">
        <w:rPr>
          <w:b/>
          <w:i/>
        </w:rPr>
        <w:t xml:space="preserve">митента содержит ссылку на </w:t>
      </w:r>
      <w:r w:rsidR="00746ED0" w:rsidRPr="00DC0F17">
        <w:rPr>
          <w:b/>
          <w:i/>
        </w:rPr>
        <w:t>финансов</w:t>
      </w:r>
      <w:r w:rsidR="00932604" w:rsidRPr="00DC0F17">
        <w:rPr>
          <w:b/>
          <w:i/>
        </w:rPr>
        <w:t>ую</w:t>
      </w:r>
      <w:r w:rsidR="00746ED0" w:rsidRPr="00DC0F17">
        <w:rPr>
          <w:b/>
          <w:i/>
        </w:rPr>
        <w:t xml:space="preserve"> </w:t>
      </w:r>
      <w:r w:rsidR="0054230E" w:rsidRPr="00DC0F17">
        <w:rPr>
          <w:b/>
          <w:i/>
        </w:rPr>
        <w:t>отчётность</w:t>
      </w:r>
      <w:r w:rsidR="00746ED0" w:rsidRPr="00DC0F17">
        <w:rPr>
          <w:b/>
          <w:i/>
        </w:rPr>
        <w:t xml:space="preserve"> Эмитента</w:t>
      </w:r>
      <w:r w:rsidR="00A50B26">
        <w:rPr>
          <w:b/>
          <w:i/>
        </w:rPr>
        <w:t>,</w:t>
      </w:r>
      <w:r w:rsidR="00746ED0" w:rsidRPr="00DC0F17">
        <w:rPr>
          <w:b/>
          <w:i/>
        </w:rPr>
        <w:t xml:space="preserve"> </w:t>
      </w:r>
      <w:r w:rsidR="00932604" w:rsidRPr="00DC0F17">
        <w:rPr>
          <w:b/>
          <w:i/>
        </w:rPr>
        <w:t xml:space="preserve">на основании которой в </w:t>
      </w:r>
      <w:r w:rsidR="0054230E" w:rsidRPr="00DC0F17">
        <w:rPr>
          <w:b/>
          <w:i/>
        </w:rPr>
        <w:t>Отчёте</w:t>
      </w:r>
      <w:r w:rsidR="00932604" w:rsidRPr="00DC0F17">
        <w:rPr>
          <w:b/>
          <w:i/>
        </w:rPr>
        <w:t xml:space="preserve"> </w:t>
      </w:r>
      <w:r w:rsidR="0002682B">
        <w:rPr>
          <w:b/>
          <w:i/>
        </w:rPr>
        <w:t>Э</w:t>
      </w:r>
      <w:r w:rsidR="00932604" w:rsidRPr="00DC0F17">
        <w:rPr>
          <w:b/>
          <w:i/>
        </w:rPr>
        <w:t xml:space="preserve">митента раскрывается информация о финансово-хозяйственной деятельности </w:t>
      </w:r>
      <w:r w:rsidR="00BB4840" w:rsidRPr="00DC0F17">
        <w:rPr>
          <w:b/>
          <w:i/>
        </w:rPr>
        <w:t>Э</w:t>
      </w:r>
      <w:r w:rsidR="00932604" w:rsidRPr="00DC0F17">
        <w:rPr>
          <w:b/>
          <w:i/>
        </w:rPr>
        <w:t>митента</w:t>
      </w:r>
      <w:r w:rsidR="00746ED0" w:rsidRPr="00DC0F17">
        <w:rPr>
          <w:b/>
          <w:i/>
        </w:rPr>
        <w:t>.</w:t>
      </w:r>
      <w:r w:rsidR="005A3E53" w:rsidRPr="00DC0F17">
        <w:rPr>
          <w:b/>
          <w:i/>
        </w:rPr>
        <w:t xml:space="preserve"> </w:t>
      </w:r>
      <w:r w:rsidR="00C10EC0" w:rsidRPr="00DC0F17">
        <w:rPr>
          <w:b/>
          <w:i/>
        </w:rPr>
        <w:t>В</w:t>
      </w:r>
      <w:r w:rsidR="00B70EAE" w:rsidRPr="00DC0F17">
        <w:rPr>
          <w:b/>
          <w:i/>
        </w:rPr>
        <w:t xml:space="preserve"> Приложении №</w:t>
      </w:r>
      <w:r w:rsidR="00123017" w:rsidRPr="00DC0F17">
        <w:rPr>
          <w:b/>
          <w:i/>
        </w:rPr>
        <w:t>2</w:t>
      </w:r>
      <w:r w:rsidR="00B70EAE" w:rsidRPr="00DC0F17">
        <w:rPr>
          <w:b/>
          <w:i/>
        </w:rPr>
        <w:t xml:space="preserve"> к настоящему </w:t>
      </w:r>
      <w:r w:rsidR="0054230E" w:rsidRPr="00DC0F17">
        <w:rPr>
          <w:b/>
          <w:i/>
        </w:rPr>
        <w:t>Отчёту</w:t>
      </w:r>
      <w:r w:rsidR="00B70EAE" w:rsidRPr="00DC0F17">
        <w:rPr>
          <w:b/>
          <w:i/>
        </w:rPr>
        <w:t xml:space="preserve"> </w:t>
      </w:r>
      <w:r w:rsidR="0002682B">
        <w:rPr>
          <w:b/>
          <w:i/>
        </w:rPr>
        <w:t>Э</w:t>
      </w:r>
      <w:r w:rsidR="00B70EAE" w:rsidRPr="00DC0F17">
        <w:rPr>
          <w:b/>
          <w:i/>
        </w:rPr>
        <w:t>митента содерж</w:t>
      </w:r>
      <w:r w:rsidR="00857EB2" w:rsidRPr="00DC0F17">
        <w:rPr>
          <w:b/>
          <w:i/>
        </w:rPr>
        <w:t>ит</w:t>
      </w:r>
      <w:r w:rsidR="00123017" w:rsidRPr="00DC0F17">
        <w:rPr>
          <w:b/>
          <w:i/>
        </w:rPr>
        <w:t>ся</w:t>
      </w:r>
      <w:r w:rsidR="00857EB2" w:rsidRPr="00DC0F17">
        <w:rPr>
          <w:b/>
          <w:i/>
        </w:rPr>
        <w:t xml:space="preserve"> </w:t>
      </w:r>
      <w:r w:rsidR="00390C43" w:rsidRPr="00DC0F17">
        <w:rPr>
          <w:b/>
          <w:i/>
        </w:rPr>
        <w:t>бухгалтерская</w:t>
      </w:r>
      <w:r w:rsidR="00B70EAE" w:rsidRPr="00DC0F17">
        <w:rPr>
          <w:b/>
          <w:i/>
        </w:rPr>
        <w:t xml:space="preserve"> </w:t>
      </w:r>
      <w:r w:rsidR="00390C43" w:rsidRPr="00DC0F17">
        <w:rPr>
          <w:b/>
          <w:i/>
        </w:rPr>
        <w:t>(</w:t>
      </w:r>
      <w:r w:rsidR="00B70EAE" w:rsidRPr="00DC0F17">
        <w:rPr>
          <w:b/>
          <w:i/>
        </w:rPr>
        <w:t>финансов</w:t>
      </w:r>
      <w:r w:rsidR="00123017" w:rsidRPr="00DC0F17">
        <w:rPr>
          <w:b/>
          <w:i/>
        </w:rPr>
        <w:t>ая</w:t>
      </w:r>
      <w:r w:rsidR="00390C43" w:rsidRPr="00DC0F17">
        <w:rPr>
          <w:b/>
          <w:i/>
        </w:rPr>
        <w:t>)</w:t>
      </w:r>
      <w:r w:rsidR="00B70EAE" w:rsidRPr="00DC0F17">
        <w:rPr>
          <w:b/>
          <w:i/>
        </w:rPr>
        <w:t xml:space="preserve"> </w:t>
      </w:r>
      <w:r w:rsidR="0054230E" w:rsidRPr="00DC0F17">
        <w:rPr>
          <w:b/>
          <w:i/>
        </w:rPr>
        <w:t>отчётность</w:t>
      </w:r>
      <w:r w:rsidR="005F159E" w:rsidRPr="00DC0F17">
        <w:rPr>
          <w:b/>
          <w:i/>
        </w:rPr>
        <w:t xml:space="preserve"> </w:t>
      </w:r>
      <w:r w:rsidR="00C10EC0" w:rsidRPr="00DC0F17">
        <w:rPr>
          <w:b/>
          <w:i/>
        </w:rPr>
        <w:t>третьего лица</w:t>
      </w:r>
      <w:r w:rsidR="00EE0FF8" w:rsidRPr="00DC0F17">
        <w:rPr>
          <w:b/>
          <w:i/>
        </w:rPr>
        <w:t xml:space="preserve"> – Общества с ограниченной ответственностью «МВМ»</w:t>
      </w:r>
      <w:r w:rsidR="00C10EC0" w:rsidRPr="00DC0F17">
        <w:rPr>
          <w:b/>
          <w:i/>
        </w:rPr>
        <w:t xml:space="preserve">, предоставившего обеспечение по </w:t>
      </w:r>
      <w:r w:rsidR="005F159E" w:rsidRPr="00DC0F17">
        <w:rPr>
          <w:b/>
          <w:i/>
        </w:rPr>
        <w:t>Б</w:t>
      </w:r>
      <w:r w:rsidR="00C10EC0" w:rsidRPr="00DC0F17">
        <w:rPr>
          <w:b/>
          <w:i/>
        </w:rPr>
        <w:t xml:space="preserve">иржевым облигациям </w:t>
      </w:r>
      <w:r w:rsidR="00EE0FF8" w:rsidRPr="00DC0F17">
        <w:rPr>
          <w:b/>
          <w:i/>
        </w:rPr>
        <w:t>Э</w:t>
      </w:r>
      <w:r w:rsidR="00C10EC0" w:rsidRPr="00DC0F17">
        <w:rPr>
          <w:b/>
          <w:i/>
        </w:rPr>
        <w:t>митента (Поручитель)</w:t>
      </w:r>
      <w:r w:rsidR="00554BA7" w:rsidRPr="00DC0F17">
        <w:rPr>
          <w:b/>
          <w:i/>
        </w:rPr>
        <w:t>,</w:t>
      </w:r>
      <w:r w:rsidR="004F54E5" w:rsidRPr="00DC0F17">
        <w:rPr>
          <w:b/>
          <w:i/>
        </w:rPr>
        <w:t xml:space="preserve"> </w:t>
      </w:r>
      <w:r w:rsidR="00554BA7" w:rsidRPr="00DC0F17">
        <w:rPr>
          <w:b/>
          <w:i/>
        </w:rPr>
        <w:t xml:space="preserve">на основании которой в Приложении №1 к настоящему </w:t>
      </w:r>
      <w:r w:rsidR="0054230E" w:rsidRPr="00DC0F17">
        <w:rPr>
          <w:b/>
          <w:i/>
        </w:rPr>
        <w:t>Отчёту</w:t>
      </w:r>
      <w:r w:rsidR="00554BA7" w:rsidRPr="00DC0F17">
        <w:rPr>
          <w:b/>
          <w:i/>
        </w:rPr>
        <w:t xml:space="preserve"> </w:t>
      </w:r>
      <w:r w:rsidR="0002682B">
        <w:rPr>
          <w:b/>
          <w:i/>
        </w:rPr>
        <w:t>Э</w:t>
      </w:r>
      <w:r w:rsidR="00554BA7" w:rsidRPr="00DC0F17">
        <w:rPr>
          <w:b/>
          <w:i/>
        </w:rPr>
        <w:t>митента раскрывается информация о финансово-хозяйственной деятельности Поручителя</w:t>
      </w:r>
      <w:r w:rsidR="007F6CE6" w:rsidRPr="00DC0F17">
        <w:rPr>
          <w:b/>
          <w:i/>
        </w:rPr>
        <w:t>.</w:t>
      </w:r>
      <w:r w:rsidR="004054D4" w:rsidRPr="00DC0F17">
        <w:rPr>
          <w:b/>
          <w:i/>
        </w:rPr>
        <w:t xml:space="preserve"> Указанная </w:t>
      </w:r>
      <w:r w:rsidR="0054230E" w:rsidRPr="00DC0F17">
        <w:rPr>
          <w:b/>
          <w:i/>
        </w:rPr>
        <w:t>отчётность</w:t>
      </w:r>
      <w:r w:rsidR="004054D4" w:rsidRPr="00DC0F17">
        <w:rPr>
          <w:b/>
          <w:i/>
        </w:rPr>
        <w:t xml:space="preserve"> Поручителя </w:t>
      </w:r>
      <w:r w:rsidR="00936D39" w:rsidRPr="00DC0F17">
        <w:rPr>
          <w:b/>
          <w:i/>
        </w:rPr>
        <w:t xml:space="preserve">не </w:t>
      </w:r>
      <w:r w:rsidR="00390C43" w:rsidRPr="00DC0F17">
        <w:rPr>
          <w:b/>
          <w:i/>
        </w:rPr>
        <w:t>про</w:t>
      </w:r>
      <w:r w:rsidR="00936D39" w:rsidRPr="00DC0F17">
        <w:rPr>
          <w:b/>
          <w:i/>
        </w:rPr>
        <w:t>ходила</w:t>
      </w:r>
      <w:r w:rsidR="00390C43" w:rsidRPr="00DC0F17">
        <w:rPr>
          <w:b/>
          <w:i/>
        </w:rPr>
        <w:t xml:space="preserve"> аудит (аудиторскую проверку)</w:t>
      </w:r>
      <w:r w:rsidR="00E57C2D">
        <w:rPr>
          <w:b/>
          <w:i/>
        </w:rPr>
        <w:t>,</w:t>
      </w:r>
      <w:r w:rsidR="00936D39" w:rsidRPr="00DC0F17">
        <w:rPr>
          <w:b/>
          <w:i/>
        </w:rPr>
        <w:t xml:space="preserve"> так как не подлежит обязательному аудиту</w:t>
      </w:r>
      <w:r w:rsidR="00B70EAE" w:rsidRPr="00DC0F17">
        <w:rPr>
          <w:b/>
          <w:i/>
        </w:rPr>
        <w:t>.</w:t>
      </w:r>
    </w:p>
    <w:p w14:paraId="20DBBC65" w14:textId="1A15A826" w:rsidR="00667C73" w:rsidRPr="00DC0F17" w:rsidRDefault="00E119D2" w:rsidP="00746ED0">
      <w:pPr>
        <w:pStyle w:val="ConsPlusNormal"/>
        <w:spacing w:before="240"/>
        <w:jc w:val="both"/>
        <w:rPr>
          <w:b/>
          <w:i/>
        </w:rPr>
      </w:pPr>
      <w:r w:rsidRPr="00DC0F17">
        <w:rPr>
          <w:b/>
          <w:i/>
        </w:rPr>
        <w:t xml:space="preserve">Финансовая </w:t>
      </w:r>
      <w:r w:rsidR="0054230E" w:rsidRPr="00DC0F17">
        <w:rPr>
          <w:b/>
          <w:i/>
        </w:rPr>
        <w:t>отчётность</w:t>
      </w:r>
      <w:r w:rsidR="00667C73" w:rsidRPr="00DC0F17">
        <w:rPr>
          <w:b/>
          <w:i/>
        </w:rPr>
        <w:t xml:space="preserve"> Эмитента</w:t>
      </w:r>
      <w:r w:rsidR="006C77E9" w:rsidRPr="00DC0F17">
        <w:rPr>
          <w:b/>
          <w:i/>
        </w:rPr>
        <w:t xml:space="preserve"> и бухгалтерская (финансовая) </w:t>
      </w:r>
      <w:r w:rsidR="0054230E" w:rsidRPr="00DC0F17">
        <w:rPr>
          <w:b/>
          <w:i/>
        </w:rPr>
        <w:t>отчётность</w:t>
      </w:r>
      <w:r w:rsidR="006C77E9" w:rsidRPr="00DC0F17">
        <w:rPr>
          <w:b/>
          <w:i/>
        </w:rPr>
        <w:t xml:space="preserve"> Поручителя</w:t>
      </w:r>
      <w:r w:rsidR="00667C73" w:rsidRPr="00DC0F17">
        <w:rPr>
          <w:b/>
          <w:i/>
        </w:rPr>
        <w:t xml:space="preserve"> не явля</w:t>
      </w:r>
      <w:r w:rsidR="006C77E9" w:rsidRPr="00DC0F17">
        <w:rPr>
          <w:b/>
          <w:i/>
        </w:rPr>
        <w:t>ю</w:t>
      </w:r>
      <w:r w:rsidR="00667C73" w:rsidRPr="00DC0F17">
        <w:rPr>
          <w:b/>
          <w:i/>
        </w:rPr>
        <w:t>тся консолидированной</w:t>
      </w:r>
      <w:r w:rsidR="006C77E9" w:rsidRPr="00DC0F17">
        <w:rPr>
          <w:b/>
          <w:i/>
        </w:rPr>
        <w:t xml:space="preserve"> </w:t>
      </w:r>
      <w:r w:rsidR="0054230E" w:rsidRPr="00DC0F17">
        <w:rPr>
          <w:b/>
          <w:i/>
        </w:rPr>
        <w:t>отчётностью</w:t>
      </w:r>
      <w:r w:rsidR="00667C73" w:rsidRPr="00DC0F17">
        <w:rPr>
          <w:b/>
          <w:i/>
        </w:rPr>
        <w:t>.</w:t>
      </w:r>
    </w:p>
    <w:p w14:paraId="0997E682" w14:textId="110E5C21" w:rsidR="004F5D68" w:rsidRPr="00DC0F17" w:rsidRDefault="008F7BE4" w:rsidP="008F7BE4">
      <w:pPr>
        <w:pStyle w:val="ConsPlusNormal"/>
        <w:spacing w:before="240"/>
        <w:jc w:val="both"/>
        <w:rPr>
          <w:b/>
          <w:i/>
        </w:rPr>
      </w:pPr>
      <w:bookmarkStart w:id="50" w:name="_Hlk175139053"/>
      <w:r w:rsidRPr="00DC0F17">
        <w:rPr>
          <w:b/>
          <w:i/>
        </w:rPr>
        <w:t xml:space="preserve">Финансовая </w:t>
      </w:r>
      <w:r w:rsidR="0054230E" w:rsidRPr="00DC0F17">
        <w:rPr>
          <w:b/>
          <w:i/>
        </w:rPr>
        <w:t>отчётность</w:t>
      </w:r>
      <w:r w:rsidRPr="00DC0F17">
        <w:rPr>
          <w:b/>
          <w:i/>
        </w:rPr>
        <w:t xml:space="preserve"> Эмитента и </w:t>
      </w:r>
      <w:r w:rsidR="009B387E" w:rsidRPr="00DC0F17">
        <w:rPr>
          <w:b/>
          <w:i/>
        </w:rPr>
        <w:t>бухгалтерская (финансовая)</w:t>
      </w:r>
      <w:r w:rsidRPr="00DC0F17">
        <w:rPr>
          <w:b/>
          <w:i/>
        </w:rPr>
        <w:t xml:space="preserve"> </w:t>
      </w:r>
      <w:r w:rsidR="00424785" w:rsidRPr="00DC0F17">
        <w:rPr>
          <w:b/>
          <w:i/>
        </w:rPr>
        <w:t>отчётность</w:t>
      </w:r>
      <w:r w:rsidRPr="00DC0F17">
        <w:rPr>
          <w:b/>
          <w:i/>
        </w:rPr>
        <w:t xml:space="preserve"> Поручителя</w:t>
      </w:r>
      <w:r w:rsidR="004F5D68" w:rsidRPr="00DC0F17">
        <w:rPr>
          <w:b/>
          <w:i/>
        </w:rPr>
        <w:t xml:space="preserve">, на основании которой в настоящем </w:t>
      </w:r>
      <w:r w:rsidR="00424785" w:rsidRPr="00DC0F17">
        <w:rPr>
          <w:b/>
          <w:i/>
        </w:rPr>
        <w:t>Отчёте</w:t>
      </w:r>
      <w:r w:rsidR="004F5D68" w:rsidRPr="00DC0F17">
        <w:rPr>
          <w:b/>
          <w:i/>
        </w:rPr>
        <w:t xml:space="preserve"> </w:t>
      </w:r>
      <w:r w:rsidR="0002682B">
        <w:rPr>
          <w:b/>
          <w:i/>
        </w:rPr>
        <w:t>Э</w:t>
      </w:r>
      <w:r w:rsidR="004F5D68" w:rsidRPr="00DC0F17">
        <w:rPr>
          <w:b/>
          <w:i/>
        </w:rPr>
        <w:t xml:space="preserve">митента раскрыта информация о финансово-хозяйственной деятельности </w:t>
      </w:r>
      <w:r w:rsidR="00EE0FF8" w:rsidRPr="00DC0F17">
        <w:rPr>
          <w:b/>
          <w:i/>
        </w:rPr>
        <w:t>Э</w:t>
      </w:r>
      <w:r w:rsidR="004F5D68" w:rsidRPr="00DC0F17">
        <w:rPr>
          <w:b/>
          <w:i/>
        </w:rPr>
        <w:t xml:space="preserve">митента и лица, предоставляющего (предоставившего) обеспечение по облигациям </w:t>
      </w:r>
      <w:r w:rsidR="00EE0FF8" w:rsidRPr="00DC0F17">
        <w:rPr>
          <w:b/>
          <w:i/>
        </w:rPr>
        <w:t>Э</w:t>
      </w:r>
      <w:r w:rsidR="004F5D68" w:rsidRPr="00DC0F17">
        <w:rPr>
          <w:b/>
          <w:i/>
        </w:rPr>
        <w:t>митента,</w:t>
      </w:r>
      <w:r w:rsidRPr="00DC0F17">
        <w:rPr>
          <w:b/>
          <w:i/>
        </w:rPr>
        <w:t xml:space="preserve"> соответственно</w:t>
      </w:r>
      <w:r w:rsidR="00697A36" w:rsidRPr="00DC0F17">
        <w:rPr>
          <w:b/>
          <w:i/>
        </w:rPr>
        <w:t>,</w:t>
      </w:r>
      <w:r w:rsidR="004F5D68" w:rsidRPr="00DC0F17">
        <w:rPr>
          <w:b/>
          <w:i/>
        </w:rPr>
        <w:t xml:space="preserve"> </w:t>
      </w:r>
      <w:r w:rsidR="00424785" w:rsidRPr="00DC0F17">
        <w:rPr>
          <w:b/>
          <w:i/>
        </w:rPr>
        <w:t>даёт</w:t>
      </w:r>
      <w:r w:rsidR="004F5D68" w:rsidRPr="00DC0F17">
        <w:rPr>
          <w:b/>
          <w:i/>
        </w:rPr>
        <w:t xml:space="preserve"> объективное и достоверное представление об активах, обязательствах, финансовом состоянии, прибыли или убытке </w:t>
      </w:r>
      <w:r w:rsidR="00EE0FF8" w:rsidRPr="00DC0F17">
        <w:rPr>
          <w:b/>
          <w:i/>
        </w:rPr>
        <w:t>Э</w:t>
      </w:r>
      <w:r w:rsidR="004F5D68" w:rsidRPr="00DC0F17">
        <w:rPr>
          <w:b/>
          <w:i/>
        </w:rPr>
        <w:t xml:space="preserve">митента и лица, предоставляющего (предоставившего) обеспечение по облигациям </w:t>
      </w:r>
      <w:r w:rsidR="00EE0FF8" w:rsidRPr="00DC0F17">
        <w:rPr>
          <w:b/>
          <w:i/>
        </w:rPr>
        <w:t>Э</w:t>
      </w:r>
      <w:r w:rsidR="004F5D68" w:rsidRPr="00DC0F17">
        <w:rPr>
          <w:b/>
          <w:i/>
        </w:rPr>
        <w:t xml:space="preserve">митента. Информация о финансовом состоянии и результатах деятельности </w:t>
      </w:r>
      <w:r w:rsidR="00EE0FF8" w:rsidRPr="00DC0F17">
        <w:rPr>
          <w:b/>
          <w:i/>
        </w:rPr>
        <w:t>Э</w:t>
      </w:r>
      <w:r w:rsidR="004F5D68" w:rsidRPr="00DC0F17">
        <w:rPr>
          <w:b/>
          <w:i/>
        </w:rPr>
        <w:t xml:space="preserve">митента и </w:t>
      </w:r>
      <w:bookmarkStart w:id="51" w:name="_GoBack"/>
      <w:r w:rsidR="004F5D68" w:rsidRPr="00DC0F17">
        <w:rPr>
          <w:b/>
          <w:i/>
        </w:rPr>
        <w:t xml:space="preserve">лица, предоставляющего (предоставившего) обеспечение по облигациям </w:t>
      </w:r>
      <w:r w:rsidR="00EE0FF8" w:rsidRPr="00DC0F17">
        <w:rPr>
          <w:b/>
          <w:i/>
        </w:rPr>
        <w:t xml:space="preserve">Эмитента </w:t>
      </w:r>
      <w:bookmarkEnd w:id="51"/>
      <w:r w:rsidR="004F5D68" w:rsidRPr="00DC0F17">
        <w:rPr>
          <w:b/>
          <w:i/>
        </w:rPr>
        <w:t xml:space="preserve">содержит достоверное представление о деятельности </w:t>
      </w:r>
      <w:r w:rsidR="00EE0FF8" w:rsidRPr="00DC0F17">
        <w:rPr>
          <w:b/>
          <w:i/>
        </w:rPr>
        <w:t>Э</w:t>
      </w:r>
      <w:r w:rsidR="004F5D68" w:rsidRPr="00DC0F17">
        <w:rPr>
          <w:b/>
          <w:i/>
        </w:rPr>
        <w:t xml:space="preserve">митента и лица, предоставляющего (предоставившего) обеспечение по облигациям </w:t>
      </w:r>
      <w:r w:rsidR="00EE0FF8" w:rsidRPr="00DC0F17">
        <w:rPr>
          <w:b/>
          <w:i/>
        </w:rPr>
        <w:t>Э</w:t>
      </w:r>
      <w:r w:rsidR="004F5D68" w:rsidRPr="00DC0F17">
        <w:rPr>
          <w:b/>
          <w:i/>
        </w:rPr>
        <w:t>митента, а также об основных рисках, связанных с их деятельностью.</w:t>
      </w:r>
    </w:p>
    <w:p w14:paraId="5DE0933B" w14:textId="77777777" w:rsidR="004F5D68" w:rsidRPr="00DC0F17" w:rsidRDefault="004F5D68" w:rsidP="004F5D68">
      <w:pPr>
        <w:pStyle w:val="ConsPlusNormal"/>
        <w:ind w:firstLine="540"/>
        <w:jc w:val="both"/>
        <w:rPr>
          <w:b/>
          <w:i/>
        </w:rPr>
      </w:pPr>
    </w:p>
    <w:p w14:paraId="0B7D21CB" w14:textId="6EF11728" w:rsidR="004F5D68" w:rsidRPr="00DC0F17" w:rsidRDefault="004F5D68" w:rsidP="008F7BE4">
      <w:pPr>
        <w:pStyle w:val="ConsPlusNormal"/>
        <w:jc w:val="both"/>
        <w:rPr>
          <w:b/>
          <w:i/>
        </w:rPr>
      </w:pPr>
      <w:r w:rsidRPr="00DC0F17">
        <w:rPr>
          <w:b/>
          <w:i/>
        </w:rPr>
        <w:t xml:space="preserve">Настоящий </w:t>
      </w:r>
      <w:r w:rsidR="00424785" w:rsidRPr="00DC0F17">
        <w:rPr>
          <w:b/>
          <w:i/>
        </w:rPr>
        <w:t>Отчёт</w:t>
      </w:r>
      <w:r w:rsidRPr="00DC0F17">
        <w:rPr>
          <w:b/>
          <w:i/>
        </w:rPr>
        <w:t xml:space="preserve"> </w:t>
      </w:r>
      <w:r w:rsidR="0002682B">
        <w:rPr>
          <w:b/>
          <w:i/>
        </w:rPr>
        <w:t>Э</w:t>
      </w:r>
      <w:r w:rsidRPr="00DC0F17">
        <w:rPr>
          <w:b/>
          <w:i/>
        </w:rPr>
        <w:t xml:space="preserve">митента содержит оценки и прогнозы в отношении будущих событий и (или) действий, перспектив развития отрасли экономики, в которой </w:t>
      </w:r>
      <w:r w:rsidR="00EE0FF8" w:rsidRPr="00DC0F17">
        <w:rPr>
          <w:b/>
          <w:i/>
        </w:rPr>
        <w:t>Э</w:t>
      </w:r>
      <w:r w:rsidRPr="00DC0F17">
        <w:rPr>
          <w:b/>
          <w:i/>
        </w:rPr>
        <w:t xml:space="preserve">митент и лицо, предоставляющее (предоставившее) обеспечение по облигациям </w:t>
      </w:r>
      <w:r w:rsidR="00EE0FF8" w:rsidRPr="00DC0F17">
        <w:rPr>
          <w:b/>
          <w:i/>
        </w:rPr>
        <w:t>Э</w:t>
      </w:r>
      <w:r w:rsidRPr="00DC0F17">
        <w:rPr>
          <w:b/>
          <w:i/>
        </w:rPr>
        <w:t xml:space="preserve">митента, осуществляют основную деятельность, и результатов деятельности </w:t>
      </w:r>
      <w:r w:rsidR="00EE0FF8" w:rsidRPr="00DC0F17">
        <w:rPr>
          <w:b/>
          <w:i/>
        </w:rPr>
        <w:t>Э</w:t>
      </w:r>
      <w:r w:rsidRPr="00DC0F17">
        <w:rPr>
          <w:b/>
          <w:i/>
        </w:rPr>
        <w:t xml:space="preserve">митента и лица, предоставляющего (предоставившего) обеспечение по облигациям </w:t>
      </w:r>
      <w:r w:rsidR="00EE0FF8" w:rsidRPr="00DC0F17">
        <w:rPr>
          <w:b/>
          <w:i/>
        </w:rPr>
        <w:lastRenderedPageBreak/>
        <w:t>Э</w:t>
      </w:r>
      <w:r w:rsidRPr="00DC0F17">
        <w:rPr>
          <w:b/>
          <w:i/>
        </w:rPr>
        <w:t xml:space="preserve">митента, их планов, вероятности наступления </w:t>
      </w:r>
      <w:r w:rsidR="00424785" w:rsidRPr="00DC0F17">
        <w:rPr>
          <w:b/>
          <w:i/>
        </w:rPr>
        <w:t>определённых</w:t>
      </w:r>
      <w:r w:rsidRPr="00DC0F17">
        <w:rPr>
          <w:b/>
          <w:i/>
        </w:rPr>
        <w:t xml:space="preserve"> событий и совершения </w:t>
      </w:r>
      <w:r w:rsidR="00424785" w:rsidRPr="00DC0F17">
        <w:rPr>
          <w:b/>
          <w:i/>
        </w:rPr>
        <w:t>определённых</w:t>
      </w:r>
      <w:r w:rsidRPr="00DC0F17">
        <w:rPr>
          <w:b/>
          <w:i/>
        </w:rPr>
        <w:t xml:space="preserve"> действий.</w:t>
      </w:r>
    </w:p>
    <w:p w14:paraId="5A862DAE" w14:textId="02B08E27" w:rsidR="004F5D68" w:rsidRPr="00DC0F17" w:rsidRDefault="004F5D68" w:rsidP="008F7BE4">
      <w:pPr>
        <w:pStyle w:val="ConsPlusNormal"/>
        <w:spacing w:before="240"/>
        <w:jc w:val="both"/>
        <w:rPr>
          <w:b/>
          <w:i/>
        </w:rPr>
      </w:pPr>
      <w:r w:rsidRPr="00DC0F17">
        <w:rPr>
          <w:b/>
          <w:i/>
        </w:rPr>
        <w:t xml:space="preserve">Инвесторы не должны полностью полагаться на оценки и прогнозы, </w:t>
      </w:r>
      <w:r w:rsidR="00424785" w:rsidRPr="00DC0F17">
        <w:rPr>
          <w:b/>
          <w:i/>
        </w:rPr>
        <w:t>приведённые</w:t>
      </w:r>
      <w:r w:rsidRPr="00DC0F17">
        <w:rPr>
          <w:b/>
          <w:i/>
        </w:rPr>
        <w:t xml:space="preserve"> в настоящем </w:t>
      </w:r>
      <w:r w:rsidR="00424785" w:rsidRPr="00DC0F17">
        <w:rPr>
          <w:b/>
          <w:i/>
        </w:rPr>
        <w:t>Отчёте</w:t>
      </w:r>
      <w:r w:rsidRPr="00DC0F17">
        <w:rPr>
          <w:b/>
          <w:i/>
        </w:rPr>
        <w:t xml:space="preserve"> </w:t>
      </w:r>
      <w:r w:rsidR="0002682B">
        <w:rPr>
          <w:b/>
          <w:i/>
        </w:rPr>
        <w:t>Э</w:t>
      </w:r>
      <w:r w:rsidRPr="00DC0F17">
        <w:rPr>
          <w:b/>
          <w:i/>
        </w:rPr>
        <w:t xml:space="preserve">митента, так как фактические результаты деятельности </w:t>
      </w:r>
      <w:r w:rsidR="00EE0FF8" w:rsidRPr="00DC0F17">
        <w:rPr>
          <w:b/>
          <w:i/>
        </w:rPr>
        <w:t>Э</w:t>
      </w:r>
      <w:r w:rsidRPr="00DC0F17">
        <w:rPr>
          <w:b/>
          <w:i/>
        </w:rPr>
        <w:t xml:space="preserve">митента и лица, предоставляющего (предоставившего) обеспечение по облигациям </w:t>
      </w:r>
      <w:r w:rsidR="00EE0FF8" w:rsidRPr="00DC0F17">
        <w:rPr>
          <w:b/>
          <w:i/>
        </w:rPr>
        <w:t>Э</w:t>
      </w:r>
      <w:r w:rsidRPr="00DC0F17">
        <w:rPr>
          <w:b/>
          <w:i/>
        </w:rPr>
        <w:t xml:space="preserve">митента в будущем могут отличаться от прогнозируемых результатов по многим причинам. Приобретение ценных бумаг </w:t>
      </w:r>
      <w:r w:rsidR="00EE0FF8" w:rsidRPr="00DC0F17">
        <w:rPr>
          <w:b/>
          <w:i/>
        </w:rPr>
        <w:t>Э</w:t>
      </w:r>
      <w:r w:rsidRPr="00DC0F17">
        <w:rPr>
          <w:b/>
          <w:i/>
        </w:rPr>
        <w:t xml:space="preserve">митента связано с рисками, в том числе описанными в настоящем </w:t>
      </w:r>
      <w:r w:rsidR="00424785" w:rsidRPr="00DC0F17">
        <w:rPr>
          <w:b/>
          <w:i/>
        </w:rPr>
        <w:t>Отчёте</w:t>
      </w:r>
      <w:r w:rsidR="006F387E" w:rsidRPr="00DC0F17">
        <w:rPr>
          <w:b/>
          <w:i/>
        </w:rPr>
        <w:t xml:space="preserve"> </w:t>
      </w:r>
      <w:r w:rsidR="0002682B">
        <w:rPr>
          <w:b/>
          <w:i/>
        </w:rPr>
        <w:t>Э</w:t>
      </w:r>
      <w:r w:rsidRPr="00DC0F17">
        <w:rPr>
          <w:b/>
          <w:i/>
        </w:rPr>
        <w:t>митента.</w:t>
      </w:r>
      <w:bookmarkEnd w:id="50"/>
    </w:p>
    <w:p w14:paraId="6E1126FD" w14:textId="77777777" w:rsidR="00150BC8" w:rsidRPr="00DC0F17" w:rsidRDefault="00150BC8" w:rsidP="0045509D">
      <w:pPr>
        <w:jc w:val="both"/>
        <w:rPr>
          <w:rFonts w:ascii="Times New Roman" w:eastAsia="Times New Roman" w:hAnsi="Times New Roman"/>
          <w:b/>
          <w:i/>
          <w:sz w:val="24"/>
          <w:szCs w:val="24"/>
        </w:rPr>
      </w:pPr>
    </w:p>
    <w:p w14:paraId="19108228" w14:textId="3C040F75" w:rsidR="0045509D" w:rsidRPr="00DC0F17" w:rsidRDefault="0045509D" w:rsidP="0045509D">
      <w:pPr>
        <w:jc w:val="both"/>
        <w:rPr>
          <w:rFonts w:ascii="Times New Roman" w:eastAsia="Times New Roman" w:hAnsi="Times New Roman"/>
          <w:sz w:val="24"/>
          <w:szCs w:val="24"/>
        </w:rPr>
      </w:pPr>
      <w:r w:rsidRPr="00DC0F17">
        <w:rPr>
          <w:rFonts w:ascii="Times New Roman" w:eastAsia="Times New Roman" w:hAnsi="Times New Roman"/>
          <w:sz w:val="24"/>
          <w:szCs w:val="24"/>
        </w:rPr>
        <w:t>В</w:t>
      </w:r>
      <w:r w:rsidR="00F12C43" w:rsidRPr="00DC0F17">
        <w:rPr>
          <w:rFonts w:ascii="Times New Roman" w:eastAsia="Times New Roman" w:hAnsi="Times New Roman"/>
          <w:sz w:val="24"/>
          <w:szCs w:val="24"/>
        </w:rPr>
        <w:t xml:space="preserve">ыше и ниже в </w:t>
      </w:r>
      <w:r w:rsidRPr="00DC0F17">
        <w:rPr>
          <w:rFonts w:ascii="Times New Roman" w:eastAsia="Times New Roman" w:hAnsi="Times New Roman"/>
          <w:sz w:val="24"/>
          <w:szCs w:val="24"/>
        </w:rPr>
        <w:t xml:space="preserve">настоящем </w:t>
      </w:r>
      <w:r w:rsidR="00424785" w:rsidRPr="00DC0F17">
        <w:rPr>
          <w:rFonts w:ascii="Times New Roman" w:eastAsia="Times New Roman" w:hAnsi="Times New Roman"/>
          <w:sz w:val="24"/>
          <w:szCs w:val="24"/>
        </w:rPr>
        <w:t>Отчёте</w:t>
      </w:r>
      <w:r w:rsidRPr="00DC0F17">
        <w:rPr>
          <w:rFonts w:ascii="Times New Roman" w:eastAsia="Times New Roman" w:hAnsi="Times New Roman"/>
          <w:sz w:val="24"/>
          <w:szCs w:val="24"/>
        </w:rPr>
        <w:t xml:space="preserve"> </w:t>
      </w:r>
      <w:r w:rsidR="0002682B">
        <w:rPr>
          <w:rFonts w:ascii="Times New Roman" w:eastAsia="Times New Roman" w:hAnsi="Times New Roman"/>
          <w:sz w:val="24"/>
          <w:szCs w:val="24"/>
        </w:rPr>
        <w:t>Э</w:t>
      </w:r>
      <w:r w:rsidR="00922E22" w:rsidRPr="00DC0F17">
        <w:rPr>
          <w:rFonts w:ascii="Times New Roman" w:eastAsia="Times New Roman" w:hAnsi="Times New Roman"/>
          <w:sz w:val="24"/>
          <w:szCs w:val="24"/>
        </w:rPr>
        <w:t>митента</w:t>
      </w:r>
      <w:r w:rsidR="00A11043" w:rsidRPr="00DC0F17">
        <w:rPr>
          <w:rFonts w:ascii="Times New Roman" w:eastAsia="Times New Roman" w:hAnsi="Times New Roman"/>
          <w:sz w:val="24"/>
          <w:szCs w:val="24"/>
        </w:rPr>
        <w:t xml:space="preserve"> (в том числе в Приложении №1 к настоящему </w:t>
      </w:r>
      <w:r w:rsidR="00424785" w:rsidRPr="00DC0F17">
        <w:rPr>
          <w:rFonts w:ascii="Times New Roman" w:eastAsia="Times New Roman" w:hAnsi="Times New Roman"/>
          <w:sz w:val="24"/>
          <w:szCs w:val="24"/>
        </w:rPr>
        <w:t>Отчёту</w:t>
      </w:r>
      <w:r w:rsidR="00A11043" w:rsidRPr="00DC0F17">
        <w:rPr>
          <w:rFonts w:ascii="Times New Roman" w:eastAsia="Times New Roman" w:hAnsi="Times New Roman"/>
          <w:sz w:val="24"/>
          <w:szCs w:val="24"/>
        </w:rPr>
        <w:t xml:space="preserve"> </w:t>
      </w:r>
      <w:r w:rsidR="0002682B">
        <w:rPr>
          <w:rFonts w:ascii="Times New Roman" w:eastAsia="Times New Roman" w:hAnsi="Times New Roman"/>
          <w:sz w:val="24"/>
          <w:szCs w:val="24"/>
        </w:rPr>
        <w:t>Э</w:t>
      </w:r>
      <w:r w:rsidR="00A11043" w:rsidRPr="00DC0F17">
        <w:rPr>
          <w:rFonts w:ascii="Times New Roman" w:eastAsia="Times New Roman" w:hAnsi="Times New Roman"/>
          <w:sz w:val="24"/>
          <w:szCs w:val="24"/>
        </w:rPr>
        <w:t>митента)</w:t>
      </w:r>
      <w:r w:rsidRPr="00DC0F17">
        <w:rPr>
          <w:rFonts w:ascii="Times New Roman" w:eastAsia="Times New Roman" w:hAnsi="Times New Roman"/>
          <w:sz w:val="24"/>
          <w:szCs w:val="24"/>
        </w:rPr>
        <w:t xml:space="preserve"> используются следующие термины:</w:t>
      </w:r>
    </w:p>
    <w:p w14:paraId="295E014A" w14:textId="4BAFE8ED" w:rsidR="0045509D" w:rsidRPr="00ED447D" w:rsidRDefault="0045509D" w:rsidP="0045509D">
      <w:pPr>
        <w:widowControl w:val="0"/>
        <w:autoSpaceDE w:val="0"/>
        <w:autoSpaceDN w:val="0"/>
        <w:adjustRightInd w:val="0"/>
        <w:spacing w:before="20" w:after="40" w:line="240" w:lineRule="auto"/>
        <w:jc w:val="both"/>
        <w:rPr>
          <w:rFonts w:ascii="Times New Roman" w:eastAsia="Times New Roman" w:hAnsi="Times New Roman"/>
          <w:b/>
          <w:i/>
          <w:sz w:val="24"/>
          <w:szCs w:val="24"/>
        </w:rPr>
      </w:pPr>
      <w:r w:rsidRPr="00ED447D">
        <w:rPr>
          <w:rFonts w:ascii="Times New Roman" w:eastAsia="Times New Roman" w:hAnsi="Times New Roman"/>
          <w:b/>
          <w:i/>
          <w:sz w:val="24"/>
          <w:szCs w:val="24"/>
        </w:rPr>
        <w:t>1) Биржевые облигации</w:t>
      </w:r>
      <w:r w:rsidRPr="00ED447D">
        <w:rPr>
          <w:rFonts w:ascii="Times New Roman" w:eastAsia="Times New Roman" w:hAnsi="Times New Roman"/>
          <w:i/>
          <w:sz w:val="24"/>
          <w:szCs w:val="24"/>
        </w:rPr>
        <w:t xml:space="preserve"> </w:t>
      </w:r>
      <w:r w:rsidRPr="00ED447D">
        <w:rPr>
          <w:rFonts w:ascii="Times New Roman" w:eastAsia="Times New Roman" w:hAnsi="Times New Roman"/>
          <w:b/>
          <w:i/>
          <w:sz w:val="24"/>
          <w:szCs w:val="24"/>
        </w:rPr>
        <w:t xml:space="preserve">- биржевые облигации с обеспечением неконвертируемые процентные бездокументарные </w:t>
      </w:r>
      <w:r w:rsidR="00424785" w:rsidRPr="00ED447D">
        <w:rPr>
          <w:rFonts w:ascii="Times New Roman" w:eastAsia="Times New Roman" w:hAnsi="Times New Roman"/>
          <w:b/>
          <w:i/>
          <w:sz w:val="24"/>
          <w:szCs w:val="24"/>
        </w:rPr>
        <w:t>размещённые</w:t>
      </w:r>
      <w:r w:rsidRPr="00ED447D">
        <w:rPr>
          <w:rFonts w:ascii="Times New Roman" w:eastAsia="Times New Roman" w:hAnsi="Times New Roman"/>
          <w:b/>
          <w:i/>
          <w:sz w:val="24"/>
          <w:szCs w:val="24"/>
        </w:rPr>
        <w:t xml:space="preserve">/размещаемые </w:t>
      </w:r>
      <w:r w:rsidR="000906B9" w:rsidRPr="00ED447D">
        <w:rPr>
          <w:rFonts w:ascii="Times New Roman" w:eastAsia="Times New Roman" w:hAnsi="Times New Roman"/>
          <w:b/>
          <w:i/>
          <w:sz w:val="24"/>
          <w:szCs w:val="24"/>
        </w:rPr>
        <w:t xml:space="preserve">Эмитентом </w:t>
      </w:r>
      <w:r w:rsidRPr="00ED447D">
        <w:rPr>
          <w:rFonts w:ascii="Times New Roman" w:eastAsia="Times New Roman" w:hAnsi="Times New Roman"/>
          <w:b/>
          <w:i/>
          <w:sz w:val="24"/>
          <w:szCs w:val="24"/>
        </w:rPr>
        <w:t>по открытой подписке в рамках Программы биржевых облигаций серии 001Р, имеющей регистрационный номер 4-00590-R-001P-02E от 26.03.2021.</w:t>
      </w:r>
    </w:p>
    <w:p w14:paraId="166435AC" w14:textId="5536F5A0" w:rsidR="0045509D" w:rsidRPr="00ED447D" w:rsidRDefault="0045509D" w:rsidP="0045509D">
      <w:pPr>
        <w:widowControl w:val="0"/>
        <w:autoSpaceDE w:val="0"/>
        <w:autoSpaceDN w:val="0"/>
        <w:adjustRightInd w:val="0"/>
        <w:spacing w:before="20" w:after="40" w:line="240" w:lineRule="auto"/>
        <w:jc w:val="both"/>
        <w:rPr>
          <w:rFonts w:ascii="Times New Roman" w:eastAsia="Times New Roman" w:hAnsi="Times New Roman"/>
          <w:i/>
          <w:sz w:val="24"/>
          <w:szCs w:val="24"/>
        </w:rPr>
      </w:pPr>
      <w:r w:rsidRPr="00ED447D">
        <w:rPr>
          <w:rFonts w:ascii="Times New Roman" w:eastAsia="Times New Roman" w:hAnsi="Times New Roman"/>
          <w:b/>
          <w:i/>
          <w:sz w:val="24"/>
          <w:szCs w:val="24"/>
        </w:rPr>
        <w:t xml:space="preserve">2) </w:t>
      </w:r>
      <w:bookmarkStart w:id="52" w:name="_Hlk102503835"/>
      <w:r w:rsidRPr="00ED447D">
        <w:rPr>
          <w:rFonts w:ascii="Times New Roman" w:eastAsia="Times New Roman" w:hAnsi="Times New Roman"/>
          <w:b/>
          <w:i/>
          <w:sz w:val="24"/>
          <w:szCs w:val="24"/>
        </w:rPr>
        <w:t xml:space="preserve">Биржевые </w:t>
      </w:r>
      <w:r w:rsidR="00511E4C">
        <w:rPr>
          <w:rFonts w:ascii="Times New Roman" w:eastAsia="Times New Roman" w:hAnsi="Times New Roman"/>
          <w:b/>
          <w:i/>
          <w:sz w:val="24"/>
          <w:szCs w:val="24"/>
        </w:rPr>
        <w:t>О</w:t>
      </w:r>
      <w:r w:rsidRPr="00ED447D">
        <w:rPr>
          <w:rFonts w:ascii="Times New Roman" w:eastAsia="Times New Roman" w:hAnsi="Times New Roman"/>
          <w:b/>
          <w:i/>
          <w:sz w:val="24"/>
          <w:szCs w:val="24"/>
        </w:rPr>
        <w:t xml:space="preserve">блигации </w:t>
      </w:r>
      <w:bookmarkStart w:id="53" w:name="_Hlk176254173"/>
      <w:r w:rsidRPr="00ED447D">
        <w:rPr>
          <w:rFonts w:ascii="Times New Roman" w:eastAsia="Times New Roman" w:hAnsi="Times New Roman"/>
          <w:b/>
          <w:i/>
          <w:sz w:val="24"/>
          <w:szCs w:val="24"/>
        </w:rPr>
        <w:t>001Р-01</w:t>
      </w:r>
      <w:bookmarkEnd w:id="52"/>
      <w:bookmarkEnd w:id="53"/>
      <w:r w:rsidRPr="00ED447D">
        <w:rPr>
          <w:rFonts w:ascii="Times New Roman" w:eastAsia="Times New Roman" w:hAnsi="Times New Roman"/>
          <w:b/>
          <w:i/>
          <w:sz w:val="24"/>
          <w:szCs w:val="24"/>
        </w:rPr>
        <w:t xml:space="preserve"> - биржевые облигации с обеспечением неконвертируемые процентные бездокументарные серии 001Р-01, регистрационный номер выпуска</w:t>
      </w:r>
      <w:r w:rsidR="007468C9" w:rsidRPr="00ED447D">
        <w:rPr>
          <w:rFonts w:ascii="Times New Roman" w:eastAsia="Times New Roman" w:hAnsi="Times New Roman"/>
          <w:b/>
          <w:i/>
          <w:sz w:val="24"/>
          <w:szCs w:val="24"/>
        </w:rPr>
        <w:t xml:space="preserve"> ценных бумаг и дата его регистрации</w:t>
      </w:r>
      <w:r w:rsidRPr="00ED447D">
        <w:rPr>
          <w:rFonts w:ascii="Times New Roman" w:eastAsia="Times New Roman" w:hAnsi="Times New Roman"/>
          <w:b/>
          <w:i/>
          <w:sz w:val="24"/>
          <w:szCs w:val="24"/>
        </w:rPr>
        <w:t xml:space="preserve">: 4B02-01-00590-R-001P от 13.04.2021, международный код (номер) идентификации ценных бумаг (ISIN): RU000A103117, </w:t>
      </w:r>
      <w:r w:rsidR="00844141" w:rsidRPr="00ED447D">
        <w:rPr>
          <w:rFonts w:ascii="Times New Roman" w:eastAsia="Times New Roman" w:hAnsi="Times New Roman"/>
          <w:b/>
          <w:i/>
          <w:sz w:val="24"/>
          <w:szCs w:val="24"/>
        </w:rPr>
        <w:t xml:space="preserve">международный код классификации финансовых инструментов (CFI): DBVGFB, </w:t>
      </w:r>
      <w:r w:rsidR="00A41DD0" w:rsidRPr="00ED447D">
        <w:rPr>
          <w:rFonts w:ascii="Times New Roman" w:eastAsia="Times New Roman" w:hAnsi="Times New Roman"/>
          <w:b/>
          <w:i/>
          <w:sz w:val="24"/>
          <w:szCs w:val="24"/>
        </w:rPr>
        <w:t>размещённые</w:t>
      </w:r>
      <w:r w:rsidRPr="00ED447D">
        <w:rPr>
          <w:rFonts w:ascii="Times New Roman" w:eastAsia="Times New Roman" w:hAnsi="Times New Roman"/>
          <w:b/>
          <w:i/>
          <w:sz w:val="24"/>
          <w:szCs w:val="24"/>
        </w:rPr>
        <w:t xml:space="preserve"> </w:t>
      </w:r>
      <w:r w:rsidR="000906B9" w:rsidRPr="00ED447D">
        <w:rPr>
          <w:rFonts w:ascii="Times New Roman" w:eastAsia="Times New Roman" w:hAnsi="Times New Roman"/>
          <w:b/>
          <w:i/>
          <w:sz w:val="24"/>
          <w:szCs w:val="24"/>
        </w:rPr>
        <w:t xml:space="preserve">Эмитентом </w:t>
      </w:r>
      <w:r w:rsidRPr="00ED447D">
        <w:rPr>
          <w:rFonts w:ascii="Times New Roman" w:eastAsia="Times New Roman" w:hAnsi="Times New Roman"/>
          <w:b/>
          <w:i/>
          <w:sz w:val="24"/>
          <w:szCs w:val="24"/>
        </w:rPr>
        <w:t>по открытой подписке в рамках Программы биржевых облигаций серии 001Р, имеющей регистрационный номер 4-00590-R-001P-02E от 26.03.2021.</w:t>
      </w:r>
    </w:p>
    <w:p w14:paraId="1D6BCD65" w14:textId="3879EF7D" w:rsidR="0045509D" w:rsidRPr="00ED447D" w:rsidRDefault="0045509D" w:rsidP="0045509D">
      <w:pPr>
        <w:widowControl w:val="0"/>
        <w:autoSpaceDE w:val="0"/>
        <w:autoSpaceDN w:val="0"/>
        <w:adjustRightInd w:val="0"/>
        <w:spacing w:before="20" w:after="40" w:line="240" w:lineRule="auto"/>
        <w:jc w:val="both"/>
        <w:rPr>
          <w:rFonts w:ascii="Times New Roman" w:eastAsia="Times New Roman" w:hAnsi="Times New Roman"/>
          <w:i/>
          <w:sz w:val="24"/>
          <w:szCs w:val="24"/>
        </w:rPr>
      </w:pPr>
      <w:r w:rsidRPr="00ED447D">
        <w:rPr>
          <w:rFonts w:ascii="Times New Roman" w:eastAsia="Times New Roman" w:hAnsi="Times New Roman"/>
          <w:b/>
          <w:i/>
          <w:sz w:val="24"/>
          <w:szCs w:val="24"/>
        </w:rPr>
        <w:t xml:space="preserve">3) Биржевые </w:t>
      </w:r>
      <w:r w:rsidR="00511E4C">
        <w:rPr>
          <w:rFonts w:ascii="Times New Roman" w:eastAsia="Times New Roman" w:hAnsi="Times New Roman"/>
          <w:b/>
          <w:i/>
          <w:sz w:val="24"/>
          <w:szCs w:val="24"/>
        </w:rPr>
        <w:t>О</w:t>
      </w:r>
      <w:r w:rsidRPr="00ED447D">
        <w:rPr>
          <w:rFonts w:ascii="Times New Roman" w:eastAsia="Times New Roman" w:hAnsi="Times New Roman"/>
          <w:b/>
          <w:i/>
          <w:sz w:val="24"/>
          <w:szCs w:val="24"/>
        </w:rPr>
        <w:t xml:space="preserve">блигации 001Р-02 - биржевые облигации с обеспечением неконвертируемые процентные бездокументарные серии </w:t>
      </w:r>
      <w:bookmarkStart w:id="54" w:name="_Hlk99877362"/>
      <w:r w:rsidRPr="00ED447D">
        <w:rPr>
          <w:rFonts w:ascii="Times New Roman" w:eastAsia="Times New Roman" w:hAnsi="Times New Roman"/>
          <w:b/>
          <w:i/>
          <w:sz w:val="24"/>
          <w:szCs w:val="24"/>
        </w:rPr>
        <w:t>001Р-02</w:t>
      </w:r>
      <w:bookmarkEnd w:id="54"/>
      <w:r w:rsidRPr="00ED447D">
        <w:rPr>
          <w:rFonts w:ascii="Times New Roman" w:eastAsia="Times New Roman" w:hAnsi="Times New Roman"/>
          <w:b/>
          <w:i/>
          <w:sz w:val="24"/>
          <w:szCs w:val="24"/>
        </w:rPr>
        <w:t>, регистрационный номер выпуска</w:t>
      </w:r>
      <w:r w:rsidR="007468C9" w:rsidRPr="00ED447D">
        <w:rPr>
          <w:rFonts w:ascii="Times New Roman" w:eastAsia="Times New Roman" w:hAnsi="Times New Roman"/>
          <w:b/>
          <w:i/>
          <w:sz w:val="24"/>
          <w:szCs w:val="24"/>
        </w:rPr>
        <w:t xml:space="preserve"> </w:t>
      </w:r>
      <w:bookmarkStart w:id="55" w:name="_Hlk135051030"/>
      <w:r w:rsidR="007468C9" w:rsidRPr="00ED447D">
        <w:rPr>
          <w:rFonts w:ascii="Times New Roman" w:eastAsia="Times New Roman" w:hAnsi="Times New Roman"/>
          <w:b/>
          <w:i/>
          <w:sz w:val="24"/>
          <w:szCs w:val="24"/>
        </w:rPr>
        <w:t>ценных бумаг</w:t>
      </w:r>
      <w:r w:rsidR="007468C9" w:rsidRPr="00ED447D">
        <w:rPr>
          <w:b/>
          <w:i/>
        </w:rPr>
        <w:t xml:space="preserve"> </w:t>
      </w:r>
      <w:r w:rsidR="007468C9" w:rsidRPr="00ED447D">
        <w:rPr>
          <w:rFonts w:ascii="Times New Roman" w:eastAsia="Times New Roman" w:hAnsi="Times New Roman"/>
          <w:b/>
          <w:i/>
          <w:sz w:val="24"/>
          <w:szCs w:val="24"/>
        </w:rPr>
        <w:t>и дата его регистрации</w:t>
      </w:r>
      <w:bookmarkEnd w:id="55"/>
      <w:r w:rsidRPr="00ED447D">
        <w:rPr>
          <w:rFonts w:ascii="Times New Roman" w:eastAsia="Times New Roman" w:hAnsi="Times New Roman"/>
          <w:b/>
          <w:i/>
          <w:sz w:val="24"/>
          <w:szCs w:val="24"/>
        </w:rPr>
        <w:t>: 4B02-02-00590-R-001P от 05.08.2021, международный код (номер) идентификации ценных бумаг (ISIN): RU000A103HT3,</w:t>
      </w:r>
      <w:r w:rsidR="00844141" w:rsidRPr="00ED447D">
        <w:rPr>
          <w:b/>
          <w:i/>
        </w:rPr>
        <w:t xml:space="preserve"> </w:t>
      </w:r>
      <w:r w:rsidR="00844141" w:rsidRPr="00ED447D">
        <w:rPr>
          <w:rFonts w:ascii="Times New Roman" w:eastAsia="Times New Roman" w:hAnsi="Times New Roman"/>
          <w:b/>
          <w:i/>
          <w:sz w:val="24"/>
          <w:szCs w:val="24"/>
        </w:rPr>
        <w:t>международный код классификации финансовых инструментов (CFI): DBFGFB,</w:t>
      </w:r>
      <w:r w:rsidRPr="00ED447D">
        <w:rPr>
          <w:rFonts w:ascii="Times New Roman" w:eastAsia="Times New Roman" w:hAnsi="Times New Roman"/>
          <w:b/>
          <w:i/>
          <w:sz w:val="24"/>
          <w:szCs w:val="24"/>
        </w:rPr>
        <w:t xml:space="preserve"> </w:t>
      </w:r>
      <w:r w:rsidR="00A41DD0" w:rsidRPr="00ED447D">
        <w:rPr>
          <w:rFonts w:ascii="Times New Roman" w:eastAsia="Times New Roman" w:hAnsi="Times New Roman"/>
          <w:b/>
          <w:i/>
          <w:sz w:val="24"/>
          <w:szCs w:val="24"/>
        </w:rPr>
        <w:t>размещённые</w:t>
      </w:r>
      <w:r w:rsidRPr="00ED447D">
        <w:rPr>
          <w:rFonts w:ascii="Times New Roman" w:eastAsia="Times New Roman" w:hAnsi="Times New Roman"/>
          <w:b/>
          <w:i/>
          <w:sz w:val="24"/>
          <w:szCs w:val="24"/>
        </w:rPr>
        <w:t xml:space="preserve"> </w:t>
      </w:r>
      <w:r w:rsidR="000906B9" w:rsidRPr="00ED447D">
        <w:rPr>
          <w:rFonts w:ascii="Times New Roman" w:eastAsia="Times New Roman" w:hAnsi="Times New Roman"/>
          <w:b/>
          <w:i/>
          <w:sz w:val="24"/>
          <w:szCs w:val="24"/>
        </w:rPr>
        <w:t xml:space="preserve">Эмитентом </w:t>
      </w:r>
      <w:r w:rsidRPr="00ED447D">
        <w:rPr>
          <w:rFonts w:ascii="Times New Roman" w:eastAsia="Times New Roman" w:hAnsi="Times New Roman"/>
          <w:b/>
          <w:i/>
          <w:sz w:val="24"/>
          <w:szCs w:val="24"/>
        </w:rPr>
        <w:t>по открытой подписке в рамках Программы биржевых облигаций серии 001Р, имеющей регистрационный номер 4-00590-R-001P-02E от 26.03.2021.</w:t>
      </w:r>
    </w:p>
    <w:p w14:paraId="3645B271" w14:textId="38E56B9F" w:rsidR="00275B55" w:rsidRPr="00ED447D" w:rsidRDefault="00275B55" w:rsidP="0045509D">
      <w:pPr>
        <w:widowControl w:val="0"/>
        <w:autoSpaceDE w:val="0"/>
        <w:autoSpaceDN w:val="0"/>
        <w:adjustRightInd w:val="0"/>
        <w:spacing w:before="20" w:after="40" w:line="240" w:lineRule="auto"/>
        <w:jc w:val="both"/>
        <w:rPr>
          <w:rFonts w:ascii="Times New Roman" w:eastAsia="Times New Roman" w:hAnsi="Times New Roman"/>
          <w:b/>
          <w:i/>
          <w:sz w:val="24"/>
          <w:szCs w:val="24"/>
        </w:rPr>
      </w:pPr>
      <w:r w:rsidRPr="00ED447D">
        <w:rPr>
          <w:rFonts w:ascii="Times New Roman" w:eastAsia="Times New Roman" w:hAnsi="Times New Roman"/>
          <w:b/>
          <w:i/>
          <w:sz w:val="24"/>
          <w:szCs w:val="24"/>
        </w:rPr>
        <w:t xml:space="preserve">4) </w:t>
      </w:r>
      <w:bookmarkStart w:id="56" w:name="_Hlk134184085"/>
      <w:r w:rsidRPr="00ED447D">
        <w:rPr>
          <w:rFonts w:ascii="Times New Roman" w:eastAsia="Times New Roman" w:hAnsi="Times New Roman"/>
          <w:b/>
          <w:i/>
          <w:sz w:val="24"/>
          <w:szCs w:val="24"/>
        </w:rPr>
        <w:t xml:space="preserve">Биржевые </w:t>
      </w:r>
      <w:r w:rsidR="00511E4C">
        <w:rPr>
          <w:rFonts w:ascii="Times New Roman" w:eastAsia="Times New Roman" w:hAnsi="Times New Roman"/>
          <w:b/>
          <w:i/>
          <w:sz w:val="24"/>
          <w:szCs w:val="24"/>
        </w:rPr>
        <w:t>О</w:t>
      </w:r>
      <w:r w:rsidRPr="00ED447D">
        <w:rPr>
          <w:rFonts w:ascii="Times New Roman" w:eastAsia="Times New Roman" w:hAnsi="Times New Roman"/>
          <w:b/>
          <w:i/>
          <w:sz w:val="24"/>
          <w:szCs w:val="24"/>
        </w:rPr>
        <w:t>блигации 001Р-03 - биржевые облигации с обеспечением неконвертируемые процентные бездокументарные серии 001Р-03, регистрационный номер выпуска</w:t>
      </w:r>
      <w:r w:rsidR="007468C9" w:rsidRPr="00ED447D">
        <w:rPr>
          <w:rFonts w:ascii="Times New Roman" w:eastAsia="Times New Roman" w:hAnsi="Times New Roman"/>
          <w:b/>
          <w:i/>
          <w:sz w:val="24"/>
          <w:szCs w:val="24"/>
        </w:rPr>
        <w:t xml:space="preserve"> ценных бумаг</w:t>
      </w:r>
      <w:r w:rsidR="007468C9" w:rsidRPr="00ED447D">
        <w:rPr>
          <w:b/>
          <w:i/>
        </w:rPr>
        <w:t xml:space="preserve"> </w:t>
      </w:r>
      <w:r w:rsidR="007468C9" w:rsidRPr="00ED447D">
        <w:rPr>
          <w:rFonts w:ascii="Times New Roman" w:eastAsia="Times New Roman" w:hAnsi="Times New Roman"/>
          <w:b/>
          <w:i/>
          <w:sz w:val="24"/>
          <w:szCs w:val="24"/>
        </w:rPr>
        <w:t>и дата его регистрации</w:t>
      </w:r>
      <w:r w:rsidRPr="00ED447D">
        <w:rPr>
          <w:rFonts w:ascii="Times New Roman" w:eastAsia="Times New Roman" w:hAnsi="Times New Roman"/>
          <w:b/>
          <w:i/>
          <w:sz w:val="24"/>
          <w:szCs w:val="24"/>
        </w:rPr>
        <w:t>: 4B02-03-00590-R-001P от 14.10.2021, международный код (номер) идентификации ценных бумаг (ISIN): RU000A104ZK2,</w:t>
      </w:r>
      <w:r w:rsidR="00844141" w:rsidRPr="00ED447D">
        <w:rPr>
          <w:b/>
          <w:i/>
        </w:rPr>
        <w:t xml:space="preserve"> </w:t>
      </w:r>
      <w:r w:rsidR="00844141" w:rsidRPr="00ED447D">
        <w:rPr>
          <w:rFonts w:ascii="Times New Roman" w:eastAsia="Times New Roman" w:hAnsi="Times New Roman"/>
          <w:b/>
          <w:i/>
          <w:sz w:val="24"/>
          <w:szCs w:val="24"/>
        </w:rPr>
        <w:t xml:space="preserve">международный код классификации финансовых инструментов (CFI): DBFGFB, </w:t>
      </w:r>
      <w:r w:rsidRPr="00ED447D">
        <w:rPr>
          <w:rFonts w:ascii="Times New Roman" w:eastAsia="Times New Roman" w:hAnsi="Times New Roman"/>
          <w:b/>
          <w:i/>
          <w:sz w:val="24"/>
          <w:szCs w:val="24"/>
        </w:rPr>
        <w:t xml:space="preserve"> </w:t>
      </w:r>
      <w:r w:rsidR="00A41DD0" w:rsidRPr="00ED447D">
        <w:rPr>
          <w:rFonts w:ascii="Times New Roman" w:eastAsia="Times New Roman" w:hAnsi="Times New Roman"/>
          <w:b/>
          <w:i/>
          <w:sz w:val="24"/>
          <w:szCs w:val="24"/>
        </w:rPr>
        <w:t>размещённые</w:t>
      </w:r>
      <w:r w:rsidRPr="00ED447D">
        <w:rPr>
          <w:rFonts w:ascii="Times New Roman" w:eastAsia="Times New Roman" w:hAnsi="Times New Roman"/>
          <w:b/>
          <w:i/>
          <w:sz w:val="24"/>
          <w:szCs w:val="24"/>
        </w:rPr>
        <w:t xml:space="preserve"> </w:t>
      </w:r>
      <w:r w:rsidR="000906B9" w:rsidRPr="00ED447D">
        <w:rPr>
          <w:rFonts w:ascii="Times New Roman" w:eastAsia="Times New Roman" w:hAnsi="Times New Roman"/>
          <w:b/>
          <w:i/>
          <w:sz w:val="24"/>
          <w:szCs w:val="24"/>
        </w:rPr>
        <w:t xml:space="preserve">Эмитентом </w:t>
      </w:r>
      <w:r w:rsidRPr="00ED447D">
        <w:rPr>
          <w:rFonts w:ascii="Times New Roman" w:eastAsia="Times New Roman" w:hAnsi="Times New Roman"/>
          <w:b/>
          <w:i/>
          <w:sz w:val="24"/>
          <w:szCs w:val="24"/>
        </w:rPr>
        <w:t>по открытой подписке в рамках Программы биржевых облигаций серии 001Р, имеющей регистрационный номер 4-00590-R-001P-02E от 26.03.2021.</w:t>
      </w:r>
      <w:bookmarkEnd w:id="56"/>
      <w:r w:rsidRPr="00ED447D">
        <w:rPr>
          <w:rFonts w:ascii="Times New Roman" w:eastAsia="Times New Roman" w:hAnsi="Times New Roman"/>
          <w:b/>
          <w:i/>
          <w:sz w:val="24"/>
          <w:szCs w:val="24"/>
        </w:rPr>
        <w:t xml:space="preserve"> </w:t>
      </w:r>
    </w:p>
    <w:p w14:paraId="460C3736" w14:textId="545E8B1A" w:rsidR="007468C9" w:rsidRPr="00ED447D" w:rsidRDefault="007468C9" w:rsidP="0045509D">
      <w:pPr>
        <w:widowControl w:val="0"/>
        <w:autoSpaceDE w:val="0"/>
        <w:autoSpaceDN w:val="0"/>
        <w:adjustRightInd w:val="0"/>
        <w:spacing w:before="20" w:after="40" w:line="240" w:lineRule="auto"/>
        <w:jc w:val="both"/>
        <w:rPr>
          <w:rFonts w:ascii="Times New Roman" w:eastAsia="Times New Roman" w:hAnsi="Times New Roman"/>
          <w:b/>
          <w:i/>
          <w:sz w:val="24"/>
          <w:szCs w:val="24"/>
        </w:rPr>
      </w:pPr>
      <w:r w:rsidRPr="00ED447D">
        <w:rPr>
          <w:rFonts w:ascii="Times New Roman" w:eastAsia="Times New Roman" w:hAnsi="Times New Roman"/>
          <w:b/>
          <w:i/>
          <w:sz w:val="24"/>
          <w:szCs w:val="24"/>
        </w:rPr>
        <w:t xml:space="preserve">5) </w:t>
      </w:r>
      <w:bookmarkStart w:id="57" w:name="_Hlk144810267"/>
      <w:r w:rsidRPr="00ED447D">
        <w:rPr>
          <w:rFonts w:ascii="Times New Roman" w:eastAsia="Times New Roman" w:hAnsi="Times New Roman"/>
          <w:b/>
          <w:i/>
          <w:sz w:val="24"/>
          <w:szCs w:val="24"/>
        </w:rPr>
        <w:t xml:space="preserve">Биржевые </w:t>
      </w:r>
      <w:r w:rsidR="00511E4C">
        <w:rPr>
          <w:rFonts w:ascii="Times New Roman" w:eastAsia="Times New Roman" w:hAnsi="Times New Roman"/>
          <w:b/>
          <w:i/>
          <w:sz w:val="24"/>
          <w:szCs w:val="24"/>
        </w:rPr>
        <w:t>О</w:t>
      </w:r>
      <w:r w:rsidRPr="00ED447D">
        <w:rPr>
          <w:rFonts w:ascii="Times New Roman" w:eastAsia="Times New Roman" w:hAnsi="Times New Roman"/>
          <w:b/>
          <w:i/>
          <w:sz w:val="24"/>
          <w:szCs w:val="24"/>
        </w:rPr>
        <w:t>блигации 001Р-04</w:t>
      </w:r>
      <w:bookmarkEnd w:id="57"/>
      <w:r w:rsidRPr="00ED447D">
        <w:rPr>
          <w:rFonts w:ascii="Times New Roman" w:eastAsia="Times New Roman" w:hAnsi="Times New Roman"/>
          <w:b/>
          <w:i/>
          <w:sz w:val="24"/>
          <w:szCs w:val="24"/>
        </w:rPr>
        <w:t xml:space="preserve"> - биржевые облигации с обеспечением неконвертируемые процентные бездокументарные серии 001Р-04, регистрационный номер выпуска ценных бумаг</w:t>
      </w:r>
      <w:r w:rsidRPr="00ED447D">
        <w:rPr>
          <w:b/>
          <w:i/>
        </w:rPr>
        <w:t xml:space="preserve"> </w:t>
      </w:r>
      <w:r w:rsidRPr="00ED447D">
        <w:rPr>
          <w:rFonts w:ascii="Times New Roman" w:eastAsia="Times New Roman" w:hAnsi="Times New Roman"/>
          <w:b/>
          <w:i/>
          <w:sz w:val="24"/>
          <w:szCs w:val="24"/>
        </w:rPr>
        <w:t xml:space="preserve">и дата его регистрации: 4B02-04-00590-R-001P от 14.12.2022, международный код (номер) идентификации ценных бумаг (ISIN): RU000A106540, </w:t>
      </w:r>
      <w:r w:rsidR="00844141" w:rsidRPr="00ED447D">
        <w:rPr>
          <w:rFonts w:ascii="Times New Roman" w:eastAsia="Times New Roman" w:hAnsi="Times New Roman"/>
          <w:b/>
          <w:i/>
          <w:sz w:val="24"/>
          <w:szCs w:val="24"/>
        </w:rPr>
        <w:t xml:space="preserve">международный код классификации финансовых инструментов (CFI): DBVGFB, </w:t>
      </w:r>
      <w:r w:rsidR="00A41DD0" w:rsidRPr="00ED447D">
        <w:rPr>
          <w:rFonts w:ascii="Times New Roman" w:eastAsia="Times New Roman" w:hAnsi="Times New Roman"/>
          <w:b/>
          <w:i/>
          <w:sz w:val="24"/>
          <w:szCs w:val="24"/>
        </w:rPr>
        <w:t>размещённые</w:t>
      </w:r>
      <w:r w:rsidRPr="00ED447D">
        <w:rPr>
          <w:rFonts w:ascii="Times New Roman" w:eastAsia="Times New Roman" w:hAnsi="Times New Roman"/>
          <w:b/>
          <w:i/>
          <w:sz w:val="24"/>
          <w:szCs w:val="24"/>
        </w:rPr>
        <w:t xml:space="preserve"> </w:t>
      </w:r>
      <w:r w:rsidR="000906B9" w:rsidRPr="00ED447D">
        <w:rPr>
          <w:rFonts w:ascii="Times New Roman" w:eastAsia="Times New Roman" w:hAnsi="Times New Roman"/>
          <w:b/>
          <w:i/>
          <w:sz w:val="24"/>
          <w:szCs w:val="24"/>
        </w:rPr>
        <w:t xml:space="preserve">Эмитентом </w:t>
      </w:r>
      <w:r w:rsidRPr="00ED447D">
        <w:rPr>
          <w:rFonts w:ascii="Times New Roman" w:eastAsia="Times New Roman" w:hAnsi="Times New Roman"/>
          <w:b/>
          <w:i/>
          <w:sz w:val="24"/>
          <w:szCs w:val="24"/>
        </w:rPr>
        <w:t>по открытой подписке в рамках Программы биржевых облигаций серии 001Р, имеющей регистрационный номер 4-00590-R-001P-02E от 26.03.2021.</w:t>
      </w:r>
    </w:p>
    <w:p w14:paraId="3EA4B51E" w14:textId="39F8B8DA" w:rsidR="00316020" w:rsidRDefault="00316020" w:rsidP="0045509D">
      <w:pPr>
        <w:widowControl w:val="0"/>
        <w:autoSpaceDE w:val="0"/>
        <w:autoSpaceDN w:val="0"/>
        <w:adjustRightInd w:val="0"/>
        <w:spacing w:before="20" w:after="40" w:line="240" w:lineRule="auto"/>
        <w:jc w:val="both"/>
        <w:rPr>
          <w:rFonts w:ascii="Times New Roman" w:eastAsia="Times New Roman" w:hAnsi="Times New Roman"/>
          <w:b/>
          <w:i/>
          <w:sz w:val="24"/>
          <w:szCs w:val="24"/>
        </w:rPr>
      </w:pPr>
      <w:r w:rsidRPr="00ED447D">
        <w:rPr>
          <w:rFonts w:ascii="Times New Roman" w:eastAsia="Times New Roman" w:hAnsi="Times New Roman"/>
          <w:b/>
          <w:i/>
          <w:sz w:val="24"/>
          <w:szCs w:val="24"/>
        </w:rPr>
        <w:t xml:space="preserve">6) Биржевые </w:t>
      </w:r>
      <w:r w:rsidR="00511E4C">
        <w:rPr>
          <w:rFonts w:ascii="Times New Roman" w:eastAsia="Times New Roman" w:hAnsi="Times New Roman"/>
          <w:b/>
          <w:i/>
          <w:sz w:val="24"/>
          <w:szCs w:val="24"/>
        </w:rPr>
        <w:t>О</w:t>
      </w:r>
      <w:r w:rsidRPr="00ED447D">
        <w:rPr>
          <w:rFonts w:ascii="Times New Roman" w:eastAsia="Times New Roman" w:hAnsi="Times New Roman"/>
          <w:b/>
          <w:i/>
          <w:sz w:val="24"/>
          <w:szCs w:val="24"/>
        </w:rPr>
        <w:t xml:space="preserve">блигации 001Р-05 - биржевые облигации с обеспечением неконвертируемые процентные бездокументарные серии 001Р-05, регистрационный </w:t>
      </w:r>
      <w:r w:rsidRPr="00ED447D">
        <w:rPr>
          <w:rFonts w:ascii="Times New Roman" w:eastAsia="Times New Roman" w:hAnsi="Times New Roman"/>
          <w:b/>
          <w:i/>
          <w:sz w:val="24"/>
          <w:szCs w:val="24"/>
        </w:rPr>
        <w:lastRenderedPageBreak/>
        <w:t xml:space="preserve">номер выпуска ценных бумаг и дата его регистрации: 4B02-05-00590-R-001P от </w:t>
      </w:r>
      <w:r w:rsidR="00D27A39" w:rsidRPr="00ED447D">
        <w:rPr>
          <w:rFonts w:ascii="Times New Roman" w:eastAsia="Times New Roman" w:hAnsi="Times New Roman"/>
          <w:b/>
          <w:i/>
          <w:sz w:val="24"/>
          <w:szCs w:val="24"/>
        </w:rPr>
        <w:t>19.07.2024</w:t>
      </w:r>
      <w:r w:rsidRPr="00ED447D">
        <w:rPr>
          <w:rFonts w:ascii="Times New Roman" w:eastAsia="Times New Roman" w:hAnsi="Times New Roman"/>
          <w:b/>
          <w:i/>
          <w:sz w:val="24"/>
          <w:szCs w:val="24"/>
        </w:rPr>
        <w:t xml:space="preserve">, международный код (номер) идентификации ценных бумаг (ISIN): </w:t>
      </w:r>
      <w:r w:rsidR="00A41DD0" w:rsidRPr="00ED447D">
        <w:rPr>
          <w:rFonts w:ascii="Times New Roman" w:eastAsia="Times New Roman" w:hAnsi="Times New Roman"/>
          <w:b/>
          <w:i/>
          <w:sz w:val="24"/>
          <w:szCs w:val="24"/>
        </w:rPr>
        <w:t>RU000A109908</w:t>
      </w:r>
      <w:r w:rsidRPr="00ED447D">
        <w:rPr>
          <w:rFonts w:ascii="Times New Roman" w:eastAsia="Times New Roman" w:hAnsi="Times New Roman"/>
          <w:b/>
          <w:i/>
          <w:sz w:val="24"/>
          <w:szCs w:val="24"/>
        </w:rPr>
        <w:t>,</w:t>
      </w:r>
      <w:r w:rsidR="00844141" w:rsidRPr="00ED447D">
        <w:rPr>
          <w:b/>
          <w:i/>
        </w:rPr>
        <w:t xml:space="preserve"> </w:t>
      </w:r>
      <w:r w:rsidR="00844141" w:rsidRPr="00ED447D">
        <w:rPr>
          <w:rFonts w:ascii="Times New Roman" w:eastAsia="Times New Roman" w:hAnsi="Times New Roman"/>
          <w:b/>
          <w:i/>
          <w:sz w:val="24"/>
          <w:szCs w:val="24"/>
        </w:rPr>
        <w:t xml:space="preserve">международный код классификации финансовых инструментов (CFI): DBVGFB, </w:t>
      </w:r>
      <w:r w:rsidRPr="00ED447D">
        <w:rPr>
          <w:rFonts w:ascii="Times New Roman" w:eastAsia="Times New Roman" w:hAnsi="Times New Roman"/>
          <w:b/>
          <w:i/>
          <w:sz w:val="24"/>
          <w:szCs w:val="24"/>
        </w:rPr>
        <w:t xml:space="preserve"> </w:t>
      </w:r>
      <w:r w:rsidR="00A41DD0" w:rsidRPr="00ED447D">
        <w:rPr>
          <w:rFonts w:ascii="Times New Roman" w:eastAsia="Times New Roman" w:hAnsi="Times New Roman"/>
          <w:b/>
          <w:i/>
          <w:sz w:val="24"/>
          <w:szCs w:val="24"/>
        </w:rPr>
        <w:t>размещённые</w:t>
      </w:r>
      <w:r w:rsidRPr="00ED447D">
        <w:rPr>
          <w:rFonts w:ascii="Times New Roman" w:eastAsia="Times New Roman" w:hAnsi="Times New Roman"/>
          <w:b/>
          <w:i/>
          <w:sz w:val="24"/>
          <w:szCs w:val="24"/>
        </w:rPr>
        <w:t xml:space="preserve"> Эмитентом по открытой подписке в рамках Программы биржевых облигаций серии 001Р, имеющей регистрационный номер 4-00590-R-001P-02E от 26.03.2021.</w:t>
      </w:r>
    </w:p>
    <w:p w14:paraId="4BB36139" w14:textId="35045B03" w:rsidR="0045509D" w:rsidRPr="00ED447D" w:rsidRDefault="00D5182A" w:rsidP="0045509D">
      <w:pPr>
        <w:widowControl w:val="0"/>
        <w:autoSpaceDE w:val="0"/>
        <w:autoSpaceDN w:val="0"/>
        <w:adjustRightInd w:val="0"/>
        <w:spacing w:before="20" w:after="40" w:line="240" w:lineRule="auto"/>
        <w:jc w:val="both"/>
        <w:rPr>
          <w:rFonts w:ascii="Times New Roman" w:eastAsia="Times New Roman" w:hAnsi="Times New Roman"/>
          <w:b/>
          <w:i/>
          <w:sz w:val="24"/>
          <w:szCs w:val="24"/>
        </w:rPr>
      </w:pPr>
      <w:r>
        <w:rPr>
          <w:rFonts w:ascii="Times New Roman" w:eastAsia="Times New Roman" w:hAnsi="Times New Roman"/>
          <w:b/>
          <w:i/>
          <w:sz w:val="24"/>
          <w:szCs w:val="24"/>
        </w:rPr>
        <w:t>7</w:t>
      </w:r>
      <w:r w:rsidR="0045509D" w:rsidRPr="00ED447D">
        <w:rPr>
          <w:rFonts w:ascii="Times New Roman" w:eastAsia="Times New Roman" w:hAnsi="Times New Roman"/>
          <w:b/>
          <w:i/>
          <w:sz w:val="24"/>
          <w:szCs w:val="24"/>
        </w:rPr>
        <w:t xml:space="preserve">) Группа </w:t>
      </w:r>
      <w:proofErr w:type="spellStart"/>
      <w:r w:rsidR="0045509D" w:rsidRPr="00ED447D">
        <w:rPr>
          <w:rFonts w:ascii="Times New Roman" w:eastAsia="Times New Roman" w:hAnsi="Times New Roman"/>
          <w:b/>
          <w:i/>
          <w:sz w:val="24"/>
          <w:szCs w:val="24"/>
        </w:rPr>
        <w:t>М.Видео</w:t>
      </w:r>
      <w:proofErr w:type="spellEnd"/>
      <w:r w:rsidR="0045509D" w:rsidRPr="00ED447D">
        <w:rPr>
          <w:rFonts w:ascii="Times New Roman" w:eastAsia="Times New Roman" w:hAnsi="Times New Roman"/>
          <w:b/>
          <w:i/>
          <w:sz w:val="24"/>
          <w:szCs w:val="24"/>
        </w:rPr>
        <w:t>-Эльдорадо - совместно ПАО «</w:t>
      </w:r>
      <w:proofErr w:type="gramStart"/>
      <w:r w:rsidR="0045509D" w:rsidRPr="00ED447D">
        <w:rPr>
          <w:rFonts w:ascii="Times New Roman" w:eastAsia="Times New Roman" w:hAnsi="Times New Roman"/>
          <w:b/>
          <w:i/>
          <w:sz w:val="24"/>
          <w:szCs w:val="24"/>
        </w:rPr>
        <w:t>М.видео</w:t>
      </w:r>
      <w:proofErr w:type="gramEnd"/>
      <w:r w:rsidR="0045509D" w:rsidRPr="00ED447D">
        <w:rPr>
          <w:rFonts w:ascii="Times New Roman" w:eastAsia="Times New Roman" w:hAnsi="Times New Roman"/>
          <w:b/>
          <w:i/>
          <w:sz w:val="24"/>
          <w:szCs w:val="24"/>
        </w:rPr>
        <w:t>» (ОГРН 5067746789248, ИНН 7707602010), Поручитель и иные подконтрольные ПАО «М.видео» организации.</w:t>
      </w:r>
    </w:p>
    <w:p w14:paraId="3BA5B720" w14:textId="0324465B" w:rsidR="0045509D" w:rsidRPr="00ED447D" w:rsidRDefault="00D5182A" w:rsidP="0045509D">
      <w:pPr>
        <w:widowControl w:val="0"/>
        <w:autoSpaceDE w:val="0"/>
        <w:autoSpaceDN w:val="0"/>
        <w:adjustRightInd w:val="0"/>
        <w:spacing w:before="20" w:after="40" w:line="240" w:lineRule="auto"/>
        <w:jc w:val="both"/>
        <w:rPr>
          <w:rFonts w:ascii="Times New Roman" w:eastAsia="Times New Roman" w:hAnsi="Times New Roman"/>
          <w:b/>
          <w:i/>
          <w:sz w:val="24"/>
          <w:szCs w:val="24"/>
        </w:rPr>
      </w:pPr>
      <w:r>
        <w:rPr>
          <w:rFonts w:ascii="Times New Roman" w:eastAsia="Times New Roman" w:hAnsi="Times New Roman"/>
          <w:b/>
          <w:i/>
          <w:sz w:val="24"/>
          <w:szCs w:val="24"/>
        </w:rPr>
        <w:t>8</w:t>
      </w:r>
      <w:r w:rsidR="0045509D" w:rsidRPr="00ED447D">
        <w:rPr>
          <w:rFonts w:ascii="Times New Roman" w:eastAsia="Times New Roman" w:hAnsi="Times New Roman"/>
          <w:b/>
          <w:i/>
          <w:sz w:val="24"/>
          <w:szCs w:val="24"/>
        </w:rPr>
        <w:t>) Группа Поручителя</w:t>
      </w:r>
      <w:r w:rsidR="0045509D" w:rsidRPr="00ED447D">
        <w:rPr>
          <w:rFonts w:ascii="Times New Roman" w:eastAsia="Times New Roman" w:hAnsi="Times New Roman"/>
          <w:i/>
          <w:sz w:val="24"/>
          <w:szCs w:val="24"/>
        </w:rPr>
        <w:t xml:space="preserve"> </w:t>
      </w:r>
      <w:r w:rsidR="0045509D" w:rsidRPr="00ED447D">
        <w:rPr>
          <w:rFonts w:ascii="Times New Roman" w:eastAsia="Times New Roman" w:hAnsi="Times New Roman"/>
          <w:b/>
          <w:i/>
          <w:sz w:val="24"/>
          <w:szCs w:val="24"/>
        </w:rPr>
        <w:t xml:space="preserve">- совместно Поручитель и подконтрольные </w:t>
      </w:r>
      <w:r w:rsidR="00EE0FF8" w:rsidRPr="00ED447D">
        <w:rPr>
          <w:rFonts w:ascii="Times New Roman" w:eastAsia="Times New Roman" w:hAnsi="Times New Roman"/>
          <w:b/>
          <w:i/>
          <w:sz w:val="24"/>
          <w:szCs w:val="24"/>
        </w:rPr>
        <w:t>П</w:t>
      </w:r>
      <w:r w:rsidR="0045509D" w:rsidRPr="00ED447D">
        <w:rPr>
          <w:rFonts w:ascii="Times New Roman" w:eastAsia="Times New Roman" w:hAnsi="Times New Roman"/>
          <w:b/>
          <w:i/>
          <w:sz w:val="24"/>
          <w:szCs w:val="24"/>
        </w:rPr>
        <w:t>оручителю организации.</w:t>
      </w:r>
    </w:p>
    <w:p w14:paraId="5F6F2449" w14:textId="02D1D80B" w:rsidR="0045509D" w:rsidRPr="00ED447D" w:rsidRDefault="00D5182A" w:rsidP="0045509D">
      <w:pPr>
        <w:widowControl w:val="0"/>
        <w:autoSpaceDE w:val="0"/>
        <w:autoSpaceDN w:val="0"/>
        <w:adjustRightInd w:val="0"/>
        <w:spacing w:before="20" w:after="40" w:line="240" w:lineRule="auto"/>
        <w:jc w:val="both"/>
        <w:rPr>
          <w:rFonts w:ascii="Times New Roman" w:eastAsia="Times New Roman" w:hAnsi="Times New Roman"/>
          <w:i/>
          <w:sz w:val="24"/>
          <w:szCs w:val="24"/>
        </w:rPr>
      </w:pPr>
      <w:r>
        <w:rPr>
          <w:rFonts w:ascii="Times New Roman" w:eastAsia="Times New Roman" w:hAnsi="Times New Roman"/>
          <w:b/>
          <w:i/>
          <w:sz w:val="24"/>
          <w:szCs w:val="24"/>
        </w:rPr>
        <w:t>9</w:t>
      </w:r>
      <w:r w:rsidR="0045509D" w:rsidRPr="00ED447D">
        <w:rPr>
          <w:rFonts w:ascii="Times New Roman" w:eastAsia="Times New Roman" w:hAnsi="Times New Roman"/>
          <w:b/>
          <w:i/>
          <w:sz w:val="24"/>
          <w:szCs w:val="24"/>
        </w:rPr>
        <w:t xml:space="preserve">) </w:t>
      </w:r>
      <w:r w:rsidR="00D07EB5">
        <w:rPr>
          <w:rFonts w:ascii="Times New Roman" w:eastAsia="Times New Roman" w:hAnsi="Times New Roman"/>
          <w:b/>
          <w:i/>
          <w:sz w:val="24"/>
          <w:szCs w:val="24"/>
        </w:rPr>
        <w:t>О</w:t>
      </w:r>
      <w:r w:rsidR="00A41DD0" w:rsidRPr="00ED447D">
        <w:rPr>
          <w:rFonts w:ascii="Times New Roman" w:eastAsia="Times New Roman" w:hAnsi="Times New Roman"/>
          <w:b/>
          <w:i/>
          <w:sz w:val="24"/>
          <w:szCs w:val="24"/>
        </w:rPr>
        <w:t>тчёт</w:t>
      </w:r>
      <w:r w:rsidR="0045509D" w:rsidRPr="00ED447D">
        <w:rPr>
          <w:rFonts w:ascii="Times New Roman" w:eastAsia="Times New Roman" w:hAnsi="Times New Roman"/>
          <w:b/>
          <w:i/>
          <w:sz w:val="24"/>
          <w:szCs w:val="24"/>
        </w:rPr>
        <w:t xml:space="preserve"> Поручителя</w:t>
      </w:r>
      <w:r w:rsidR="0045509D" w:rsidRPr="00ED447D">
        <w:rPr>
          <w:rFonts w:ascii="Times New Roman" w:eastAsia="Times New Roman" w:hAnsi="Times New Roman"/>
          <w:i/>
          <w:sz w:val="24"/>
          <w:szCs w:val="24"/>
        </w:rPr>
        <w:t xml:space="preserve"> </w:t>
      </w:r>
      <w:r w:rsidR="0045509D" w:rsidRPr="00ED447D">
        <w:rPr>
          <w:rFonts w:ascii="Times New Roman" w:eastAsia="Times New Roman" w:hAnsi="Times New Roman"/>
          <w:b/>
          <w:i/>
          <w:sz w:val="24"/>
          <w:szCs w:val="24"/>
        </w:rPr>
        <w:t xml:space="preserve">– </w:t>
      </w:r>
      <w:r w:rsidR="00922E22" w:rsidRPr="00ED447D">
        <w:rPr>
          <w:rFonts w:ascii="Times New Roman" w:eastAsia="Times New Roman" w:hAnsi="Times New Roman"/>
          <w:b/>
          <w:i/>
          <w:sz w:val="24"/>
          <w:szCs w:val="24"/>
        </w:rPr>
        <w:t xml:space="preserve">Приложение №1 к </w:t>
      </w:r>
      <w:r w:rsidR="0045509D" w:rsidRPr="00ED447D">
        <w:rPr>
          <w:rFonts w:ascii="Times New Roman" w:eastAsia="Times New Roman" w:hAnsi="Times New Roman"/>
          <w:b/>
          <w:i/>
          <w:sz w:val="24"/>
          <w:szCs w:val="24"/>
        </w:rPr>
        <w:t>настоящ</w:t>
      </w:r>
      <w:r w:rsidR="00922E22" w:rsidRPr="00ED447D">
        <w:rPr>
          <w:rFonts w:ascii="Times New Roman" w:eastAsia="Times New Roman" w:hAnsi="Times New Roman"/>
          <w:b/>
          <w:i/>
          <w:sz w:val="24"/>
          <w:szCs w:val="24"/>
        </w:rPr>
        <w:t>ему</w:t>
      </w:r>
      <w:r w:rsidR="0045509D" w:rsidRPr="00ED447D">
        <w:rPr>
          <w:rFonts w:ascii="Times New Roman" w:eastAsia="Times New Roman" w:hAnsi="Times New Roman"/>
          <w:b/>
          <w:i/>
          <w:sz w:val="24"/>
          <w:szCs w:val="24"/>
        </w:rPr>
        <w:t xml:space="preserve"> </w:t>
      </w:r>
      <w:r w:rsidR="00A41DD0" w:rsidRPr="00ED447D">
        <w:rPr>
          <w:rFonts w:ascii="Times New Roman" w:eastAsia="Times New Roman" w:hAnsi="Times New Roman"/>
          <w:b/>
          <w:i/>
          <w:sz w:val="24"/>
          <w:szCs w:val="24"/>
        </w:rPr>
        <w:t>Отчёту</w:t>
      </w:r>
      <w:r w:rsidR="00922E22" w:rsidRPr="00ED447D">
        <w:rPr>
          <w:rFonts w:ascii="Times New Roman" w:eastAsia="Times New Roman" w:hAnsi="Times New Roman"/>
          <w:b/>
          <w:i/>
          <w:sz w:val="24"/>
          <w:szCs w:val="24"/>
        </w:rPr>
        <w:t xml:space="preserve"> </w:t>
      </w:r>
      <w:r w:rsidR="0002682B">
        <w:rPr>
          <w:rFonts w:ascii="Times New Roman" w:eastAsia="Times New Roman" w:hAnsi="Times New Roman"/>
          <w:b/>
          <w:i/>
          <w:sz w:val="24"/>
          <w:szCs w:val="24"/>
        </w:rPr>
        <w:t>Э</w:t>
      </w:r>
      <w:r w:rsidR="00922E22" w:rsidRPr="00ED447D">
        <w:rPr>
          <w:rFonts w:ascii="Times New Roman" w:eastAsia="Times New Roman" w:hAnsi="Times New Roman"/>
          <w:b/>
          <w:i/>
          <w:sz w:val="24"/>
          <w:szCs w:val="24"/>
        </w:rPr>
        <w:t>митента</w:t>
      </w:r>
      <w:r w:rsidR="0045509D" w:rsidRPr="00ED447D">
        <w:rPr>
          <w:rFonts w:ascii="Times New Roman" w:eastAsia="Times New Roman" w:hAnsi="Times New Roman"/>
          <w:b/>
          <w:i/>
          <w:sz w:val="24"/>
          <w:szCs w:val="24"/>
        </w:rPr>
        <w:t>, содержащ</w:t>
      </w:r>
      <w:r w:rsidR="00720D56" w:rsidRPr="00ED447D">
        <w:rPr>
          <w:rFonts w:ascii="Times New Roman" w:eastAsia="Times New Roman" w:hAnsi="Times New Roman"/>
          <w:b/>
          <w:i/>
          <w:sz w:val="24"/>
          <w:szCs w:val="24"/>
        </w:rPr>
        <w:t>ее</w:t>
      </w:r>
      <w:r w:rsidR="0045509D" w:rsidRPr="00ED447D">
        <w:rPr>
          <w:rFonts w:ascii="Times New Roman" w:eastAsia="Times New Roman" w:hAnsi="Times New Roman"/>
          <w:b/>
          <w:i/>
          <w:sz w:val="24"/>
          <w:szCs w:val="24"/>
        </w:rPr>
        <w:t xml:space="preserve"> сведения о Поручителе, предоставившем обеспечение по облигациям Эмитента с обеспечением, в </w:t>
      </w:r>
      <w:r w:rsidR="00A41DD0" w:rsidRPr="00ED447D">
        <w:rPr>
          <w:rFonts w:ascii="Times New Roman" w:eastAsia="Times New Roman" w:hAnsi="Times New Roman"/>
          <w:b/>
          <w:i/>
          <w:sz w:val="24"/>
          <w:szCs w:val="24"/>
        </w:rPr>
        <w:t>объёме</w:t>
      </w:r>
      <w:r w:rsidR="0045509D" w:rsidRPr="00ED447D">
        <w:rPr>
          <w:rFonts w:ascii="Times New Roman" w:eastAsia="Times New Roman" w:hAnsi="Times New Roman"/>
          <w:b/>
          <w:i/>
          <w:sz w:val="24"/>
          <w:szCs w:val="24"/>
        </w:rPr>
        <w:t>, предусмотренном частью II Приложения 3 к Положению Банка России от 27.03.2020 N 714-П "О раскрытии информации эмитентами эмиссионных ценных бумаг", составлен</w:t>
      </w:r>
      <w:r w:rsidR="00FF4A11" w:rsidRPr="00ED447D">
        <w:rPr>
          <w:rFonts w:ascii="Times New Roman" w:eastAsia="Times New Roman" w:hAnsi="Times New Roman"/>
          <w:b/>
          <w:i/>
          <w:sz w:val="24"/>
          <w:szCs w:val="24"/>
        </w:rPr>
        <w:t>ное</w:t>
      </w:r>
      <w:r w:rsidR="0045509D" w:rsidRPr="00ED447D">
        <w:rPr>
          <w:rFonts w:ascii="Times New Roman" w:eastAsia="Times New Roman" w:hAnsi="Times New Roman"/>
          <w:b/>
          <w:i/>
          <w:sz w:val="24"/>
          <w:szCs w:val="24"/>
        </w:rPr>
        <w:t xml:space="preserve"> за </w:t>
      </w:r>
      <w:r w:rsidR="00E23D44" w:rsidRPr="00ED447D">
        <w:rPr>
          <w:rFonts w:ascii="Times New Roman" w:eastAsia="Times New Roman" w:hAnsi="Times New Roman"/>
          <w:b/>
          <w:i/>
          <w:sz w:val="24"/>
          <w:szCs w:val="24"/>
        </w:rPr>
        <w:t>6</w:t>
      </w:r>
      <w:r w:rsidR="0045509D" w:rsidRPr="00ED447D">
        <w:rPr>
          <w:rFonts w:ascii="Times New Roman" w:eastAsia="Times New Roman" w:hAnsi="Times New Roman"/>
          <w:b/>
          <w:i/>
          <w:sz w:val="24"/>
          <w:szCs w:val="24"/>
        </w:rPr>
        <w:t xml:space="preserve"> месяцев 202</w:t>
      </w:r>
      <w:r w:rsidR="00940EB3" w:rsidRPr="00940EB3">
        <w:rPr>
          <w:rFonts w:ascii="Times New Roman" w:eastAsia="Times New Roman" w:hAnsi="Times New Roman"/>
          <w:b/>
          <w:i/>
          <w:sz w:val="24"/>
          <w:szCs w:val="24"/>
        </w:rPr>
        <w:t>4</w:t>
      </w:r>
      <w:r w:rsidR="00940EB3">
        <w:rPr>
          <w:rFonts w:ascii="Times New Roman" w:eastAsia="Times New Roman" w:hAnsi="Times New Roman"/>
          <w:b/>
          <w:i/>
          <w:sz w:val="24"/>
          <w:szCs w:val="24"/>
        </w:rPr>
        <w:t xml:space="preserve"> </w:t>
      </w:r>
      <w:r w:rsidR="0045509D" w:rsidRPr="00ED447D">
        <w:rPr>
          <w:rFonts w:ascii="Times New Roman" w:eastAsia="Times New Roman" w:hAnsi="Times New Roman"/>
          <w:b/>
          <w:i/>
          <w:sz w:val="24"/>
          <w:szCs w:val="24"/>
        </w:rPr>
        <w:t>г</w:t>
      </w:r>
      <w:r w:rsidR="00940EB3">
        <w:rPr>
          <w:rFonts w:ascii="Times New Roman" w:eastAsia="Times New Roman" w:hAnsi="Times New Roman"/>
          <w:b/>
          <w:i/>
          <w:sz w:val="24"/>
          <w:szCs w:val="24"/>
        </w:rPr>
        <w:t>ода</w:t>
      </w:r>
      <w:r w:rsidR="0045509D" w:rsidRPr="00ED447D">
        <w:rPr>
          <w:rFonts w:ascii="Times New Roman" w:eastAsia="Times New Roman" w:hAnsi="Times New Roman"/>
          <w:b/>
          <w:i/>
          <w:sz w:val="24"/>
          <w:szCs w:val="24"/>
        </w:rPr>
        <w:t>.</w:t>
      </w:r>
    </w:p>
    <w:p w14:paraId="2A4D7937" w14:textId="460EAD18" w:rsidR="00F12C43" w:rsidRPr="00ED447D" w:rsidRDefault="00713F07" w:rsidP="00F12C43">
      <w:pPr>
        <w:widowControl w:val="0"/>
        <w:autoSpaceDE w:val="0"/>
        <w:autoSpaceDN w:val="0"/>
        <w:adjustRightInd w:val="0"/>
        <w:spacing w:before="20" w:after="40" w:line="240" w:lineRule="auto"/>
        <w:jc w:val="both"/>
        <w:rPr>
          <w:rFonts w:ascii="Times New Roman" w:eastAsia="Times New Roman" w:hAnsi="Times New Roman"/>
          <w:b/>
          <w:i/>
          <w:sz w:val="24"/>
          <w:szCs w:val="24"/>
        </w:rPr>
      </w:pPr>
      <w:r w:rsidRPr="00ED447D">
        <w:rPr>
          <w:rFonts w:ascii="Times New Roman" w:eastAsia="Times New Roman" w:hAnsi="Times New Roman"/>
          <w:b/>
          <w:i/>
          <w:sz w:val="24"/>
          <w:szCs w:val="24"/>
        </w:rPr>
        <w:t>1</w:t>
      </w:r>
      <w:r w:rsidR="00D5182A">
        <w:rPr>
          <w:rFonts w:ascii="Times New Roman" w:eastAsia="Times New Roman" w:hAnsi="Times New Roman"/>
          <w:b/>
          <w:i/>
          <w:sz w:val="24"/>
          <w:szCs w:val="24"/>
        </w:rPr>
        <w:t>0</w:t>
      </w:r>
      <w:r w:rsidR="00F12C43" w:rsidRPr="00ED447D">
        <w:rPr>
          <w:rFonts w:ascii="Times New Roman" w:eastAsia="Times New Roman" w:hAnsi="Times New Roman"/>
          <w:b/>
          <w:i/>
          <w:sz w:val="24"/>
          <w:szCs w:val="24"/>
        </w:rPr>
        <w:t>)</w:t>
      </w:r>
      <w:r w:rsidR="00F12C43" w:rsidRPr="00ED447D">
        <w:rPr>
          <w:rFonts w:ascii="Times New Roman" w:eastAsia="Times New Roman" w:hAnsi="Times New Roman"/>
          <w:i/>
          <w:sz w:val="24"/>
          <w:szCs w:val="24"/>
        </w:rPr>
        <w:t xml:space="preserve"> </w:t>
      </w:r>
      <w:r w:rsidR="00A41DD0" w:rsidRPr="00ED447D">
        <w:rPr>
          <w:rFonts w:ascii="Times New Roman" w:eastAsia="Times New Roman" w:hAnsi="Times New Roman"/>
          <w:b/>
          <w:i/>
          <w:sz w:val="24"/>
          <w:szCs w:val="24"/>
        </w:rPr>
        <w:t>Отчёт</w:t>
      </w:r>
      <w:r w:rsidR="00F12C43" w:rsidRPr="00ED447D">
        <w:rPr>
          <w:rFonts w:ascii="Times New Roman" w:eastAsia="Times New Roman" w:hAnsi="Times New Roman"/>
          <w:b/>
          <w:i/>
          <w:sz w:val="24"/>
          <w:szCs w:val="24"/>
        </w:rPr>
        <w:t xml:space="preserve"> </w:t>
      </w:r>
      <w:r w:rsidR="00A170E8">
        <w:rPr>
          <w:rFonts w:ascii="Times New Roman" w:eastAsia="Times New Roman" w:hAnsi="Times New Roman"/>
          <w:b/>
          <w:i/>
          <w:sz w:val="24"/>
          <w:szCs w:val="24"/>
        </w:rPr>
        <w:t>Э</w:t>
      </w:r>
      <w:r w:rsidR="00F12C43" w:rsidRPr="00ED447D">
        <w:rPr>
          <w:rFonts w:ascii="Times New Roman" w:eastAsia="Times New Roman" w:hAnsi="Times New Roman"/>
          <w:b/>
          <w:i/>
          <w:sz w:val="24"/>
          <w:szCs w:val="24"/>
        </w:rPr>
        <w:t xml:space="preserve">митента – настоящий </w:t>
      </w:r>
      <w:r w:rsidR="00A41DD0" w:rsidRPr="00ED447D">
        <w:rPr>
          <w:rFonts w:ascii="Times New Roman" w:eastAsia="Times New Roman" w:hAnsi="Times New Roman"/>
          <w:b/>
          <w:i/>
          <w:sz w:val="24"/>
          <w:szCs w:val="24"/>
        </w:rPr>
        <w:t>отчёт</w:t>
      </w:r>
      <w:r w:rsidR="00F12C43" w:rsidRPr="00ED447D">
        <w:rPr>
          <w:rFonts w:ascii="Times New Roman" w:eastAsia="Times New Roman" w:hAnsi="Times New Roman"/>
          <w:b/>
          <w:i/>
          <w:sz w:val="24"/>
          <w:szCs w:val="24"/>
        </w:rPr>
        <w:t xml:space="preserve"> эмитента</w:t>
      </w:r>
      <w:r w:rsidR="00E57C2D" w:rsidRPr="00E57C2D">
        <w:rPr>
          <w:rFonts w:ascii="Times New Roman" w:eastAsia="Times New Roman" w:hAnsi="Times New Roman"/>
          <w:b/>
          <w:i/>
          <w:sz w:val="24"/>
          <w:szCs w:val="24"/>
        </w:rPr>
        <w:t xml:space="preserve"> эмиссионных ценных бумаг</w:t>
      </w:r>
      <w:r w:rsidR="00F12C43" w:rsidRPr="00ED447D">
        <w:rPr>
          <w:rFonts w:ascii="Times New Roman" w:eastAsia="Times New Roman" w:hAnsi="Times New Roman"/>
          <w:b/>
          <w:i/>
          <w:sz w:val="24"/>
          <w:szCs w:val="24"/>
        </w:rPr>
        <w:t xml:space="preserve"> (Общества с ограниченной ответственностью «МВ ФИНАНС»).</w:t>
      </w:r>
      <w:r w:rsidR="00F12C43" w:rsidRPr="00ED447D">
        <w:rPr>
          <w:rFonts w:eastAsia="Times New Roman"/>
          <w:b/>
          <w:i/>
        </w:rPr>
        <w:t xml:space="preserve"> </w:t>
      </w:r>
    </w:p>
    <w:p w14:paraId="10E61F0C" w14:textId="283AE818" w:rsidR="00A170E8" w:rsidRPr="00E57C2D" w:rsidRDefault="00F12C43" w:rsidP="0045509D">
      <w:pPr>
        <w:widowControl w:val="0"/>
        <w:autoSpaceDE w:val="0"/>
        <w:autoSpaceDN w:val="0"/>
        <w:adjustRightInd w:val="0"/>
        <w:spacing w:before="20" w:after="40" w:line="240" w:lineRule="auto"/>
        <w:jc w:val="both"/>
        <w:rPr>
          <w:rFonts w:ascii="Times New Roman" w:eastAsia="Times New Roman" w:hAnsi="Times New Roman"/>
          <w:b/>
          <w:i/>
          <w:sz w:val="24"/>
          <w:szCs w:val="24"/>
        </w:rPr>
      </w:pPr>
      <w:r w:rsidRPr="00ED447D">
        <w:rPr>
          <w:rFonts w:ascii="Times New Roman" w:eastAsia="Times New Roman" w:hAnsi="Times New Roman"/>
          <w:b/>
          <w:i/>
          <w:sz w:val="24"/>
          <w:szCs w:val="24"/>
        </w:rPr>
        <w:t>1</w:t>
      </w:r>
      <w:r w:rsidR="00D5182A">
        <w:rPr>
          <w:rFonts w:ascii="Times New Roman" w:eastAsia="Times New Roman" w:hAnsi="Times New Roman"/>
          <w:b/>
          <w:i/>
          <w:sz w:val="24"/>
          <w:szCs w:val="24"/>
        </w:rPr>
        <w:t>1</w:t>
      </w:r>
      <w:r w:rsidR="00013BE4" w:rsidRPr="00ED447D">
        <w:rPr>
          <w:rFonts w:ascii="Times New Roman" w:eastAsia="Times New Roman" w:hAnsi="Times New Roman"/>
          <w:b/>
          <w:i/>
          <w:sz w:val="24"/>
          <w:szCs w:val="24"/>
        </w:rPr>
        <w:t xml:space="preserve">) </w:t>
      </w:r>
      <w:r w:rsidR="00A170E8" w:rsidRPr="00A170E8">
        <w:rPr>
          <w:rFonts w:ascii="Times New Roman" w:eastAsia="Times New Roman" w:hAnsi="Times New Roman"/>
          <w:b/>
          <w:i/>
          <w:sz w:val="24"/>
          <w:szCs w:val="24"/>
        </w:rPr>
        <w:t xml:space="preserve">Отчёт </w:t>
      </w:r>
      <w:r w:rsidR="00E57C2D">
        <w:rPr>
          <w:rFonts w:ascii="Times New Roman" w:eastAsia="Times New Roman" w:hAnsi="Times New Roman"/>
          <w:b/>
          <w:i/>
          <w:sz w:val="24"/>
          <w:szCs w:val="24"/>
        </w:rPr>
        <w:t>э</w:t>
      </w:r>
      <w:r w:rsidR="00A170E8" w:rsidRPr="00A170E8">
        <w:rPr>
          <w:rFonts w:ascii="Times New Roman" w:eastAsia="Times New Roman" w:hAnsi="Times New Roman"/>
          <w:b/>
          <w:i/>
          <w:sz w:val="24"/>
          <w:szCs w:val="24"/>
        </w:rPr>
        <w:t xml:space="preserve">митента за 12 месяцев 2023 года - отчёт эмитента </w:t>
      </w:r>
      <w:r w:rsidR="00E57C2D">
        <w:rPr>
          <w:rFonts w:ascii="Times New Roman" w:eastAsia="Times New Roman" w:hAnsi="Times New Roman"/>
          <w:b/>
          <w:i/>
          <w:sz w:val="24"/>
          <w:szCs w:val="24"/>
        </w:rPr>
        <w:t xml:space="preserve">эмиссионных ценных бумаг </w:t>
      </w:r>
      <w:r w:rsidR="00A170E8" w:rsidRPr="00A170E8">
        <w:rPr>
          <w:rFonts w:ascii="Times New Roman" w:eastAsia="Times New Roman" w:hAnsi="Times New Roman"/>
          <w:b/>
          <w:i/>
          <w:sz w:val="24"/>
          <w:szCs w:val="24"/>
        </w:rPr>
        <w:t>(Общества с ограниченной ответственностью «МВ ФИНАНС»)</w:t>
      </w:r>
      <w:r w:rsidR="00A170E8" w:rsidRPr="00E57C2D">
        <w:rPr>
          <w:rFonts w:ascii="Times New Roman" w:eastAsia="Times New Roman" w:hAnsi="Times New Roman"/>
          <w:b/>
          <w:i/>
          <w:sz w:val="24"/>
          <w:szCs w:val="24"/>
        </w:rPr>
        <w:t xml:space="preserve"> </w:t>
      </w:r>
      <w:r w:rsidR="00E57C2D">
        <w:rPr>
          <w:rFonts w:ascii="Times New Roman" w:eastAsia="Times New Roman" w:hAnsi="Times New Roman"/>
          <w:b/>
          <w:i/>
          <w:sz w:val="24"/>
          <w:szCs w:val="24"/>
        </w:rPr>
        <w:t xml:space="preserve">составленный </w:t>
      </w:r>
      <w:r w:rsidR="00A170E8" w:rsidRPr="00E57C2D">
        <w:rPr>
          <w:rFonts w:ascii="Times New Roman" w:eastAsia="Times New Roman" w:hAnsi="Times New Roman"/>
          <w:b/>
          <w:i/>
          <w:sz w:val="24"/>
          <w:szCs w:val="24"/>
        </w:rPr>
        <w:t xml:space="preserve">за 12 месяцев 2023 года. </w:t>
      </w:r>
    </w:p>
    <w:p w14:paraId="6A8E9695" w14:textId="568E5A26" w:rsidR="0045509D" w:rsidRPr="00ED447D" w:rsidRDefault="00A170E8" w:rsidP="0045509D">
      <w:pPr>
        <w:widowControl w:val="0"/>
        <w:autoSpaceDE w:val="0"/>
        <w:autoSpaceDN w:val="0"/>
        <w:adjustRightInd w:val="0"/>
        <w:spacing w:before="20" w:after="40" w:line="240" w:lineRule="auto"/>
        <w:jc w:val="both"/>
        <w:rPr>
          <w:rFonts w:ascii="Times New Roman" w:eastAsia="Times New Roman" w:hAnsi="Times New Roman"/>
          <w:i/>
          <w:sz w:val="24"/>
          <w:szCs w:val="24"/>
        </w:rPr>
      </w:pPr>
      <w:r>
        <w:rPr>
          <w:rFonts w:ascii="Times New Roman" w:eastAsia="Times New Roman" w:hAnsi="Times New Roman"/>
          <w:b/>
          <w:i/>
          <w:sz w:val="24"/>
          <w:szCs w:val="24"/>
        </w:rPr>
        <w:t xml:space="preserve">12) </w:t>
      </w:r>
      <w:r w:rsidR="0045509D" w:rsidRPr="00ED447D">
        <w:rPr>
          <w:rFonts w:ascii="Times New Roman" w:eastAsia="Times New Roman" w:hAnsi="Times New Roman"/>
          <w:b/>
          <w:i/>
          <w:sz w:val="24"/>
          <w:szCs w:val="24"/>
        </w:rPr>
        <w:t>Программа биржевых облигаций</w:t>
      </w:r>
      <w:r w:rsidR="0045509D" w:rsidRPr="00ED447D">
        <w:rPr>
          <w:rFonts w:ascii="Times New Roman" w:eastAsia="Times New Roman" w:hAnsi="Times New Roman"/>
          <w:i/>
          <w:sz w:val="24"/>
          <w:szCs w:val="24"/>
        </w:rPr>
        <w:t xml:space="preserve"> </w:t>
      </w:r>
      <w:r w:rsidR="0045509D" w:rsidRPr="00ED447D">
        <w:rPr>
          <w:rFonts w:ascii="Times New Roman" w:eastAsia="Times New Roman" w:hAnsi="Times New Roman"/>
          <w:b/>
          <w:i/>
          <w:sz w:val="24"/>
          <w:szCs w:val="24"/>
        </w:rPr>
        <w:t xml:space="preserve">- </w:t>
      </w:r>
      <w:r w:rsidR="00013BE4" w:rsidRPr="00ED447D">
        <w:rPr>
          <w:rFonts w:ascii="Times New Roman" w:eastAsia="Times New Roman" w:hAnsi="Times New Roman"/>
          <w:b/>
          <w:i/>
          <w:sz w:val="24"/>
          <w:szCs w:val="24"/>
        </w:rPr>
        <w:t>п</w:t>
      </w:r>
      <w:r w:rsidR="0045509D" w:rsidRPr="00ED447D">
        <w:rPr>
          <w:rFonts w:ascii="Times New Roman" w:eastAsia="Times New Roman" w:hAnsi="Times New Roman"/>
          <w:b/>
          <w:i/>
          <w:sz w:val="24"/>
          <w:szCs w:val="24"/>
        </w:rPr>
        <w:t>рограмм</w:t>
      </w:r>
      <w:r w:rsidR="00013BE4" w:rsidRPr="00ED447D">
        <w:rPr>
          <w:rFonts w:ascii="Times New Roman" w:eastAsia="Times New Roman" w:hAnsi="Times New Roman"/>
          <w:b/>
          <w:i/>
          <w:sz w:val="24"/>
          <w:szCs w:val="24"/>
        </w:rPr>
        <w:t>а</w:t>
      </w:r>
      <w:r w:rsidR="0045509D" w:rsidRPr="00ED447D">
        <w:rPr>
          <w:rFonts w:ascii="Times New Roman" w:eastAsia="Times New Roman" w:hAnsi="Times New Roman"/>
          <w:b/>
          <w:i/>
          <w:sz w:val="24"/>
          <w:szCs w:val="24"/>
        </w:rPr>
        <w:t xml:space="preserve"> биржевых облигаций</w:t>
      </w:r>
      <w:r w:rsidR="000906B9" w:rsidRPr="00ED447D">
        <w:rPr>
          <w:rFonts w:ascii="Times New Roman" w:eastAsia="Times New Roman" w:hAnsi="Times New Roman"/>
          <w:b/>
          <w:i/>
          <w:sz w:val="24"/>
          <w:szCs w:val="24"/>
        </w:rPr>
        <w:t xml:space="preserve"> Эмитента</w:t>
      </w:r>
      <w:r w:rsidR="00013BE4" w:rsidRPr="00ED447D">
        <w:rPr>
          <w:b/>
          <w:i/>
        </w:rPr>
        <w:t xml:space="preserve"> </w:t>
      </w:r>
      <w:r w:rsidR="0045509D" w:rsidRPr="00ED447D">
        <w:rPr>
          <w:rFonts w:ascii="Times New Roman" w:eastAsia="Times New Roman" w:hAnsi="Times New Roman"/>
          <w:b/>
          <w:i/>
          <w:sz w:val="24"/>
          <w:szCs w:val="24"/>
        </w:rPr>
        <w:t>серии 001Р, имеющ</w:t>
      </w:r>
      <w:r w:rsidR="00013BE4" w:rsidRPr="00ED447D">
        <w:rPr>
          <w:rFonts w:ascii="Times New Roman" w:eastAsia="Times New Roman" w:hAnsi="Times New Roman"/>
          <w:b/>
          <w:i/>
          <w:sz w:val="24"/>
          <w:szCs w:val="24"/>
        </w:rPr>
        <w:t>ая</w:t>
      </w:r>
      <w:r w:rsidR="0045509D" w:rsidRPr="00ED447D">
        <w:rPr>
          <w:rFonts w:ascii="Times New Roman" w:eastAsia="Times New Roman" w:hAnsi="Times New Roman"/>
          <w:b/>
          <w:i/>
          <w:sz w:val="24"/>
          <w:szCs w:val="24"/>
        </w:rPr>
        <w:t xml:space="preserve"> регистрационный номер 4-00590-R-001P-02E от 26.03.2021</w:t>
      </w:r>
      <w:r w:rsidR="00013BE4" w:rsidRPr="00ED447D">
        <w:rPr>
          <w:rFonts w:ascii="Times New Roman" w:eastAsia="Times New Roman" w:hAnsi="Times New Roman"/>
          <w:b/>
          <w:i/>
          <w:sz w:val="24"/>
          <w:szCs w:val="24"/>
        </w:rPr>
        <w:t>.</w:t>
      </w:r>
    </w:p>
    <w:p w14:paraId="45CFE04F" w14:textId="76E69DBF" w:rsidR="0045509D" w:rsidRPr="00ED447D" w:rsidRDefault="00FD53F2" w:rsidP="0045509D">
      <w:pPr>
        <w:widowControl w:val="0"/>
        <w:autoSpaceDE w:val="0"/>
        <w:autoSpaceDN w:val="0"/>
        <w:adjustRightInd w:val="0"/>
        <w:spacing w:before="20" w:after="40" w:line="240" w:lineRule="auto"/>
        <w:jc w:val="both"/>
        <w:rPr>
          <w:rFonts w:ascii="Times New Roman" w:eastAsia="Times New Roman" w:hAnsi="Times New Roman"/>
          <w:b/>
          <w:i/>
          <w:sz w:val="24"/>
          <w:szCs w:val="24"/>
        </w:rPr>
      </w:pPr>
      <w:r w:rsidRPr="00ED447D">
        <w:rPr>
          <w:rFonts w:ascii="Times New Roman" w:eastAsia="Times New Roman" w:hAnsi="Times New Roman"/>
          <w:b/>
          <w:i/>
          <w:sz w:val="24"/>
          <w:szCs w:val="24"/>
        </w:rPr>
        <w:t>1</w:t>
      </w:r>
      <w:r w:rsidR="00A170E8">
        <w:rPr>
          <w:rFonts w:ascii="Times New Roman" w:eastAsia="Times New Roman" w:hAnsi="Times New Roman"/>
          <w:b/>
          <w:i/>
          <w:sz w:val="24"/>
          <w:szCs w:val="24"/>
        </w:rPr>
        <w:t>3</w:t>
      </w:r>
      <w:r w:rsidR="0045509D" w:rsidRPr="00ED447D">
        <w:rPr>
          <w:rFonts w:ascii="Times New Roman" w:eastAsia="Times New Roman" w:hAnsi="Times New Roman"/>
          <w:b/>
          <w:i/>
          <w:sz w:val="24"/>
          <w:szCs w:val="24"/>
        </w:rPr>
        <w:t>) Торговая сеть «</w:t>
      </w:r>
      <w:proofErr w:type="spellStart"/>
      <w:r w:rsidR="0045509D" w:rsidRPr="00ED447D">
        <w:rPr>
          <w:rFonts w:ascii="Times New Roman" w:eastAsia="Times New Roman" w:hAnsi="Times New Roman"/>
          <w:b/>
          <w:i/>
          <w:sz w:val="24"/>
          <w:szCs w:val="24"/>
        </w:rPr>
        <w:t>М.Видео</w:t>
      </w:r>
      <w:proofErr w:type="spellEnd"/>
      <w:r w:rsidR="0045509D" w:rsidRPr="00ED447D">
        <w:rPr>
          <w:rFonts w:ascii="Times New Roman" w:eastAsia="Times New Roman" w:hAnsi="Times New Roman"/>
          <w:b/>
          <w:i/>
          <w:sz w:val="24"/>
          <w:szCs w:val="24"/>
        </w:rPr>
        <w:t>»</w:t>
      </w:r>
      <w:r w:rsidR="0045509D" w:rsidRPr="00ED447D">
        <w:rPr>
          <w:rFonts w:ascii="Times New Roman" w:eastAsia="Times New Roman" w:hAnsi="Times New Roman"/>
          <w:i/>
          <w:sz w:val="24"/>
          <w:szCs w:val="24"/>
        </w:rPr>
        <w:t xml:space="preserve"> </w:t>
      </w:r>
      <w:r w:rsidR="0045509D" w:rsidRPr="00ED447D">
        <w:rPr>
          <w:rFonts w:ascii="Times New Roman" w:eastAsia="Times New Roman" w:hAnsi="Times New Roman"/>
          <w:b/>
          <w:i/>
          <w:sz w:val="24"/>
          <w:szCs w:val="24"/>
        </w:rPr>
        <w:t>- сеть магазинов Общества с ограниченной ответственностью «МВМ» (ООО «МВМ») под брендом «</w:t>
      </w:r>
      <w:proofErr w:type="gramStart"/>
      <w:r w:rsidR="0045509D" w:rsidRPr="00ED447D">
        <w:rPr>
          <w:rFonts w:ascii="Times New Roman" w:eastAsia="Times New Roman" w:hAnsi="Times New Roman"/>
          <w:b/>
          <w:i/>
          <w:sz w:val="24"/>
          <w:szCs w:val="24"/>
        </w:rPr>
        <w:t>М.видео</w:t>
      </w:r>
      <w:proofErr w:type="gramEnd"/>
      <w:r w:rsidR="0045509D" w:rsidRPr="00ED447D">
        <w:rPr>
          <w:rFonts w:ascii="Times New Roman" w:eastAsia="Times New Roman" w:hAnsi="Times New Roman"/>
          <w:b/>
          <w:i/>
          <w:sz w:val="24"/>
          <w:szCs w:val="24"/>
        </w:rPr>
        <w:t>».</w:t>
      </w:r>
    </w:p>
    <w:p w14:paraId="52DCFDBB" w14:textId="083E935A" w:rsidR="0045509D" w:rsidRPr="00ED447D" w:rsidRDefault="00275B55" w:rsidP="0045509D">
      <w:pPr>
        <w:widowControl w:val="0"/>
        <w:autoSpaceDE w:val="0"/>
        <w:autoSpaceDN w:val="0"/>
        <w:adjustRightInd w:val="0"/>
        <w:spacing w:before="20" w:after="40" w:line="240" w:lineRule="auto"/>
        <w:jc w:val="both"/>
        <w:rPr>
          <w:rFonts w:ascii="Times New Roman" w:eastAsia="Times New Roman" w:hAnsi="Times New Roman"/>
          <w:b/>
          <w:i/>
          <w:sz w:val="24"/>
          <w:szCs w:val="24"/>
        </w:rPr>
      </w:pPr>
      <w:r w:rsidRPr="00ED447D">
        <w:rPr>
          <w:rFonts w:ascii="Times New Roman" w:eastAsia="Times New Roman" w:hAnsi="Times New Roman"/>
          <w:b/>
          <w:i/>
          <w:sz w:val="24"/>
          <w:szCs w:val="24"/>
        </w:rPr>
        <w:t>1</w:t>
      </w:r>
      <w:r w:rsidR="00A170E8">
        <w:rPr>
          <w:rFonts w:ascii="Times New Roman" w:eastAsia="Times New Roman" w:hAnsi="Times New Roman"/>
          <w:b/>
          <w:i/>
          <w:sz w:val="24"/>
          <w:szCs w:val="24"/>
        </w:rPr>
        <w:t>4</w:t>
      </w:r>
      <w:r w:rsidR="0045509D" w:rsidRPr="00ED447D">
        <w:rPr>
          <w:rFonts w:ascii="Times New Roman" w:eastAsia="Times New Roman" w:hAnsi="Times New Roman"/>
          <w:b/>
          <w:i/>
          <w:sz w:val="24"/>
          <w:szCs w:val="24"/>
        </w:rPr>
        <w:t>) Торговая сеть «Эльдорадо»</w:t>
      </w:r>
      <w:r w:rsidR="0045509D" w:rsidRPr="00ED447D">
        <w:rPr>
          <w:rFonts w:ascii="Times New Roman" w:eastAsia="Times New Roman" w:hAnsi="Times New Roman"/>
          <w:i/>
          <w:sz w:val="24"/>
          <w:szCs w:val="24"/>
        </w:rPr>
        <w:t xml:space="preserve"> </w:t>
      </w:r>
      <w:r w:rsidR="0045509D" w:rsidRPr="00ED447D">
        <w:rPr>
          <w:rFonts w:ascii="Times New Roman" w:eastAsia="Times New Roman" w:hAnsi="Times New Roman"/>
          <w:b/>
          <w:i/>
          <w:sz w:val="24"/>
          <w:szCs w:val="24"/>
        </w:rPr>
        <w:t>- сеть магазинов Общества с ограниченной ответственностью «МВМ» (ООО «МВМ») под брендом «Эльдорадо».</w:t>
      </w:r>
    </w:p>
    <w:p w14:paraId="02FED045" w14:textId="63A78F3A" w:rsidR="0045509D" w:rsidRPr="00ED447D" w:rsidRDefault="00013BE4" w:rsidP="0045509D">
      <w:pPr>
        <w:widowControl w:val="0"/>
        <w:autoSpaceDE w:val="0"/>
        <w:autoSpaceDN w:val="0"/>
        <w:adjustRightInd w:val="0"/>
        <w:spacing w:before="20" w:after="40" w:line="240" w:lineRule="auto"/>
        <w:jc w:val="both"/>
        <w:rPr>
          <w:rFonts w:ascii="Times New Roman" w:eastAsia="Times New Roman" w:hAnsi="Times New Roman"/>
          <w:b/>
          <w:i/>
          <w:sz w:val="24"/>
          <w:szCs w:val="24"/>
        </w:rPr>
      </w:pPr>
      <w:r w:rsidRPr="00ED447D">
        <w:rPr>
          <w:rFonts w:ascii="Times New Roman" w:eastAsia="Times New Roman" w:hAnsi="Times New Roman"/>
          <w:b/>
          <w:i/>
          <w:sz w:val="24"/>
          <w:szCs w:val="24"/>
        </w:rPr>
        <w:t>1</w:t>
      </w:r>
      <w:r w:rsidR="00A170E8">
        <w:rPr>
          <w:rFonts w:ascii="Times New Roman" w:eastAsia="Times New Roman" w:hAnsi="Times New Roman"/>
          <w:b/>
          <w:i/>
          <w:sz w:val="24"/>
          <w:szCs w:val="24"/>
        </w:rPr>
        <w:t>5</w:t>
      </w:r>
      <w:r w:rsidR="0045509D" w:rsidRPr="00ED447D">
        <w:rPr>
          <w:rFonts w:ascii="Times New Roman" w:eastAsia="Times New Roman" w:hAnsi="Times New Roman"/>
          <w:b/>
          <w:i/>
          <w:sz w:val="24"/>
          <w:szCs w:val="24"/>
        </w:rPr>
        <w:t>) Поручитель</w:t>
      </w:r>
      <w:r w:rsidR="0045509D" w:rsidRPr="00ED447D">
        <w:rPr>
          <w:rFonts w:ascii="Times New Roman" w:eastAsia="Times New Roman" w:hAnsi="Times New Roman"/>
          <w:i/>
          <w:sz w:val="24"/>
          <w:szCs w:val="24"/>
        </w:rPr>
        <w:t xml:space="preserve"> </w:t>
      </w:r>
      <w:r w:rsidR="00D230E9" w:rsidRPr="00ED447D">
        <w:rPr>
          <w:rFonts w:ascii="Times New Roman" w:eastAsia="Times New Roman" w:hAnsi="Times New Roman"/>
          <w:b/>
          <w:i/>
          <w:sz w:val="24"/>
          <w:szCs w:val="24"/>
        </w:rPr>
        <w:t>или ООО «МВМ»</w:t>
      </w:r>
      <w:r w:rsidR="00D230E9" w:rsidRPr="00ED447D">
        <w:rPr>
          <w:rFonts w:ascii="Times New Roman" w:eastAsia="Times New Roman" w:hAnsi="Times New Roman"/>
          <w:i/>
          <w:sz w:val="24"/>
          <w:szCs w:val="24"/>
        </w:rPr>
        <w:t xml:space="preserve"> </w:t>
      </w:r>
      <w:r w:rsidR="0045509D" w:rsidRPr="00ED447D">
        <w:rPr>
          <w:rFonts w:ascii="Times New Roman" w:eastAsia="Times New Roman" w:hAnsi="Times New Roman"/>
          <w:b/>
          <w:i/>
          <w:sz w:val="24"/>
          <w:szCs w:val="24"/>
        </w:rPr>
        <w:t>– Общество с ограниченной ответственностью «МВМ» (ООО «МВМ», ОГРН 1057746840095, ИНН 7707548740).</w:t>
      </w:r>
    </w:p>
    <w:p w14:paraId="58EEF373" w14:textId="2E2E925E" w:rsidR="0045509D" w:rsidRPr="00ED447D" w:rsidRDefault="0045509D" w:rsidP="0045509D">
      <w:pPr>
        <w:pStyle w:val="ConsPlusNormal"/>
        <w:jc w:val="both"/>
        <w:rPr>
          <w:b/>
          <w:i/>
        </w:rPr>
      </w:pPr>
      <w:r w:rsidRPr="00ED447D">
        <w:rPr>
          <w:rFonts w:eastAsia="Times New Roman"/>
          <w:b/>
          <w:i/>
        </w:rPr>
        <w:t>1</w:t>
      </w:r>
      <w:r w:rsidR="00A170E8">
        <w:rPr>
          <w:rFonts w:eastAsia="Times New Roman"/>
          <w:b/>
          <w:i/>
        </w:rPr>
        <w:t>6</w:t>
      </w:r>
      <w:r w:rsidRPr="00ED447D">
        <w:rPr>
          <w:rFonts w:eastAsia="Times New Roman"/>
          <w:b/>
          <w:i/>
        </w:rPr>
        <w:t>) Эмитент – Общество с ограниченной ответственностью «МВ ФИНАНС» (ООО «МВ ФИНАНС», ОГРН 1207700495749, ИНН 9701168311).</w:t>
      </w:r>
    </w:p>
    <w:p w14:paraId="337B9DC9" w14:textId="77777777" w:rsidR="0019059C" w:rsidRPr="00D26C64" w:rsidRDefault="0019059C" w:rsidP="008F7BE4">
      <w:pPr>
        <w:pStyle w:val="ConsPlusNormal"/>
        <w:spacing w:before="240"/>
        <w:jc w:val="both"/>
        <w:rPr>
          <w:b/>
          <w:i/>
        </w:rPr>
      </w:pPr>
    </w:p>
    <w:p w14:paraId="47F1F5B9" w14:textId="2A125080" w:rsidR="00D00322" w:rsidRPr="000F0E0B" w:rsidRDefault="00D00322" w:rsidP="00A51F6A">
      <w:pPr>
        <w:pStyle w:val="ConsPlusNormal"/>
        <w:ind w:firstLine="540"/>
        <w:jc w:val="center"/>
        <w:outlineLvl w:val="2"/>
        <w:rPr>
          <w:b/>
          <w:sz w:val="28"/>
          <w:szCs w:val="28"/>
        </w:rPr>
      </w:pPr>
      <w:bookmarkStart w:id="58" w:name="_Toc102669372"/>
      <w:bookmarkStart w:id="59" w:name="_Toc177983007"/>
      <w:bookmarkEnd w:id="49"/>
      <w:r w:rsidRPr="000F0E0B">
        <w:rPr>
          <w:b/>
          <w:sz w:val="28"/>
          <w:szCs w:val="28"/>
        </w:rPr>
        <w:t xml:space="preserve">Раздел 1. Управленческий </w:t>
      </w:r>
      <w:r w:rsidR="00A41DD0" w:rsidRPr="000F0E0B">
        <w:rPr>
          <w:b/>
          <w:sz w:val="28"/>
          <w:szCs w:val="28"/>
        </w:rPr>
        <w:t>отчёт</w:t>
      </w:r>
      <w:r w:rsidRPr="000F0E0B">
        <w:rPr>
          <w:b/>
          <w:sz w:val="28"/>
          <w:szCs w:val="28"/>
        </w:rPr>
        <w:t xml:space="preserve"> эмитента</w:t>
      </w:r>
      <w:bookmarkEnd w:id="58"/>
      <w:bookmarkEnd w:id="59"/>
    </w:p>
    <w:p w14:paraId="286CA20F" w14:textId="77777777" w:rsidR="00D00322" w:rsidRPr="000F0E0B" w:rsidRDefault="00D00322" w:rsidP="00D00322">
      <w:pPr>
        <w:pStyle w:val="ConsPlusNormal"/>
        <w:ind w:firstLine="540"/>
        <w:jc w:val="both"/>
      </w:pPr>
    </w:p>
    <w:p w14:paraId="6A91E9D8" w14:textId="77777777" w:rsidR="00D00322" w:rsidRPr="000F0E0B" w:rsidRDefault="00D00322" w:rsidP="00A51F6A">
      <w:pPr>
        <w:pStyle w:val="ConsPlusNormal"/>
        <w:jc w:val="both"/>
        <w:outlineLvl w:val="2"/>
        <w:rPr>
          <w:b/>
        </w:rPr>
      </w:pPr>
      <w:bookmarkStart w:id="60" w:name="Par3881"/>
      <w:bookmarkStart w:id="61" w:name="_Toc102669373"/>
      <w:bookmarkStart w:id="62" w:name="_Toc177983008"/>
      <w:bookmarkEnd w:id="60"/>
      <w:r w:rsidRPr="000F0E0B">
        <w:rPr>
          <w:b/>
        </w:rPr>
        <w:t>1.1. Общие сведения об эмитенте и его деятельности</w:t>
      </w:r>
      <w:bookmarkEnd w:id="61"/>
      <w:bookmarkEnd w:id="62"/>
    </w:p>
    <w:p w14:paraId="1C084197" w14:textId="3D13BF89" w:rsidR="00A51F6A" w:rsidRPr="00D26C64" w:rsidRDefault="00A51F6A" w:rsidP="00A51F6A">
      <w:pPr>
        <w:pStyle w:val="ConsPlusNormal"/>
        <w:spacing w:before="240"/>
        <w:jc w:val="both"/>
        <w:rPr>
          <w:b/>
          <w:i/>
        </w:rPr>
      </w:pPr>
      <w:bookmarkStart w:id="63" w:name="_Hlk93922854"/>
      <w:r w:rsidRPr="00D26C64">
        <w:t>Полное фирменное наименование эмитента:</w:t>
      </w:r>
      <w:bookmarkEnd w:id="63"/>
      <w:r w:rsidRPr="000F0E0B">
        <w:t xml:space="preserve"> </w:t>
      </w:r>
      <w:r w:rsidRPr="00D26C64">
        <w:rPr>
          <w:b/>
          <w:i/>
        </w:rPr>
        <w:t xml:space="preserve">Общество с ограниченной ответственностью «МВ ФИНАНС» </w:t>
      </w:r>
    </w:p>
    <w:p w14:paraId="03C90B09" w14:textId="39A7AD3B" w:rsidR="00A51F6A" w:rsidRPr="00D26C64" w:rsidRDefault="00A41DD0" w:rsidP="00A51F6A">
      <w:pPr>
        <w:pStyle w:val="ConsPlusNormal"/>
        <w:spacing w:before="240"/>
        <w:jc w:val="both"/>
        <w:rPr>
          <w:b/>
          <w:i/>
        </w:rPr>
      </w:pPr>
      <w:r w:rsidRPr="00D26C64">
        <w:t>Сокращённое</w:t>
      </w:r>
      <w:r w:rsidR="00A51F6A" w:rsidRPr="00D26C64">
        <w:t xml:space="preserve"> фирменное наименование эмитента:</w:t>
      </w:r>
      <w:r w:rsidR="00A51F6A" w:rsidRPr="000F0E0B">
        <w:rPr>
          <w:b/>
        </w:rPr>
        <w:t xml:space="preserve"> </w:t>
      </w:r>
      <w:r w:rsidR="00A51F6A" w:rsidRPr="00D26C64">
        <w:rPr>
          <w:b/>
          <w:i/>
        </w:rPr>
        <w:t xml:space="preserve">ООО «МВ ФИНАНС» </w:t>
      </w:r>
    </w:p>
    <w:p w14:paraId="52B90F31" w14:textId="77777777" w:rsidR="00A51F6A" w:rsidRPr="00E849F3" w:rsidRDefault="00A51F6A" w:rsidP="00A51F6A">
      <w:pPr>
        <w:pStyle w:val="ConsPlusNormal"/>
        <w:spacing w:before="240"/>
        <w:jc w:val="both"/>
        <w:rPr>
          <w:b/>
          <w:i/>
        </w:rPr>
      </w:pPr>
      <w:r w:rsidRPr="00E849F3">
        <w:rPr>
          <w:b/>
          <w:i/>
        </w:rPr>
        <w:t>В уставе Эмитента зарегистрировано наименование на иностранном языке:</w:t>
      </w:r>
    </w:p>
    <w:p w14:paraId="2088AA1D" w14:textId="70AD8EB1" w:rsidR="00A51F6A" w:rsidRPr="00D26C64" w:rsidRDefault="00A51F6A" w:rsidP="00A51F6A">
      <w:pPr>
        <w:pStyle w:val="ConsPlusNormal"/>
        <w:spacing w:before="240"/>
        <w:jc w:val="both"/>
        <w:rPr>
          <w:b/>
          <w:i/>
        </w:rPr>
      </w:pPr>
      <w:r w:rsidRPr="00D26C64">
        <w:t>Полное фирменное наименование эмитента на английском языке:</w:t>
      </w:r>
      <w:r w:rsidRPr="000F0E0B">
        <w:t xml:space="preserve"> </w:t>
      </w:r>
      <w:proofErr w:type="spellStart"/>
      <w:r w:rsidRPr="00D26C64">
        <w:rPr>
          <w:b/>
          <w:i/>
        </w:rPr>
        <w:t>Limited</w:t>
      </w:r>
      <w:proofErr w:type="spellEnd"/>
      <w:r w:rsidRPr="00D26C64">
        <w:rPr>
          <w:b/>
          <w:i/>
        </w:rPr>
        <w:t xml:space="preserve"> </w:t>
      </w:r>
      <w:proofErr w:type="spellStart"/>
      <w:r w:rsidRPr="00D26C64">
        <w:rPr>
          <w:b/>
          <w:i/>
        </w:rPr>
        <w:t>liability</w:t>
      </w:r>
      <w:proofErr w:type="spellEnd"/>
      <w:r w:rsidRPr="00D26C64">
        <w:rPr>
          <w:b/>
          <w:i/>
        </w:rPr>
        <w:t xml:space="preserve"> </w:t>
      </w:r>
      <w:proofErr w:type="spellStart"/>
      <w:r w:rsidRPr="00D26C64">
        <w:rPr>
          <w:b/>
          <w:i/>
        </w:rPr>
        <w:t>company</w:t>
      </w:r>
      <w:proofErr w:type="spellEnd"/>
      <w:r w:rsidRPr="00D26C64">
        <w:rPr>
          <w:b/>
          <w:i/>
        </w:rPr>
        <w:t xml:space="preserve"> “MV FINANCE” </w:t>
      </w:r>
    </w:p>
    <w:p w14:paraId="35F2CFCF" w14:textId="4D480979" w:rsidR="00A51F6A" w:rsidRPr="00D26C64" w:rsidRDefault="00A41DD0" w:rsidP="00A51F6A">
      <w:pPr>
        <w:pStyle w:val="ConsPlusNormal"/>
        <w:spacing w:before="240"/>
        <w:jc w:val="both"/>
        <w:rPr>
          <w:b/>
          <w:i/>
        </w:rPr>
      </w:pPr>
      <w:r w:rsidRPr="00D26C64">
        <w:t>Сокращённое</w:t>
      </w:r>
      <w:r w:rsidR="00A51F6A" w:rsidRPr="00D26C64">
        <w:t xml:space="preserve"> фирменное наименование эмитента на английском языке:</w:t>
      </w:r>
      <w:r w:rsidR="00A51F6A" w:rsidRPr="000F0E0B">
        <w:rPr>
          <w:b/>
        </w:rPr>
        <w:t xml:space="preserve"> </w:t>
      </w:r>
      <w:r w:rsidR="00A51F6A" w:rsidRPr="00D26C64">
        <w:rPr>
          <w:b/>
          <w:i/>
        </w:rPr>
        <w:t xml:space="preserve">LLC “MV FINANCE” </w:t>
      </w:r>
    </w:p>
    <w:p w14:paraId="3F1B17A9" w14:textId="5FA03375" w:rsidR="00A51F6A" w:rsidRPr="000F0E0B" w:rsidRDefault="00A51F6A" w:rsidP="00A51F6A">
      <w:pPr>
        <w:pStyle w:val="ConsPlusNormal"/>
        <w:spacing w:before="240"/>
        <w:jc w:val="both"/>
      </w:pPr>
      <w:r w:rsidRPr="00D26C64">
        <w:t>Место нахождения эмитента:</w:t>
      </w:r>
      <w:r w:rsidRPr="000F0E0B">
        <w:rPr>
          <w:b/>
        </w:rPr>
        <w:t xml:space="preserve"> </w:t>
      </w:r>
      <w:r w:rsidRPr="00D26C64">
        <w:rPr>
          <w:b/>
          <w:i/>
        </w:rPr>
        <w:t>Российская Федерация, город Москва</w:t>
      </w:r>
      <w:r w:rsidRPr="000F0E0B">
        <w:t xml:space="preserve"> </w:t>
      </w:r>
    </w:p>
    <w:p w14:paraId="0D67719C" w14:textId="1FE2FACE" w:rsidR="00A51F6A" w:rsidRPr="00D26C64" w:rsidRDefault="00A51F6A" w:rsidP="00A51F6A">
      <w:pPr>
        <w:pStyle w:val="ConsPlusNormal"/>
        <w:spacing w:before="240"/>
        <w:jc w:val="both"/>
        <w:rPr>
          <w:b/>
          <w:i/>
        </w:rPr>
      </w:pPr>
      <w:r w:rsidRPr="00D26C64">
        <w:lastRenderedPageBreak/>
        <w:t>Адрес эмитента:</w:t>
      </w:r>
      <w:r w:rsidRPr="000F0E0B">
        <w:t xml:space="preserve"> </w:t>
      </w:r>
      <w:r w:rsidRPr="00D26C64">
        <w:rPr>
          <w:b/>
          <w:i/>
        </w:rPr>
        <w:t xml:space="preserve">105066 г. Москва, вн.тер.г. муниципальный округ Басманный, ул. Нижняя Красносельская, дом. 40/12, корп. 20, этаж 5, </w:t>
      </w:r>
      <w:proofErr w:type="spellStart"/>
      <w:r w:rsidRPr="00D26C64">
        <w:rPr>
          <w:b/>
          <w:i/>
        </w:rPr>
        <w:t>помещ</w:t>
      </w:r>
      <w:proofErr w:type="spellEnd"/>
      <w:r w:rsidRPr="00D26C64">
        <w:rPr>
          <w:b/>
          <w:i/>
        </w:rPr>
        <w:t xml:space="preserve">. II, ком. 5  </w:t>
      </w:r>
    </w:p>
    <w:p w14:paraId="547E1E86" w14:textId="61BC6882" w:rsidR="00A51F6A" w:rsidRPr="00D26C64" w:rsidRDefault="00A51F6A" w:rsidP="00A51F6A">
      <w:pPr>
        <w:pStyle w:val="ConsPlusNormal"/>
        <w:spacing w:before="240"/>
        <w:jc w:val="both"/>
        <w:rPr>
          <w:b/>
          <w:i/>
        </w:rPr>
      </w:pPr>
      <w:r w:rsidRPr="00D26C64">
        <w:t xml:space="preserve">Сведения о способе создания эмитента: </w:t>
      </w:r>
      <w:r w:rsidR="00D45D6B" w:rsidRPr="00D26C64">
        <w:rPr>
          <w:b/>
          <w:i/>
        </w:rPr>
        <w:t xml:space="preserve">создание юридического лица </w:t>
      </w:r>
      <w:r w:rsidR="00A41DD0" w:rsidRPr="00D26C64">
        <w:rPr>
          <w:b/>
          <w:i/>
        </w:rPr>
        <w:t>путём</w:t>
      </w:r>
      <w:r w:rsidR="00D45D6B" w:rsidRPr="00D26C64">
        <w:rPr>
          <w:b/>
          <w:i/>
        </w:rPr>
        <w:t xml:space="preserve"> его учреждения </w:t>
      </w:r>
    </w:p>
    <w:p w14:paraId="0565E502" w14:textId="14021B7F" w:rsidR="00A51F6A" w:rsidRPr="00E93116" w:rsidRDefault="00A51F6A" w:rsidP="00A51F6A">
      <w:pPr>
        <w:pStyle w:val="ConsPlusNormal"/>
        <w:spacing w:before="240"/>
        <w:jc w:val="both"/>
        <w:rPr>
          <w:b/>
          <w:i/>
        </w:rPr>
      </w:pPr>
      <w:r w:rsidRPr="00E93116">
        <w:t>Дата создания эмитента:</w:t>
      </w:r>
      <w:r w:rsidRPr="000F0E0B">
        <w:t xml:space="preserve"> </w:t>
      </w:r>
      <w:r w:rsidRPr="00E93116">
        <w:rPr>
          <w:b/>
          <w:i/>
        </w:rPr>
        <w:t>25.</w:t>
      </w:r>
      <w:r w:rsidR="00D45D6B" w:rsidRPr="00E93116">
        <w:rPr>
          <w:b/>
          <w:i/>
        </w:rPr>
        <w:t>12</w:t>
      </w:r>
      <w:r w:rsidRPr="00E93116">
        <w:rPr>
          <w:b/>
          <w:i/>
        </w:rPr>
        <w:t>.20</w:t>
      </w:r>
      <w:r w:rsidR="00D45D6B" w:rsidRPr="00E93116">
        <w:rPr>
          <w:b/>
          <w:i/>
        </w:rPr>
        <w:t>20</w:t>
      </w:r>
    </w:p>
    <w:p w14:paraId="2A7B5B45" w14:textId="77777777" w:rsidR="00E849F3" w:rsidRDefault="00A51F6A" w:rsidP="00A51F6A">
      <w:pPr>
        <w:pStyle w:val="ConsPlusNormal"/>
        <w:spacing w:before="240"/>
        <w:jc w:val="both"/>
      </w:pPr>
      <w:r w:rsidRPr="00791AFD">
        <w:t xml:space="preserve">Сведения о случаях </w:t>
      </w:r>
      <w:bookmarkStart w:id="64" w:name="_Hlk93924242"/>
      <w:r w:rsidRPr="00791AFD">
        <w:t>изменения наименования и (или) реорганизации эмитента</w:t>
      </w:r>
      <w:bookmarkEnd w:id="64"/>
      <w:r w:rsidRPr="00791AFD">
        <w:t xml:space="preserve">, если такие случаи имели место в течение </w:t>
      </w:r>
      <w:r w:rsidR="0054230E" w:rsidRPr="00791AFD">
        <w:t>трёх</w:t>
      </w:r>
      <w:r w:rsidRPr="00791AFD">
        <w:t xml:space="preserve"> </w:t>
      </w:r>
      <w:bookmarkStart w:id="65" w:name="_Hlk93924196"/>
      <w:r w:rsidRPr="00791AFD">
        <w:t xml:space="preserve">последних лет, предшествующих дате окончания </w:t>
      </w:r>
      <w:r w:rsidR="0054230E" w:rsidRPr="00791AFD">
        <w:t>отчётного</w:t>
      </w:r>
      <w:r w:rsidRPr="00791AFD">
        <w:t xml:space="preserve"> периода, за который составлен </w:t>
      </w:r>
      <w:r w:rsidR="0054230E" w:rsidRPr="00791AFD">
        <w:t>отчёт</w:t>
      </w:r>
      <w:r w:rsidRPr="00791AFD">
        <w:t xml:space="preserve"> эмитента</w:t>
      </w:r>
      <w:bookmarkEnd w:id="65"/>
      <w:r w:rsidRPr="00791AFD">
        <w:t xml:space="preserve">: </w:t>
      </w:r>
    </w:p>
    <w:p w14:paraId="7DDCD2B0" w14:textId="47FC2475" w:rsidR="00E849F3" w:rsidRPr="00E849F3" w:rsidRDefault="00E849F3" w:rsidP="00E849F3">
      <w:pPr>
        <w:pStyle w:val="ConsPlusNormal"/>
        <w:spacing w:before="240"/>
        <w:jc w:val="both"/>
        <w:rPr>
          <w:b/>
          <w:i/>
        </w:rPr>
      </w:pPr>
      <w:r w:rsidRPr="00E849F3">
        <w:rPr>
          <w:b/>
          <w:i/>
        </w:rPr>
        <w:t xml:space="preserve">Наименования </w:t>
      </w:r>
      <w:r w:rsidR="00A170E8">
        <w:rPr>
          <w:b/>
          <w:i/>
        </w:rPr>
        <w:t>Э</w:t>
      </w:r>
      <w:r w:rsidRPr="00E849F3">
        <w:rPr>
          <w:b/>
          <w:i/>
        </w:rPr>
        <w:t xml:space="preserve">митента в течение трёх последних лет, предшествующих дате окончания отчётного периода, за который составлен </w:t>
      </w:r>
      <w:r w:rsidR="006F45E1">
        <w:rPr>
          <w:b/>
          <w:i/>
        </w:rPr>
        <w:t>О</w:t>
      </w:r>
      <w:r w:rsidRPr="00E849F3">
        <w:rPr>
          <w:b/>
          <w:i/>
        </w:rPr>
        <w:t xml:space="preserve">тчёт </w:t>
      </w:r>
      <w:r w:rsidR="00A170E8">
        <w:rPr>
          <w:b/>
          <w:i/>
        </w:rPr>
        <w:t>Э</w:t>
      </w:r>
      <w:r w:rsidRPr="00E849F3">
        <w:rPr>
          <w:b/>
          <w:i/>
        </w:rPr>
        <w:t>митента, не изменялись</w:t>
      </w:r>
    </w:p>
    <w:p w14:paraId="78B300EB" w14:textId="61CFF23A" w:rsidR="00E849F3" w:rsidRDefault="00E849F3" w:rsidP="00A51F6A">
      <w:pPr>
        <w:pStyle w:val="ConsPlusNormal"/>
        <w:spacing w:before="240"/>
        <w:jc w:val="both"/>
        <w:rPr>
          <w:b/>
          <w:i/>
        </w:rPr>
      </w:pPr>
      <w:r w:rsidRPr="00E849F3">
        <w:rPr>
          <w:b/>
          <w:i/>
        </w:rPr>
        <w:t xml:space="preserve">Реорганизации </w:t>
      </w:r>
      <w:r w:rsidR="00A170E8">
        <w:rPr>
          <w:b/>
          <w:i/>
        </w:rPr>
        <w:t>Э</w:t>
      </w:r>
      <w:r w:rsidRPr="00E849F3">
        <w:rPr>
          <w:b/>
          <w:i/>
        </w:rPr>
        <w:t xml:space="preserve">митента в течение трёх последних лет, предшествующих дате окончания отчётного периода, за который составлен </w:t>
      </w:r>
      <w:r w:rsidR="00A170E8">
        <w:rPr>
          <w:b/>
          <w:i/>
        </w:rPr>
        <w:t>О</w:t>
      </w:r>
      <w:r w:rsidRPr="00E849F3">
        <w:rPr>
          <w:b/>
          <w:i/>
        </w:rPr>
        <w:t xml:space="preserve">тчёт </w:t>
      </w:r>
      <w:r w:rsidR="00A170E8">
        <w:rPr>
          <w:b/>
          <w:i/>
        </w:rPr>
        <w:t>Э</w:t>
      </w:r>
      <w:r w:rsidRPr="00E849F3">
        <w:rPr>
          <w:b/>
          <w:i/>
        </w:rPr>
        <w:t>митента, не осуществлялись</w:t>
      </w:r>
    </w:p>
    <w:p w14:paraId="2D6C9A3F" w14:textId="2736B463" w:rsidR="00A51F6A" w:rsidRPr="00791AFD" w:rsidRDefault="00A51F6A" w:rsidP="00A51F6A">
      <w:pPr>
        <w:pStyle w:val="ConsPlusNormal"/>
        <w:spacing w:before="240"/>
        <w:jc w:val="both"/>
        <w:rPr>
          <w:b/>
          <w:i/>
        </w:rPr>
      </w:pPr>
      <w:r w:rsidRPr="00791AFD">
        <w:t>Основной государственный регистрационный номер (ОГРН) эмитента:</w:t>
      </w:r>
      <w:r w:rsidRPr="000F0E0B">
        <w:rPr>
          <w:b/>
        </w:rPr>
        <w:t xml:space="preserve"> </w:t>
      </w:r>
      <w:r w:rsidR="006057A7" w:rsidRPr="00791AFD">
        <w:rPr>
          <w:b/>
          <w:i/>
        </w:rPr>
        <w:t xml:space="preserve">1207700495749 </w:t>
      </w:r>
    </w:p>
    <w:p w14:paraId="15779391" w14:textId="13DB3C85" w:rsidR="00D00322" w:rsidRPr="00791AFD" w:rsidRDefault="00A51F6A" w:rsidP="006057A7">
      <w:pPr>
        <w:pStyle w:val="ConsPlusNormal"/>
        <w:spacing w:before="240"/>
        <w:jc w:val="both"/>
        <w:rPr>
          <w:b/>
          <w:i/>
        </w:rPr>
      </w:pPr>
      <w:r w:rsidRPr="00791AFD">
        <w:t>Идентификационный номер налогоплательщика (ИНН) эмитента:</w:t>
      </w:r>
      <w:r w:rsidRPr="000F0E0B">
        <w:t xml:space="preserve"> </w:t>
      </w:r>
      <w:r w:rsidR="006057A7" w:rsidRPr="00791AFD">
        <w:rPr>
          <w:b/>
          <w:i/>
        </w:rPr>
        <w:t>9701168311</w:t>
      </w:r>
    </w:p>
    <w:p w14:paraId="5E25D442" w14:textId="77777777" w:rsidR="00FC5E1F" w:rsidRPr="00C11F92" w:rsidRDefault="00D00322" w:rsidP="006057A7">
      <w:pPr>
        <w:pStyle w:val="ConsPlusNormal"/>
        <w:spacing w:before="240"/>
        <w:jc w:val="both"/>
      </w:pPr>
      <w:r w:rsidRPr="00C11F92">
        <w:t>Кратко описываются финансово-хозяйственная деятельность, операционные сегменты и география осуществления финансово-хозяйственной деятельности эмитента</w:t>
      </w:r>
      <w:r w:rsidR="006057A7" w:rsidRPr="00C11F92">
        <w:t>:</w:t>
      </w:r>
      <w:r w:rsidR="00FC5E1F" w:rsidRPr="00C11F92">
        <w:t xml:space="preserve"> </w:t>
      </w:r>
    </w:p>
    <w:p w14:paraId="7ED7D0CF" w14:textId="77777777" w:rsidR="00081F5B" w:rsidRPr="00C11F92" w:rsidRDefault="00FC5E1F" w:rsidP="00FC5E1F">
      <w:pPr>
        <w:pStyle w:val="ConsPlusNormal"/>
        <w:jc w:val="both"/>
        <w:rPr>
          <w:b/>
          <w:i/>
        </w:rPr>
      </w:pPr>
      <w:r w:rsidRPr="00C11F92">
        <w:rPr>
          <w:b/>
          <w:i/>
        </w:rPr>
        <w:t xml:space="preserve">Основными видами деятельности </w:t>
      </w:r>
      <w:r w:rsidR="00DC44A4" w:rsidRPr="00C11F92">
        <w:rPr>
          <w:b/>
          <w:i/>
        </w:rPr>
        <w:t>Эмитента</w:t>
      </w:r>
      <w:r w:rsidRPr="00C11F92">
        <w:rPr>
          <w:b/>
          <w:i/>
        </w:rPr>
        <w:t xml:space="preserve"> являются </w:t>
      </w:r>
      <w:bookmarkStart w:id="66" w:name="_Hlk102154325"/>
      <w:r w:rsidRPr="00C11F92">
        <w:rPr>
          <w:b/>
          <w:i/>
        </w:rPr>
        <w:t>деятельность, связанная с эмиссией облигаций; иная деятельность, связанная с эмиссией облигаций, включая, но не ограничиваясь: предоставление займов, ссуд; капиталовложения в ценные бумаги и иное имущество</w:t>
      </w:r>
      <w:bookmarkEnd w:id="66"/>
      <w:r w:rsidRPr="00C11F92">
        <w:rPr>
          <w:b/>
          <w:i/>
        </w:rPr>
        <w:t>.</w:t>
      </w:r>
      <w:r w:rsidR="00ED33B9" w:rsidRPr="00C11F92">
        <w:rPr>
          <w:b/>
          <w:i/>
        </w:rPr>
        <w:t xml:space="preserve"> В соответствии с Уставом Эмитент вправе осуществлять только перечисленные </w:t>
      </w:r>
      <w:r w:rsidR="008D34EC" w:rsidRPr="00C11F92">
        <w:rPr>
          <w:b/>
          <w:i/>
        </w:rPr>
        <w:t xml:space="preserve">выше </w:t>
      </w:r>
      <w:r w:rsidR="00ED33B9" w:rsidRPr="00C11F92">
        <w:rPr>
          <w:b/>
          <w:i/>
        </w:rPr>
        <w:t>виды деятельности</w:t>
      </w:r>
      <w:r w:rsidR="00081F5B" w:rsidRPr="00C11F92">
        <w:rPr>
          <w:b/>
          <w:i/>
        </w:rPr>
        <w:t xml:space="preserve"> и сопутствующие им виды деятельности</w:t>
      </w:r>
      <w:r w:rsidR="00ED33B9" w:rsidRPr="00C11F92">
        <w:rPr>
          <w:b/>
          <w:i/>
        </w:rPr>
        <w:t>.</w:t>
      </w:r>
    </w:p>
    <w:p w14:paraId="27838CC0" w14:textId="218EFFE1" w:rsidR="00ED33B9" w:rsidRPr="00C11F92" w:rsidRDefault="00081F5B" w:rsidP="00FC5E1F">
      <w:pPr>
        <w:pStyle w:val="ConsPlusNormal"/>
        <w:jc w:val="both"/>
        <w:rPr>
          <w:b/>
          <w:i/>
        </w:rPr>
      </w:pPr>
      <w:r w:rsidRPr="00C11F92">
        <w:rPr>
          <w:b/>
          <w:i/>
        </w:rPr>
        <w:t>Эмитент считает, что у него есть один операционный сегмент, а именно - деятельность, связанная с эмиссией облигаций, иная деятельность, связанная с эмиссией облигаций, включая, но не ограничиваясь: предоставление займов, ссуд; капиталовложения в ценные бумаги и иное имущество.</w:t>
      </w:r>
    </w:p>
    <w:p w14:paraId="5F616310" w14:textId="3034CF19" w:rsidR="00E01643" w:rsidRPr="00C11F92" w:rsidRDefault="00DC44A4" w:rsidP="00FC5E1F">
      <w:pPr>
        <w:pStyle w:val="ConsPlusNormal"/>
        <w:jc w:val="both"/>
        <w:rPr>
          <w:b/>
          <w:i/>
        </w:rPr>
      </w:pPr>
      <w:r w:rsidRPr="00C11F92">
        <w:rPr>
          <w:b/>
          <w:i/>
        </w:rPr>
        <w:t>Эмитент</w:t>
      </w:r>
      <w:r w:rsidR="00FC5E1F" w:rsidRPr="00C11F92">
        <w:rPr>
          <w:b/>
          <w:i/>
        </w:rPr>
        <w:t xml:space="preserve"> </w:t>
      </w:r>
      <w:r w:rsidR="0033446C" w:rsidRPr="00C11F92">
        <w:rPr>
          <w:b/>
          <w:i/>
        </w:rPr>
        <w:t>размещает Биржевые облигации в рамках Программы биржевых облигаций.</w:t>
      </w:r>
      <w:r w:rsidR="00D07F8C" w:rsidRPr="00C11F92">
        <w:rPr>
          <w:b/>
          <w:i/>
        </w:rPr>
        <w:t xml:space="preserve"> </w:t>
      </w:r>
      <w:r w:rsidR="00ED33B9" w:rsidRPr="00C11F92">
        <w:rPr>
          <w:b/>
          <w:i/>
        </w:rPr>
        <w:t xml:space="preserve">Эмитент </w:t>
      </w:r>
      <w:r w:rsidR="0054230E" w:rsidRPr="00C11F92">
        <w:rPr>
          <w:b/>
          <w:i/>
        </w:rPr>
        <w:t>передаёт</w:t>
      </w:r>
      <w:r w:rsidR="00ED33B9" w:rsidRPr="00C11F92">
        <w:rPr>
          <w:b/>
          <w:i/>
        </w:rPr>
        <w:t xml:space="preserve"> денежные средства, полученные от размещения Биржевых облигаций, Поручителю </w:t>
      </w:r>
      <w:r w:rsidR="00DE1411" w:rsidRPr="00C11F92">
        <w:rPr>
          <w:b/>
          <w:i/>
        </w:rPr>
        <w:t xml:space="preserve">по </w:t>
      </w:r>
      <w:r w:rsidR="00ED33B9" w:rsidRPr="00C11F92">
        <w:rPr>
          <w:b/>
          <w:i/>
        </w:rPr>
        <w:t xml:space="preserve">договорам займа, а </w:t>
      </w:r>
      <w:r w:rsidR="00AE6C2D" w:rsidRPr="00C11F92">
        <w:rPr>
          <w:b/>
          <w:i/>
        </w:rPr>
        <w:t>Поручитель</w:t>
      </w:r>
      <w:r w:rsidR="00ED33B9" w:rsidRPr="00C11F92">
        <w:rPr>
          <w:b/>
          <w:i/>
        </w:rPr>
        <w:t xml:space="preserve"> обязуется возвратить Эмитенту суммы займов с уплатой процентов за пользование займами на условиях, </w:t>
      </w:r>
      <w:r w:rsidR="0054230E" w:rsidRPr="00C11F92">
        <w:rPr>
          <w:b/>
          <w:i/>
        </w:rPr>
        <w:t>определённых</w:t>
      </w:r>
      <w:r w:rsidR="00ED33B9" w:rsidRPr="00C11F92">
        <w:rPr>
          <w:b/>
          <w:i/>
        </w:rPr>
        <w:t xml:space="preserve"> в соответствующих договорах </w:t>
      </w:r>
      <w:r w:rsidR="0020773C" w:rsidRPr="00C11F92">
        <w:rPr>
          <w:b/>
          <w:i/>
        </w:rPr>
        <w:t>з</w:t>
      </w:r>
      <w:r w:rsidR="00ED33B9" w:rsidRPr="00C11F92">
        <w:rPr>
          <w:b/>
          <w:i/>
        </w:rPr>
        <w:t xml:space="preserve">аймов, с </w:t>
      </w:r>
      <w:r w:rsidR="0054230E" w:rsidRPr="00C11F92">
        <w:rPr>
          <w:b/>
          <w:i/>
        </w:rPr>
        <w:t>учётом</w:t>
      </w:r>
      <w:r w:rsidR="00ED33B9" w:rsidRPr="00C11F92">
        <w:rPr>
          <w:b/>
          <w:i/>
        </w:rPr>
        <w:t xml:space="preserve"> графика и размера платежей по выпускам Биржевых облигаций.</w:t>
      </w:r>
    </w:p>
    <w:p w14:paraId="7C969542" w14:textId="2E47BE1D" w:rsidR="006A537E" w:rsidRPr="00C11F92" w:rsidRDefault="006A537E" w:rsidP="006A5D22">
      <w:pPr>
        <w:widowControl w:val="0"/>
        <w:autoSpaceDE w:val="0"/>
        <w:autoSpaceDN w:val="0"/>
        <w:adjustRightInd w:val="0"/>
        <w:spacing w:after="0" w:line="240" w:lineRule="auto"/>
        <w:jc w:val="both"/>
        <w:rPr>
          <w:rFonts w:ascii="Times New Roman" w:hAnsi="Times New Roman"/>
          <w:b/>
          <w:i/>
          <w:sz w:val="24"/>
          <w:szCs w:val="24"/>
        </w:rPr>
      </w:pPr>
      <w:r w:rsidRPr="00C11F92">
        <w:rPr>
          <w:rFonts w:ascii="Times New Roman" w:hAnsi="Times New Roman"/>
          <w:b/>
          <w:i/>
          <w:sz w:val="24"/>
          <w:szCs w:val="24"/>
        </w:rPr>
        <w:t>В 2021</w:t>
      </w:r>
      <w:r w:rsidR="006B3A26" w:rsidRPr="00C11F92">
        <w:rPr>
          <w:rFonts w:ascii="Times New Roman" w:hAnsi="Times New Roman"/>
          <w:b/>
          <w:i/>
          <w:sz w:val="24"/>
          <w:szCs w:val="24"/>
        </w:rPr>
        <w:t xml:space="preserve"> - </w:t>
      </w:r>
      <w:r w:rsidRPr="00C11F92">
        <w:rPr>
          <w:rFonts w:ascii="Times New Roman" w:hAnsi="Times New Roman"/>
          <w:b/>
          <w:i/>
          <w:sz w:val="24"/>
          <w:szCs w:val="24"/>
        </w:rPr>
        <w:t xml:space="preserve">2023 годах Эмитентом размещены Биржевые </w:t>
      </w:r>
      <w:r w:rsidR="00580DC3" w:rsidRPr="00C11F92">
        <w:rPr>
          <w:rFonts w:ascii="Times New Roman" w:hAnsi="Times New Roman"/>
          <w:b/>
          <w:i/>
          <w:sz w:val="24"/>
          <w:szCs w:val="24"/>
        </w:rPr>
        <w:t>О</w:t>
      </w:r>
      <w:r w:rsidRPr="00C11F92">
        <w:rPr>
          <w:rFonts w:ascii="Times New Roman" w:hAnsi="Times New Roman"/>
          <w:b/>
          <w:i/>
          <w:sz w:val="24"/>
          <w:szCs w:val="24"/>
        </w:rPr>
        <w:t xml:space="preserve">блигации 001Р-01, Биржевые </w:t>
      </w:r>
      <w:r w:rsidR="00167BC0" w:rsidRPr="00C11F92">
        <w:rPr>
          <w:rFonts w:ascii="Times New Roman" w:hAnsi="Times New Roman"/>
          <w:b/>
          <w:i/>
          <w:sz w:val="24"/>
          <w:szCs w:val="24"/>
        </w:rPr>
        <w:t>О</w:t>
      </w:r>
      <w:r w:rsidRPr="00C11F92">
        <w:rPr>
          <w:rFonts w:ascii="Times New Roman" w:hAnsi="Times New Roman"/>
          <w:b/>
          <w:i/>
          <w:sz w:val="24"/>
          <w:szCs w:val="24"/>
        </w:rPr>
        <w:t xml:space="preserve">блигации 001Р-02, Биржевые </w:t>
      </w:r>
      <w:r w:rsidR="00580DC3" w:rsidRPr="00C11F92">
        <w:rPr>
          <w:rFonts w:ascii="Times New Roman" w:hAnsi="Times New Roman"/>
          <w:b/>
          <w:i/>
          <w:sz w:val="24"/>
          <w:szCs w:val="24"/>
        </w:rPr>
        <w:t>О</w:t>
      </w:r>
      <w:r w:rsidRPr="00C11F92">
        <w:rPr>
          <w:rFonts w:ascii="Times New Roman" w:hAnsi="Times New Roman"/>
          <w:b/>
          <w:i/>
          <w:sz w:val="24"/>
          <w:szCs w:val="24"/>
        </w:rPr>
        <w:t xml:space="preserve">блигации 001Р-03, Биржевые </w:t>
      </w:r>
      <w:r w:rsidR="00580DC3" w:rsidRPr="00C11F92">
        <w:rPr>
          <w:rFonts w:ascii="Times New Roman" w:hAnsi="Times New Roman"/>
          <w:b/>
          <w:i/>
          <w:sz w:val="24"/>
          <w:szCs w:val="24"/>
        </w:rPr>
        <w:t>О</w:t>
      </w:r>
      <w:r w:rsidRPr="00C11F92">
        <w:rPr>
          <w:rFonts w:ascii="Times New Roman" w:hAnsi="Times New Roman"/>
          <w:b/>
          <w:i/>
          <w:sz w:val="24"/>
          <w:szCs w:val="24"/>
        </w:rPr>
        <w:t>блигации 001Р-04 на общую сумму 31 000 000</w:t>
      </w:r>
      <w:r w:rsidR="00CD4B4D" w:rsidRPr="00C11F92">
        <w:rPr>
          <w:rFonts w:ascii="Times New Roman" w:hAnsi="Times New Roman"/>
          <w:b/>
          <w:i/>
          <w:sz w:val="24"/>
          <w:szCs w:val="24"/>
        </w:rPr>
        <w:t> </w:t>
      </w:r>
      <w:r w:rsidRPr="00C11F92">
        <w:rPr>
          <w:rFonts w:ascii="Times New Roman" w:hAnsi="Times New Roman"/>
          <w:b/>
          <w:i/>
          <w:sz w:val="24"/>
          <w:szCs w:val="24"/>
        </w:rPr>
        <w:t>000</w:t>
      </w:r>
      <w:r w:rsidR="00CD4B4D" w:rsidRPr="00C11F92">
        <w:rPr>
          <w:rFonts w:ascii="Times New Roman" w:hAnsi="Times New Roman"/>
          <w:b/>
          <w:i/>
          <w:sz w:val="24"/>
          <w:szCs w:val="24"/>
        </w:rPr>
        <w:t xml:space="preserve"> (</w:t>
      </w:r>
      <w:r w:rsidR="006B3A26" w:rsidRPr="00C11F92">
        <w:rPr>
          <w:rFonts w:ascii="Times New Roman" w:hAnsi="Times New Roman"/>
          <w:b/>
          <w:i/>
          <w:sz w:val="24"/>
          <w:szCs w:val="24"/>
        </w:rPr>
        <w:t>Т</w:t>
      </w:r>
      <w:r w:rsidR="00CD4B4D" w:rsidRPr="00C11F92">
        <w:rPr>
          <w:rFonts w:ascii="Times New Roman" w:hAnsi="Times New Roman"/>
          <w:b/>
          <w:i/>
          <w:sz w:val="24"/>
          <w:szCs w:val="24"/>
        </w:rPr>
        <w:t>ридцать один миллиард)</w:t>
      </w:r>
      <w:r w:rsidRPr="00C11F92">
        <w:rPr>
          <w:rFonts w:ascii="Times New Roman" w:hAnsi="Times New Roman"/>
          <w:b/>
          <w:i/>
          <w:sz w:val="24"/>
          <w:szCs w:val="24"/>
        </w:rPr>
        <w:t xml:space="preserve"> рублей.</w:t>
      </w:r>
      <w:r w:rsidR="000440DC" w:rsidRPr="00C11F92">
        <w:rPr>
          <w:rFonts w:ascii="Times New Roman" w:hAnsi="Times New Roman"/>
          <w:b/>
          <w:i/>
          <w:sz w:val="24"/>
          <w:szCs w:val="24"/>
        </w:rPr>
        <w:t xml:space="preserve"> Общее к</w:t>
      </w:r>
      <w:r w:rsidRPr="00C11F92">
        <w:rPr>
          <w:rFonts w:ascii="Times New Roman" w:hAnsi="Times New Roman"/>
          <w:b/>
          <w:i/>
          <w:sz w:val="24"/>
          <w:szCs w:val="24"/>
        </w:rPr>
        <w:t xml:space="preserve">оличество размещённых Биржевых облигаций </w:t>
      </w:r>
      <w:r w:rsidR="000440DC" w:rsidRPr="00C11F92">
        <w:rPr>
          <w:rFonts w:ascii="Times New Roman" w:hAnsi="Times New Roman"/>
          <w:b/>
          <w:i/>
          <w:sz w:val="24"/>
          <w:szCs w:val="24"/>
        </w:rPr>
        <w:t>за 2021-2023 годы</w:t>
      </w:r>
      <w:r w:rsidR="006B3A26" w:rsidRPr="00C11F92">
        <w:rPr>
          <w:rFonts w:ascii="Times New Roman" w:hAnsi="Times New Roman"/>
          <w:b/>
          <w:i/>
          <w:sz w:val="24"/>
          <w:szCs w:val="24"/>
        </w:rPr>
        <w:t xml:space="preserve"> составляет</w:t>
      </w:r>
      <w:r w:rsidR="000440DC" w:rsidRPr="00C11F92">
        <w:rPr>
          <w:rFonts w:ascii="Times New Roman" w:hAnsi="Times New Roman"/>
          <w:b/>
          <w:i/>
          <w:sz w:val="24"/>
          <w:szCs w:val="24"/>
        </w:rPr>
        <w:t xml:space="preserve"> 31 000</w:t>
      </w:r>
      <w:r w:rsidRPr="00C11F92">
        <w:rPr>
          <w:rFonts w:ascii="Times New Roman" w:hAnsi="Times New Roman"/>
          <w:b/>
          <w:i/>
          <w:sz w:val="24"/>
          <w:szCs w:val="24"/>
        </w:rPr>
        <w:t xml:space="preserve"> 000 (</w:t>
      </w:r>
      <w:r w:rsidR="006B3A26" w:rsidRPr="00C11F92">
        <w:rPr>
          <w:rFonts w:ascii="Times New Roman" w:hAnsi="Times New Roman"/>
          <w:b/>
          <w:i/>
          <w:sz w:val="24"/>
          <w:szCs w:val="24"/>
        </w:rPr>
        <w:t>Т</w:t>
      </w:r>
      <w:r w:rsidR="000440DC" w:rsidRPr="00C11F92">
        <w:rPr>
          <w:rFonts w:ascii="Times New Roman" w:hAnsi="Times New Roman"/>
          <w:b/>
          <w:i/>
          <w:sz w:val="24"/>
          <w:szCs w:val="24"/>
        </w:rPr>
        <w:t>ридцать один миллион</w:t>
      </w:r>
      <w:r w:rsidRPr="00C11F92">
        <w:rPr>
          <w:rFonts w:ascii="Times New Roman" w:hAnsi="Times New Roman"/>
          <w:b/>
          <w:i/>
          <w:sz w:val="24"/>
          <w:szCs w:val="24"/>
        </w:rPr>
        <w:t xml:space="preserve">) штук. Номинальная стоимость каждой Биржевой </w:t>
      </w:r>
      <w:r w:rsidR="006B3A26" w:rsidRPr="00C11F92">
        <w:rPr>
          <w:rFonts w:ascii="Times New Roman" w:hAnsi="Times New Roman"/>
          <w:b/>
          <w:i/>
          <w:sz w:val="24"/>
          <w:szCs w:val="24"/>
        </w:rPr>
        <w:t>о</w:t>
      </w:r>
      <w:r w:rsidRPr="00C11F92">
        <w:rPr>
          <w:rFonts w:ascii="Times New Roman" w:hAnsi="Times New Roman"/>
          <w:b/>
          <w:i/>
          <w:sz w:val="24"/>
          <w:szCs w:val="24"/>
        </w:rPr>
        <w:t xml:space="preserve">блигации </w:t>
      </w:r>
      <w:r w:rsidR="006B3A26" w:rsidRPr="00C11F92">
        <w:rPr>
          <w:rFonts w:ascii="Times New Roman" w:hAnsi="Times New Roman"/>
          <w:b/>
          <w:i/>
          <w:sz w:val="24"/>
          <w:szCs w:val="24"/>
        </w:rPr>
        <w:t xml:space="preserve">указанных выше серий </w:t>
      </w:r>
      <w:r w:rsidRPr="00C11F92">
        <w:rPr>
          <w:rFonts w:ascii="Times New Roman" w:hAnsi="Times New Roman"/>
          <w:b/>
          <w:i/>
          <w:sz w:val="24"/>
          <w:szCs w:val="24"/>
        </w:rPr>
        <w:t>составляет 1000 (</w:t>
      </w:r>
      <w:r w:rsidR="006B3A26" w:rsidRPr="00C11F92">
        <w:rPr>
          <w:rFonts w:ascii="Times New Roman" w:hAnsi="Times New Roman"/>
          <w:b/>
          <w:i/>
          <w:sz w:val="24"/>
          <w:szCs w:val="24"/>
        </w:rPr>
        <w:t>О</w:t>
      </w:r>
      <w:r w:rsidRPr="00C11F92">
        <w:rPr>
          <w:rFonts w:ascii="Times New Roman" w:hAnsi="Times New Roman"/>
          <w:b/>
          <w:i/>
          <w:sz w:val="24"/>
          <w:szCs w:val="24"/>
        </w:rPr>
        <w:t xml:space="preserve">дна тысяча) рублей.  Денежные средства, полученные от размещения </w:t>
      </w:r>
      <w:r w:rsidR="000440DC" w:rsidRPr="00C11F92">
        <w:rPr>
          <w:rFonts w:ascii="Times New Roman" w:hAnsi="Times New Roman"/>
          <w:b/>
          <w:i/>
          <w:sz w:val="24"/>
          <w:szCs w:val="24"/>
        </w:rPr>
        <w:t xml:space="preserve">вышеуказанных </w:t>
      </w:r>
      <w:r w:rsidRPr="00C11F92">
        <w:rPr>
          <w:rFonts w:ascii="Times New Roman" w:hAnsi="Times New Roman"/>
          <w:b/>
          <w:i/>
          <w:sz w:val="24"/>
          <w:szCs w:val="24"/>
        </w:rPr>
        <w:t xml:space="preserve">Биржевых </w:t>
      </w:r>
      <w:r w:rsidR="002B414B" w:rsidRPr="00C11F92">
        <w:rPr>
          <w:rFonts w:ascii="Times New Roman" w:hAnsi="Times New Roman"/>
          <w:b/>
          <w:i/>
          <w:sz w:val="24"/>
          <w:szCs w:val="24"/>
        </w:rPr>
        <w:t>о</w:t>
      </w:r>
      <w:r w:rsidRPr="00C11F92">
        <w:rPr>
          <w:rFonts w:ascii="Times New Roman" w:hAnsi="Times New Roman"/>
          <w:b/>
          <w:i/>
          <w:sz w:val="24"/>
          <w:szCs w:val="24"/>
        </w:rPr>
        <w:t>блигаций</w:t>
      </w:r>
      <w:r w:rsidR="00CD4B4D" w:rsidRPr="00C11F92">
        <w:rPr>
          <w:rFonts w:ascii="Times New Roman" w:hAnsi="Times New Roman"/>
          <w:b/>
          <w:i/>
          <w:sz w:val="24"/>
          <w:szCs w:val="24"/>
        </w:rPr>
        <w:t xml:space="preserve"> в сумме 31 000 000 000 (</w:t>
      </w:r>
      <w:r w:rsidR="006B3A26" w:rsidRPr="00C11F92">
        <w:rPr>
          <w:rFonts w:ascii="Times New Roman" w:hAnsi="Times New Roman"/>
          <w:b/>
          <w:i/>
          <w:sz w:val="24"/>
          <w:szCs w:val="24"/>
        </w:rPr>
        <w:t>Т</w:t>
      </w:r>
      <w:r w:rsidR="00CD4B4D" w:rsidRPr="00C11F92">
        <w:rPr>
          <w:rFonts w:ascii="Times New Roman" w:hAnsi="Times New Roman"/>
          <w:b/>
          <w:i/>
          <w:sz w:val="24"/>
          <w:szCs w:val="24"/>
        </w:rPr>
        <w:t>ридцать один миллиард) руб.</w:t>
      </w:r>
      <w:r w:rsidR="000440DC" w:rsidRPr="00C11F92">
        <w:rPr>
          <w:rFonts w:ascii="Times New Roman" w:hAnsi="Times New Roman"/>
          <w:b/>
          <w:i/>
          <w:sz w:val="24"/>
          <w:szCs w:val="24"/>
        </w:rPr>
        <w:t>,</w:t>
      </w:r>
      <w:r w:rsidRPr="00C11F92">
        <w:rPr>
          <w:rFonts w:ascii="Times New Roman" w:hAnsi="Times New Roman"/>
          <w:b/>
          <w:i/>
          <w:sz w:val="24"/>
          <w:szCs w:val="24"/>
        </w:rPr>
        <w:t xml:space="preserve"> были переданы Поручителю по договорам займа</w:t>
      </w:r>
      <w:r w:rsidR="006A5D22" w:rsidRPr="00C11F92">
        <w:rPr>
          <w:rFonts w:ascii="Times New Roman" w:hAnsi="Times New Roman"/>
          <w:b/>
          <w:i/>
          <w:sz w:val="24"/>
          <w:szCs w:val="24"/>
        </w:rPr>
        <w:t>.</w:t>
      </w:r>
    </w:p>
    <w:p w14:paraId="3DC08E34" w14:textId="686FA422" w:rsidR="006A5D22" w:rsidRPr="00C11F92" w:rsidRDefault="006A5D22" w:rsidP="006A5D22">
      <w:pPr>
        <w:widowControl w:val="0"/>
        <w:autoSpaceDE w:val="0"/>
        <w:autoSpaceDN w:val="0"/>
        <w:adjustRightInd w:val="0"/>
        <w:spacing w:after="0" w:line="240" w:lineRule="auto"/>
        <w:jc w:val="both"/>
        <w:rPr>
          <w:rFonts w:ascii="Times New Roman" w:hAnsi="Times New Roman"/>
          <w:b/>
          <w:i/>
          <w:sz w:val="24"/>
          <w:szCs w:val="24"/>
        </w:rPr>
      </w:pPr>
      <w:r w:rsidRPr="00C11F92">
        <w:rPr>
          <w:rFonts w:ascii="Times New Roman" w:hAnsi="Times New Roman"/>
          <w:b/>
          <w:i/>
          <w:sz w:val="24"/>
          <w:szCs w:val="24"/>
        </w:rPr>
        <w:t xml:space="preserve">В отчётном периоде Эмитентом были погашены Биржевые </w:t>
      </w:r>
      <w:r w:rsidR="00580DC3" w:rsidRPr="00C11F92">
        <w:rPr>
          <w:rFonts w:ascii="Times New Roman" w:hAnsi="Times New Roman"/>
          <w:b/>
          <w:i/>
          <w:sz w:val="24"/>
          <w:szCs w:val="24"/>
        </w:rPr>
        <w:t>О</w:t>
      </w:r>
      <w:r w:rsidRPr="00C11F92">
        <w:rPr>
          <w:rFonts w:ascii="Times New Roman" w:hAnsi="Times New Roman"/>
          <w:b/>
          <w:i/>
          <w:sz w:val="24"/>
          <w:szCs w:val="24"/>
        </w:rPr>
        <w:t>блигации 001Р-01</w:t>
      </w:r>
      <w:r w:rsidR="000440DC" w:rsidRPr="00C11F92">
        <w:rPr>
          <w:rFonts w:ascii="Times New Roman" w:hAnsi="Times New Roman"/>
          <w:b/>
          <w:i/>
          <w:sz w:val="24"/>
          <w:szCs w:val="24"/>
        </w:rPr>
        <w:t xml:space="preserve"> в связи с наступление срока их погашения согласно решению о выпуске ценных бумаг (дата погашения</w:t>
      </w:r>
      <w:r w:rsidR="00173993" w:rsidRPr="00C11F92">
        <w:rPr>
          <w:rFonts w:ascii="Times New Roman" w:hAnsi="Times New Roman"/>
          <w:b/>
          <w:i/>
          <w:sz w:val="24"/>
          <w:szCs w:val="24"/>
        </w:rPr>
        <w:t xml:space="preserve">: </w:t>
      </w:r>
      <w:r w:rsidR="000440DC" w:rsidRPr="00C11F92">
        <w:rPr>
          <w:rFonts w:ascii="Times New Roman" w:hAnsi="Times New Roman"/>
          <w:b/>
          <w:i/>
          <w:sz w:val="24"/>
          <w:szCs w:val="24"/>
        </w:rPr>
        <w:t xml:space="preserve">18.04.2024). Обязательства по выплатам держателям Биржевой </w:t>
      </w:r>
      <w:r w:rsidR="00580DC3" w:rsidRPr="00C11F92">
        <w:rPr>
          <w:rFonts w:ascii="Times New Roman" w:hAnsi="Times New Roman"/>
          <w:b/>
          <w:i/>
          <w:sz w:val="24"/>
          <w:szCs w:val="24"/>
        </w:rPr>
        <w:lastRenderedPageBreak/>
        <w:t>О</w:t>
      </w:r>
      <w:r w:rsidR="000440DC" w:rsidRPr="00C11F92">
        <w:rPr>
          <w:rFonts w:ascii="Times New Roman" w:hAnsi="Times New Roman"/>
          <w:b/>
          <w:i/>
          <w:sz w:val="24"/>
          <w:szCs w:val="24"/>
        </w:rPr>
        <w:t>блигации 001Р-0</w:t>
      </w:r>
      <w:r w:rsidR="00173993" w:rsidRPr="00C11F92">
        <w:rPr>
          <w:rFonts w:ascii="Times New Roman" w:hAnsi="Times New Roman"/>
          <w:b/>
          <w:i/>
          <w:sz w:val="24"/>
          <w:szCs w:val="24"/>
        </w:rPr>
        <w:t>1</w:t>
      </w:r>
      <w:r w:rsidR="000440DC" w:rsidRPr="00C11F92">
        <w:rPr>
          <w:rFonts w:ascii="Times New Roman" w:hAnsi="Times New Roman"/>
          <w:b/>
          <w:i/>
          <w:sz w:val="24"/>
          <w:szCs w:val="24"/>
        </w:rPr>
        <w:t xml:space="preserve"> номинальной стоимости и </w:t>
      </w:r>
      <w:r w:rsidR="00173993" w:rsidRPr="00C11F92">
        <w:rPr>
          <w:rFonts w:ascii="Times New Roman" w:hAnsi="Times New Roman"/>
          <w:b/>
          <w:i/>
          <w:sz w:val="24"/>
          <w:szCs w:val="24"/>
        </w:rPr>
        <w:t xml:space="preserve">накопленного </w:t>
      </w:r>
      <w:r w:rsidR="000440DC" w:rsidRPr="00C11F92">
        <w:rPr>
          <w:rFonts w:ascii="Times New Roman" w:hAnsi="Times New Roman"/>
          <w:b/>
          <w:i/>
          <w:sz w:val="24"/>
          <w:szCs w:val="24"/>
        </w:rPr>
        <w:t xml:space="preserve">купонного дохода были </w:t>
      </w:r>
      <w:r w:rsidR="00940EB3">
        <w:rPr>
          <w:rFonts w:ascii="Times New Roman" w:hAnsi="Times New Roman"/>
          <w:b/>
          <w:i/>
          <w:sz w:val="24"/>
          <w:szCs w:val="24"/>
        </w:rPr>
        <w:t xml:space="preserve">исполнены </w:t>
      </w:r>
      <w:r w:rsidR="000440DC" w:rsidRPr="00C11F92">
        <w:rPr>
          <w:rFonts w:ascii="Times New Roman" w:hAnsi="Times New Roman"/>
          <w:b/>
          <w:i/>
          <w:sz w:val="24"/>
          <w:szCs w:val="24"/>
        </w:rPr>
        <w:t xml:space="preserve">Эмитентом в полном объёме. </w:t>
      </w:r>
    </w:p>
    <w:p w14:paraId="5D3F9CA1" w14:textId="49A4D860" w:rsidR="000440DC" w:rsidRPr="00C11F92" w:rsidRDefault="000440DC" w:rsidP="006A5D22">
      <w:pPr>
        <w:widowControl w:val="0"/>
        <w:autoSpaceDE w:val="0"/>
        <w:autoSpaceDN w:val="0"/>
        <w:adjustRightInd w:val="0"/>
        <w:spacing w:after="0" w:line="240" w:lineRule="auto"/>
        <w:jc w:val="both"/>
        <w:rPr>
          <w:rFonts w:ascii="Times New Roman" w:hAnsi="Times New Roman"/>
          <w:b/>
          <w:i/>
          <w:sz w:val="24"/>
          <w:szCs w:val="24"/>
        </w:rPr>
      </w:pPr>
    </w:p>
    <w:p w14:paraId="29BD6803" w14:textId="018C827A" w:rsidR="00173993" w:rsidRPr="00D5182A" w:rsidRDefault="00173993" w:rsidP="006A5D22">
      <w:pPr>
        <w:widowControl w:val="0"/>
        <w:autoSpaceDE w:val="0"/>
        <w:autoSpaceDN w:val="0"/>
        <w:adjustRightInd w:val="0"/>
        <w:spacing w:after="0" w:line="240" w:lineRule="auto"/>
        <w:jc w:val="both"/>
        <w:rPr>
          <w:rFonts w:ascii="Times New Roman" w:hAnsi="Times New Roman"/>
          <w:b/>
          <w:i/>
          <w:sz w:val="24"/>
          <w:szCs w:val="24"/>
        </w:rPr>
      </w:pPr>
      <w:r w:rsidRPr="00C11F92">
        <w:rPr>
          <w:rFonts w:ascii="Times New Roman" w:hAnsi="Times New Roman"/>
          <w:b/>
          <w:i/>
          <w:sz w:val="24"/>
          <w:szCs w:val="24"/>
        </w:rPr>
        <w:t xml:space="preserve">В период между отчётной датой (30.06.2024) и датой раскрытия финансовой отчётности Эмитента, </w:t>
      </w:r>
      <w:r w:rsidRPr="00D5182A">
        <w:rPr>
          <w:rFonts w:ascii="Times New Roman" w:hAnsi="Times New Roman"/>
          <w:b/>
          <w:i/>
          <w:sz w:val="24"/>
          <w:szCs w:val="24"/>
        </w:rPr>
        <w:t xml:space="preserve">на основе которой в Отчёте </w:t>
      </w:r>
      <w:r w:rsidR="00A170E8">
        <w:rPr>
          <w:rFonts w:ascii="Times New Roman" w:hAnsi="Times New Roman"/>
          <w:b/>
          <w:i/>
          <w:sz w:val="24"/>
          <w:szCs w:val="24"/>
        </w:rPr>
        <w:t>Э</w:t>
      </w:r>
      <w:r w:rsidRPr="00D5182A">
        <w:rPr>
          <w:rFonts w:ascii="Times New Roman" w:hAnsi="Times New Roman"/>
          <w:b/>
          <w:i/>
          <w:sz w:val="24"/>
          <w:szCs w:val="24"/>
        </w:rPr>
        <w:t>митента раскрывается информация о финансово-хозяйственной деятельности Эмитента (2</w:t>
      </w:r>
      <w:r w:rsidR="00E178C6" w:rsidRPr="00D5182A">
        <w:rPr>
          <w:rFonts w:ascii="Times New Roman" w:hAnsi="Times New Roman"/>
          <w:b/>
          <w:i/>
          <w:sz w:val="24"/>
          <w:szCs w:val="24"/>
        </w:rPr>
        <w:t>6</w:t>
      </w:r>
      <w:r w:rsidRPr="00D5182A">
        <w:rPr>
          <w:rFonts w:ascii="Times New Roman" w:hAnsi="Times New Roman"/>
          <w:b/>
          <w:i/>
          <w:sz w:val="24"/>
          <w:szCs w:val="24"/>
        </w:rPr>
        <w:t>.08.202</w:t>
      </w:r>
      <w:r w:rsidR="006101EE" w:rsidRPr="00D5182A">
        <w:rPr>
          <w:rFonts w:ascii="Times New Roman" w:hAnsi="Times New Roman"/>
          <w:b/>
          <w:i/>
          <w:sz w:val="24"/>
          <w:szCs w:val="24"/>
        </w:rPr>
        <w:t>4</w:t>
      </w:r>
      <w:r w:rsidRPr="00D5182A">
        <w:rPr>
          <w:rFonts w:ascii="Times New Roman" w:hAnsi="Times New Roman"/>
          <w:b/>
          <w:i/>
          <w:sz w:val="24"/>
          <w:szCs w:val="24"/>
        </w:rPr>
        <w:t>), были:</w:t>
      </w:r>
    </w:p>
    <w:p w14:paraId="540DC1E7" w14:textId="7E0B24D4" w:rsidR="00173993" w:rsidRPr="00D5182A" w:rsidRDefault="00173993" w:rsidP="000256E7">
      <w:pPr>
        <w:widowControl w:val="0"/>
        <w:autoSpaceDE w:val="0"/>
        <w:autoSpaceDN w:val="0"/>
        <w:adjustRightInd w:val="0"/>
        <w:spacing w:after="0" w:line="240" w:lineRule="auto"/>
        <w:ind w:left="284"/>
        <w:jc w:val="both"/>
        <w:rPr>
          <w:rFonts w:ascii="Times New Roman" w:hAnsi="Times New Roman"/>
          <w:b/>
          <w:i/>
          <w:sz w:val="24"/>
          <w:szCs w:val="24"/>
        </w:rPr>
      </w:pPr>
      <w:r w:rsidRPr="00D5182A">
        <w:rPr>
          <w:rFonts w:ascii="Times New Roman" w:hAnsi="Times New Roman"/>
          <w:b/>
          <w:i/>
          <w:sz w:val="24"/>
          <w:szCs w:val="24"/>
        </w:rPr>
        <w:t xml:space="preserve">- погашены Биржевые </w:t>
      </w:r>
      <w:r w:rsidR="00580DC3" w:rsidRPr="00D5182A">
        <w:rPr>
          <w:rFonts w:ascii="Times New Roman" w:hAnsi="Times New Roman"/>
          <w:b/>
          <w:i/>
          <w:sz w:val="24"/>
          <w:szCs w:val="24"/>
        </w:rPr>
        <w:t>О</w:t>
      </w:r>
      <w:r w:rsidRPr="00D5182A">
        <w:rPr>
          <w:rFonts w:ascii="Times New Roman" w:hAnsi="Times New Roman"/>
          <w:b/>
          <w:i/>
          <w:sz w:val="24"/>
          <w:szCs w:val="24"/>
        </w:rPr>
        <w:t xml:space="preserve">блигации 001Р-02 в связи с наступление срока их погашения согласно решению о выпуске ценных бумаг (дата погашения: </w:t>
      </w:r>
      <w:r w:rsidR="00CD4B4D" w:rsidRPr="00D5182A">
        <w:rPr>
          <w:rFonts w:ascii="Times New Roman" w:hAnsi="Times New Roman"/>
          <w:b/>
          <w:i/>
          <w:sz w:val="24"/>
          <w:szCs w:val="24"/>
        </w:rPr>
        <w:t>07.08.2024</w:t>
      </w:r>
      <w:r w:rsidRPr="00D5182A">
        <w:rPr>
          <w:rFonts w:ascii="Times New Roman" w:hAnsi="Times New Roman"/>
          <w:b/>
          <w:i/>
          <w:sz w:val="24"/>
          <w:szCs w:val="24"/>
        </w:rPr>
        <w:t xml:space="preserve">). Обязательства по выплатам держателям Биржевой </w:t>
      </w:r>
      <w:r w:rsidR="00580DC3" w:rsidRPr="00D5182A">
        <w:rPr>
          <w:rFonts w:ascii="Times New Roman" w:hAnsi="Times New Roman"/>
          <w:b/>
          <w:i/>
          <w:sz w:val="24"/>
          <w:szCs w:val="24"/>
        </w:rPr>
        <w:t>О</w:t>
      </w:r>
      <w:r w:rsidRPr="00D5182A">
        <w:rPr>
          <w:rFonts w:ascii="Times New Roman" w:hAnsi="Times New Roman"/>
          <w:b/>
          <w:i/>
          <w:sz w:val="24"/>
          <w:szCs w:val="24"/>
        </w:rPr>
        <w:t>блигации 001Р-02 номинальной стоимости и накопленного купонного дохода были выполнены Эмитентом в полном объёме</w:t>
      </w:r>
      <w:r w:rsidR="00CD4B4D" w:rsidRPr="00D5182A">
        <w:rPr>
          <w:rFonts w:ascii="Times New Roman" w:hAnsi="Times New Roman"/>
          <w:b/>
          <w:i/>
          <w:sz w:val="24"/>
          <w:szCs w:val="24"/>
        </w:rPr>
        <w:t>;</w:t>
      </w:r>
    </w:p>
    <w:p w14:paraId="6672D4FE" w14:textId="66C397B3" w:rsidR="00173993" w:rsidRPr="00D5182A" w:rsidRDefault="00CD4B4D" w:rsidP="000256E7">
      <w:pPr>
        <w:widowControl w:val="0"/>
        <w:autoSpaceDE w:val="0"/>
        <w:autoSpaceDN w:val="0"/>
        <w:adjustRightInd w:val="0"/>
        <w:spacing w:after="0" w:line="240" w:lineRule="auto"/>
        <w:ind w:left="284"/>
        <w:jc w:val="both"/>
        <w:rPr>
          <w:rFonts w:ascii="Times New Roman" w:hAnsi="Times New Roman"/>
          <w:b/>
          <w:i/>
          <w:sz w:val="24"/>
          <w:szCs w:val="24"/>
        </w:rPr>
      </w:pPr>
      <w:r w:rsidRPr="00D5182A">
        <w:rPr>
          <w:rFonts w:ascii="Times New Roman" w:hAnsi="Times New Roman"/>
          <w:b/>
          <w:i/>
          <w:sz w:val="24"/>
          <w:szCs w:val="24"/>
        </w:rPr>
        <w:t xml:space="preserve">- размещены Биржевые </w:t>
      </w:r>
      <w:r w:rsidR="00580DC3" w:rsidRPr="00D5182A">
        <w:rPr>
          <w:rFonts w:ascii="Times New Roman" w:hAnsi="Times New Roman"/>
          <w:b/>
          <w:i/>
          <w:sz w:val="24"/>
          <w:szCs w:val="24"/>
        </w:rPr>
        <w:t>О</w:t>
      </w:r>
      <w:r w:rsidRPr="00D5182A">
        <w:rPr>
          <w:rFonts w:ascii="Times New Roman" w:hAnsi="Times New Roman"/>
          <w:b/>
          <w:i/>
          <w:sz w:val="24"/>
          <w:szCs w:val="24"/>
        </w:rPr>
        <w:t xml:space="preserve">блигации 001Р-05 </w:t>
      </w:r>
      <w:r w:rsidR="00906A07">
        <w:rPr>
          <w:rFonts w:ascii="Times New Roman" w:hAnsi="Times New Roman"/>
          <w:b/>
          <w:i/>
          <w:sz w:val="24"/>
          <w:szCs w:val="24"/>
        </w:rPr>
        <w:t xml:space="preserve">в количестве </w:t>
      </w:r>
      <w:r w:rsidRPr="00D5182A">
        <w:rPr>
          <w:rFonts w:ascii="Times New Roman" w:hAnsi="Times New Roman"/>
          <w:b/>
          <w:i/>
          <w:sz w:val="24"/>
          <w:szCs w:val="24"/>
        </w:rPr>
        <w:t>3 750 000 (</w:t>
      </w:r>
      <w:r w:rsidR="006B3A26" w:rsidRPr="00D5182A">
        <w:rPr>
          <w:rFonts w:ascii="Times New Roman" w:hAnsi="Times New Roman"/>
          <w:b/>
          <w:i/>
          <w:sz w:val="24"/>
          <w:szCs w:val="24"/>
        </w:rPr>
        <w:t>Т</w:t>
      </w:r>
      <w:r w:rsidRPr="00D5182A">
        <w:rPr>
          <w:rFonts w:ascii="Times New Roman" w:hAnsi="Times New Roman"/>
          <w:b/>
          <w:i/>
          <w:sz w:val="24"/>
          <w:szCs w:val="24"/>
        </w:rPr>
        <w:t>ри милли</w:t>
      </w:r>
      <w:r w:rsidR="00906A07">
        <w:rPr>
          <w:rFonts w:ascii="Times New Roman" w:hAnsi="Times New Roman"/>
          <w:b/>
          <w:i/>
          <w:sz w:val="24"/>
          <w:szCs w:val="24"/>
        </w:rPr>
        <w:t>она</w:t>
      </w:r>
      <w:r w:rsidRPr="00D5182A">
        <w:rPr>
          <w:rFonts w:ascii="Times New Roman" w:hAnsi="Times New Roman"/>
          <w:b/>
          <w:i/>
          <w:sz w:val="24"/>
          <w:szCs w:val="24"/>
        </w:rPr>
        <w:t xml:space="preserve"> семьсот пятьдесят </w:t>
      </w:r>
      <w:r w:rsidR="00906A07">
        <w:rPr>
          <w:rFonts w:ascii="Times New Roman" w:hAnsi="Times New Roman"/>
          <w:b/>
          <w:i/>
          <w:sz w:val="24"/>
          <w:szCs w:val="24"/>
        </w:rPr>
        <w:t>тысяч</w:t>
      </w:r>
      <w:r w:rsidRPr="00D5182A">
        <w:rPr>
          <w:rFonts w:ascii="Times New Roman" w:hAnsi="Times New Roman"/>
          <w:b/>
          <w:i/>
          <w:sz w:val="24"/>
          <w:szCs w:val="24"/>
        </w:rPr>
        <w:t xml:space="preserve">) </w:t>
      </w:r>
      <w:r w:rsidR="00906A07">
        <w:rPr>
          <w:rFonts w:ascii="Times New Roman" w:hAnsi="Times New Roman"/>
          <w:b/>
          <w:i/>
          <w:sz w:val="24"/>
          <w:szCs w:val="24"/>
        </w:rPr>
        <w:t xml:space="preserve">штук </w:t>
      </w:r>
      <w:r w:rsidR="006B3A26" w:rsidRPr="00D5182A">
        <w:rPr>
          <w:rFonts w:ascii="Times New Roman" w:hAnsi="Times New Roman"/>
          <w:b/>
          <w:i/>
          <w:sz w:val="24"/>
          <w:szCs w:val="24"/>
        </w:rPr>
        <w:t>(дата размещения: 16.08.2024)</w:t>
      </w:r>
      <w:r w:rsidRPr="00D5182A">
        <w:rPr>
          <w:rFonts w:ascii="Times New Roman" w:hAnsi="Times New Roman"/>
          <w:b/>
          <w:i/>
          <w:sz w:val="24"/>
          <w:szCs w:val="24"/>
        </w:rPr>
        <w:t xml:space="preserve">. Номинальная стоимость каждой Биржевой </w:t>
      </w:r>
      <w:r w:rsidR="00580DC3" w:rsidRPr="00D5182A">
        <w:rPr>
          <w:rFonts w:ascii="Times New Roman" w:hAnsi="Times New Roman"/>
          <w:b/>
          <w:i/>
          <w:sz w:val="24"/>
          <w:szCs w:val="24"/>
        </w:rPr>
        <w:t>О</w:t>
      </w:r>
      <w:r w:rsidRPr="00D5182A">
        <w:rPr>
          <w:rFonts w:ascii="Times New Roman" w:hAnsi="Times New Roman"/>
          <w:b/>
          <w:i/>
          <w:sz w:val="24"/>
          <w:szCs w:val="24"/>
        </w:rPr>
        <w:t>блигации 001Р-05 составляет 1000 (</w:t>
      </w:r>
      <w:r w:rsidR="006B3A26" w:rsidRPr="00D5182A">
        <w:rPr>
          <w:rFonts w:ascii="Times New Roman" w:hAnsi="Times New Roman"/>
          <w:b/>
          <w:i/>
          <w:sz w:val="24"/>
          <w:szCs w:val="24"/>
        </w:rPr>
        <w:t>О</w:t>
      </w:r>
      <w:r w:rsidRPr="00D5182A">
        <w:rPr>
          <w:rFonts w:ascii="Times New Roman" w:hAnsi="Times New Roman"/>
          <w:b/>
          <w:i/>
          <w:sz w:val="24"/>
          <w:szCs w:val="24"/>
        </w:rPr>
        <w:t xml:space="preserve">дна тысяча) рублей.  Денежные средства, полученные от размещения вышеуказанных Биржевых </w:t>
      </w:r>
      <w:r w:rsidR="00580DC3" w:rsidRPr="00D5182A">
        <w:rPr>
          <w:rFonts w:ascii="Times New Roman" w:hAnsi="Times New Roman"/>
          <w:b/>
          <w:i/>
          <w:sz w:val="24"/>
          <w:szCs w:val="24"/>
        </w:rPr>
        <w:t>О</w:t>
      </w:r>
      <w:r w:rsidRPr="00D5182A">
        <w:rPr>
          <w:rFonts w:ascii="Times New Roman" w:hAnsi="Times New Roman"/>
          <w:b/>
          <w:i/>
          <w:sz w:val="24"/>
          <w:szCs w:val="24"/>
        </w:rPr>
        <w:t xml:space="preserve">блигаций </w:t>
      </w:r>
      <w:r w:rsidR="00580DC3" w:rsidRPr="00D5182A">
        <w:rPr>
          <w:rFonts w:ascii="Times New Roman" w:hAnsi="Times New Roman"/>
          <w:b/>
          <w:i/>
          <w:sz w:val="24"/>
          <w:szCs w:val="24"/>
        </w:rPr>
        <w:t xml:space="preserve">001Р-05 </w:t>
      </w:r>
      <w:r w:rsidRPr="00D5182A">
        <w:rPr>
          <w:rFonts w:ascii="Times New Roman" w:hAnsi="Times New Roman"/>
          <w:b/>
          <w:i/>
          <w:sz w:val="24"/>
          <w:szCs w:val="24"/>
        </w:rPr>
        <w:t>в сумме 3 750 000 (</w:t>
      </w:r>
      <w:r w:rsidR="006B3A26" w:rsidRPr="00D5182A">
        <w:rPr>
          <w:rFonts w:ascii="Times New Roman" w:hAnsi="Times New Roman"/>
          <w:b/>
          <w:i/>
          <w:sz w:val="24"/>
          <w:szCs w:val="24"/>
        </w:rPr>
        <w:t>Т</w:t>
      </w:r>
      <w:r w:rsidRPr="00D5182A">
        <w:rPr>
          <w:rFonts w:ascii="Times New Roman" w:hAnsi="Times New Roman"/>
          <w:b/>
          <w:i/>
          <w:sz w:val="24"/>
          <w:szCs w:val="24"/>
        </w:rPr>
        <w:t>ри миллиарда семьсот пятьдесят миллионов) рублей, переданы Поручителю по договору займа.</w:t>
      </w:r>
    </w:p>
    <w:p w14:paraId="00DA6E80" w14:textId="77777777" w:rsidR="006A537E" w:rsidRPr="00C11F92" w:rsidRDefault="006A537E" w:rsidP="007D50A7">
      <w:pPr>
        <w:pStyle w:val="ConsPlusNormal"/>
        <w:jc w:val="both"/>
        <w:rPr>
          <w:b/>
          <w:i/>
          <w:highlight w:val="yellow"/>
        </w:rPr>
      </w:pPr>
    </w:p>
    <w:p w14:paraId="5CA14471" w14:textId="37E9010F" w:rsidR="007D50A7" w:rsidRPr="00C11F92" w:rsidRDefault="007D50A7" w:rsidP="007D50A7">
      <w:pPr>
        <w:pStyle w:val="ConsPlusNormal"/>
        <w:jc w:val="both"/>
        <w:rPr>
          <w:b/>
          <w:i/>
        </w:rPr>
      </w:pPr>
      <w:r w:rsidRPr="00C11F92">
        <w:rPr>
          <w:b/>
          <w:i/>
        </w:rPr>
        <w:t>Иную деятельность Эмитент не осуществлял.</w:t>
      </w:r>
    </w:p>
    <w:p w14:paraId="1DF4E92E" w14:textId="77777777" w:rsidR="006A537E" w:rsidRPr="00C11F92" w:rsidRDefault="006A537E" w:rsidP="006A537E">
      <w:pPr>
        <w:pStyle w:val="ConsPlusNormal"/>
        <w:jc w:val="both"/>
        <w:rPr>
          <w:b/>
          <w:i/>
        </w:rPr>
      </w:pPr>
    </w:p>
    <w:p w14:paraId="732E127F" w14:textId="5AAE43F2" w:rsidR="00FC5E1F" w:rsidRPr="00C11F92" w:rsidRDefault="00ED33B9" w:rsidP="00FC5E1F">
      <w:pPr>
        <w:pStyle w:val="ConsPlusNormal"/>
        <w:jc w:val="both"/>
        <w:rPr>
          <w:b/>
          <w:i/>
        </w:rPr>
      </w:pPr>
      <w:r w:rsidRPr="00C11F92">
        <w:rPr>
          <w:b/>
          <w:i/>
        </w:rPr>
        <w:t>Эмитент осуществляет свою деятельность на территории Российской Федерации.</w:t>
      </w:r>
    </w:p>
    <w:p w14:paraId="2E69940A" w14:textId="06763FEA" w:rsidR="006A537E" w:rsidRPr="00C11F92" w:rsidRDefault="006A537E" w:rsidP="00FC5E1F">
      <w:pPr>
        <w:pStyle w:val="ConsPlusNormal"/>
        <w:jc w:val="both"/>
        <w:rPr>
          <w:b/>
          <w:i/>
        </w:rPr>
      </w:pPr>
      <w:r w:rsidRPr="00C11F92">
        <w:rPr>
          <w:b/>
          <w:i/>
        </w:rPr>
        <w:t xml:space="preserve">Эмитент не имеет обязанности по составлению и раскрытию консолидированной финансовой отчётности. Эмитент составляет финансовую отчётность. Эмитентом раскрыта финансовая отчётность Эмитента за </w:t>
      </w:r>
      <w:r w:rsidR="000B4549" w:rsidRPr="00C11F92">
        <w:rPr>
          <w:b/>
          <w:i/>
        </w:rPr>
        <w:t xml:space="preserve">6 месяцев </w:t>
      </w:r>
      <w:r w:rsidRPr="00C11F92">
        <w:rPr>
          <w:b/>
          <w:i/>
        </w:rPr>
        <w:t>202</w:t>
      </w:r>
      <w:r w:rsidR="000B4549" w:rsidRPr="00C11F92">
        <w:rPr>
          <w:b/>
          <w:i/>
        </w:rPr>
        <w:t>4</w:t>
      </w:r>
      <w:r w:rsidRPr="00C11F92">
        <w:rPr>
          <w:b/>
          <w:i/>
        </w:rPr>
        <w:t xml:space="preserve"> год (ссылка на </w:t>
      </w:r>
      <w:r w:rsidR="006B0468" w:rsidRPr="00C11F92">
        <w:rPr>
          <w:b/>
          <w:i/>
        </w:rPr>
        <w:t xml:space="preserve">указанную </w:t>
      </w:r>
      <w:r w:rsidRPr="00C11F92">
        <w:rPr>
          <w:b/>
          <w:i/>
        </w:rPr>
        <w:t xml:space="preserve">отчётность содержится в настоящем Отчёте </w:t>
      </w:r>
      <w:r w:rsidR="00A170E8">
        <w:rPr>
          <w:b/>
          <w:i/>
        </w:rPr>
        <w:t>Э</w:t>
      </w:r>
      <w:r w:rsidRPr="00C11F92">
        <w:rPr>
          <w:b/>
          <w:i/>
        </w:rPr>
        <w:t>митента).</w:t>
      </w:r>
    </w:p>
    <w:p w14:paraId="648E111A" w14:textId="6914E633" w:rsidR="00D00322" w:rsidRPr="00C11F92" w:rsidRDefault="00D00322" w:rsidP="00F943DD">
      <w:pPr>
        <w:pStyle w:val="ConsPlusNormal"/>
        <w:spacing w:before="240"/>
        <w:jc w:val="both"/>
        <w:rPr>
          <w:b/>
          <w:i/>
        </w:rPr>
      </w:pPr>
      <w:r w:rsidRPr="00C11F92">
        <w:t xml:space="preserve">В случае если федеральными законами для </w:t>
      </w:r>
      <w:r w:rsidR="00AE6422" w:rsidRPr="00C11F92">
        <w:t>определённой</w:t>
      </w:r>
      <w:r w:rsidRPr="00C11F92">
        <w:t xml:space="preserve"> категории (группы) инвесторов, в том числе для иностранных инвесторов (группы лиц, определяемой в соответствии </w:t>
      </w:r>
      <w:hyperlink r:id="rId10" w:history="1">
        <w:r w:rsidR="00AE6422" w:rsidRPr="00C11F92">
          <w:t>статьёй</w:t>
        </w:r>
        <w:r w:rsidRPr="00C11F92">
          <w:t xml:space="preserve"> 9</w:t>
        </w:r>
      </w:hyperlink>
      <w:r w:rsidRPr="00C11F92">
        <w:t xml:space="preserve"> Федерального закона "О защите конкуренции", в которую входят иностранные инвесторы), установлены ограничения при их участии в уставном капитале эмитента (совершении сделок с акциями (долями), составляющими уставный капитал эмитента) в связи с осуществлением эмитентом и (или) его подконтрольными организациями </w:t>
      </w:r>
      <w:r w:rsidR="00AE6422" w:rsidRPr="00C11F92">
        <w:t>определённого</w:t>
      </w:r>
      <w:r w:rsidRPr="00C11F92">
        <w:t xml:space="preserve"> вида (видов) деятельности, в том числе вида (видов) деятельности, имеющего стратегическое значение для обеспечения обороны страны и безопасности государства, указывается на это обстоятельство и раскрываются название и реквизиты федерального закона, которым установлены соответствующие ограничения</w:t>
      </w:r>
      <w:r w:rsidR="0029663E" w:rsidRPr="00C11F92">
        <w:t>:</w:t>
      </w:r>
      <w:r w:rsidR="002304DF" w:rsidRPr="00C11F92">
        <w:t xml:space="preserve"> </w:t>
      </w:r>
      <w:r w:rsidR="002304DF" w:rsidRPr="00C11F92">
        <w:rPr>
          <w:b/>
          <w:i/>
        </w:rPr>
        <w:t>указанные ограничения отсутствуют</w:t>
      </w:r>
      <w:r w:rsidRPr="00C11F92">
        <w:rPr>
          <w:b/>
          <w:i/>
        </w:rPr>
        <w:t>.</w:t>
      </w:r>
    </w:p>
    <w:p w14:paraId="2645B481" w14:textId="7AF2D262" w:rsidR="00341709" w:rsidRPr="00C11F92" w:rsidRDefault="007A160A" w:rsidP="00F943DD">
      <w:pPr>
        <w:pStyle w:val="ConsPlusNormal"/>
        <w:spacing w:before="240"/>
        <w:jc w:val="both"/>
        <w:rPr>
          <w:b/>
          <w:i/>
        </w:rPr>
      </w:pPr>
      <w:r w:rsidRPr="00C11F92">
        <w:t>Акционерное общество - эмитент акций дополнительно указывает иные ограничения, связанные с участием в уставном капитале эмитента, установленные его уставом:</w:t>
      </w:r>
      <w:r w:rsidRPr="00C11F92">
        <w:rPr>
          <w:b/>
        </w:rPr>
        <w:t xml:space="preserve"> </w:t>
      </w:r>
      <w:r w:rsidR="00341709" w:rsidRPr="00C11F92">
        <w:rPr>
          <w:b/>
          <w:i/>
        </w:rPr>
        <w:t>Эмитент не является акционерным обществом.</w:t>
      </w:r>
    </w:p>
    <w:p w14:paraId="16B9F278" w14:textId="4D0414B8" w:rsidR="00D00322" w:rsidRPr="00732A09" w:rsidRDefault="00D00322" w:rsidP="00D00322">
      <w:pPr>
        <w:jc w:val="both"/>
        <w:rPr>
          <w:rFonts w:ascii="Times New Roman" w:hAnsi="Times New Roman"/>
          <w:sz w:val="24"/>
          <w:szCs w:val="24"/>
        </w:rPr>
      </w:pPr>
    </w:p>
    <w:p w14:paraId="7ABEFF27" w14:textId="77777777" w:rsidR="00913ABC" w:rsidRPr="000F0E0B" w:rsidRDefault="00913ABC" w:rsidP="00982B8F">
      <w:pPr>
        <w:pStyle w:val="ConsPlusNormal"/>
        <w:jc w:val="both"/>
        <w:outlineLvl w:val="2"/>
        <w:rPr>
          <w:b/>
        </w:rPr>
      </w:pPr>
      <w:bookmarkStart w:id="67" w:name="_Toc102669374"/>
      <w:bookmarkStart w:id="68" w:name="_Toc177983009"/>
      <w:r w:rsidRPr="000F0E0B">
        <w:rPr>
          <w:b/>
        </w:rPr>
        <w:t>1.2. Сведения о положении эмитента в отрасли</w:t>
      </w:r>
      <w:bookmarkEnd w:id="67"/>
      <w:bookmarkEnd w:id="68"/>
    </w:p>
    <w:p w14:paraId="7CDC7579" w14:textId="06AB0780" w:rsidR="00913ABC" w:rsidRPr="00511E4C" w:rsidRDefault="00543FDB" w:rsidP="00770E04">
      <w:pPr>
        <w:pStyle w:val="ConsPlusNormal"/>
        <w:spacing w:before="240"/>
        <w:jc w:val="both"/>
      </w:pPr>
      <w:bookmarkStart w:id="69" w:name="_Hlk110867022"/>
      <w:bookmarkStart w:id="70" w:name="_Hlk111743958"/>
      <w:r w:rsidRPr="00511E4C">
        <w:t xml:space="preserve">Информация, установленная настоящим пунктом, не включается в состав </w:t>
      </w:r>
      <w:r w:rsidR="00AE6422" w:rsidRPr="00511E4C">
        <w:t>Отчёта</w:t>
      </w:r>
      <w:r w:rsidRPr="00511E4C">
        <w:t xml:space="preserve"> </w:t>
      </w:r>
      <w:r w:rsidR="00A170E8">
        <w:t>Э</w:t>
      </w:r>
      <w:r w:rsidRPr="00511E4C">
        <w:t>митента на основании п.5 Примечаний к разделу 1 Приложения 3 к Положению Банка России от 27 марта 2020 года N 714-П "О раскрытии информации эмитентами эмиссионных ценных бумаг"</w:t>
      </w:r>
      <w:r w:rsidR="00A170E8">
        <w:t xml:space="preserve">, </w:t>
      </w:r>
      <w:r w:rsidRPr="00511E4C">
        <w:t xml:space="preserve">так как настоящий </w:t>
      </w:r>
      <w:r w:rsidR="00AE6422" w:rsidRPr="00511E4C">
        <w:t>Отчёт</w:t>
      </w:r>
      <w:r w:rsidRPr="00511E4C">
        <w:t xml:space="preserve"> </w:t>
      </w:r>
      <w:r w:rsidR="00A170E8">
        <w:t>Э</w:t>
      </w:r>
      <w:r w:rsidRPr="00511E4C">
        <w:t>митента составлен за 6 месяцев 202</w:t>
      </w:r>
      <w:r w:rsidR="00A26E02" w:rsidRPr="00511E4C">
        <w:t>4</w:t>
      </w:r>
      <w:r w:rsidRPr="00511E4C">
        <w:t xml:space="preserve"> года</w:t>
      </w:r>
      <w:r w:rsidR="00770E04" w:rsidRPr="00511E4C">
        <w:rPr>
          <w:rFonts w:eastAsia="Times New Roman"/>
        </w:rPr>
        <w:t>.</w:t>
      </w:r>
      <w:bookmarkEnd w:id="69"/>
    </w:p>
    <w:bookmarkEnd w:id="70"/>
    <w:p w14:paraId="309BB6FA" w14:textId="40560482" w:rsidR="00913ABC" w:rsidRDefault="00913ABC" w:rsidP="00D00322">
      <w:pPr>
        <w:jc w:val="both"/>
        <w:rPr>
          <w:rFonts w:ascii="Times New Roman" w:hAnsi="Times New Roman"/>
          <w:sz w:val="24"/>
          <w:szCs w:val="24"/>
        </w:rPr>
      </w:pPr>
    </w:p>
    <w:p w14:paraId="3EF7B5E2" w14:textId="77777777" w:rsidR="00435ADE" w:rsidRPr="00732A09" w:rsidRDefault="00435ADE" w:rsidP="00D00322">
      <w:pPr>
        <w:jc w:val="both"/>
        <w:rPr>
          <w:rFonts w:ascii="Times New Roman" w:hAnsi="Times New Roman"/>
          <w:sz w:val="24"/>
          <w:szCs w:val="24"/>
        </w:rPr>
      </w:pPr>
    </w:p>
    <w:p w14:paraId="256C0DE8" w14:textId="55201CC9" w:rsidR="00643784" w:rsidRPr="00C11F92" w:rsidRDefault="00424FF1" w:rsidP="004E3E29">
      <w:pPr>
        <w:pStyle w:val="ConsPlusNormal"/>
        <w:jc w:val="both"/>
        <w:outlineLvl w:val="2"/>
        <w:rPr>
          <w:b/>
        </w:rPr>
      </w:pPr>
      <w:bookmarkStart w:id="71" w:name="_Toc102669375"/>
      <w:bookmarkStart w:id="72" w:name="_Toc177983010"/>
      <w:bookmarkStart w:id="73" w:name="_Hlk111733031"/>
      <w:bookmarkStart w:id="74" w:name="_Hlk175147650"/>
      <w:bookmarkStart w:id="75" w:name="_Hlk175148593"/>
      <w:r w:rsidRPr="008018C7">
        <w:rPr>
          <w:b/>
        </w:rPr>
        <w:lastRenderedPageBreak/>
        <w:t>1</w:t>
      </w:r>
      <w:r w:rsidRPr="00C11F92">
        <w:rPr>
          <w:b/>
        </w:rPr>
        <w:t>.3. Основные операционные показатели, характеризующие деятельность эмитента</w:t>
      </w:r>
      <w:bookmarkEnd w:id="71"/>
      <w:bookmarkEnd w:id="72"/>
    </w:p>
    <w:p w14:paraId="6144BAE6" w14:textId="47498CFF" w:rsidR="005E71FF" w:rsidRPr="00C11F92" w:rsidRDefault="00643784" w:rsidP="005E71FF">
      <w:pPr>
        <w:pStyle w:val="ConsPlusNormal"/>
        <w:spacing w:before="240"/>
        <w:jc w:val="both"/>
      </w:pPr>
      <w:bookmarkStart w:id="76" w:name="_Hlk175669362"/>
      <w:bookmarkStart w:id="77" w:name="_Hlk175060352"/>
      <w:r w:rsidRPr="00C11F92">
        <w:t>О</w:t>
      </w:r>
      <w:r w:rsidR="00424FF1" w:rsidRPr="00C11F92">
        <w:t>сновные операционные показатели, которые, по мнению</w:t>
      </w:r>
      <w:r w:rsidR="005823CA" w:rsidRPr="00C11F92">
        <w:t xml:space="preserve"> эмитента</w:t>
      </w:r>
      <w:r w:rsidR="00424FF1" w:rsidRPr="00C11F92">
        <w:t>, наиболее объективно и всесторонне характеризуют финансово-хозяйственную деятельность эмитента в натуральном выражении</w:t>
      </w:r>
      <w:r w:rsidR="00767CF2" w:rsidRPr="00C11F92">
        <w:t>:</w:t>
      </w:r>
    </w:p>
    <w:p w14:paraId="1E2B7846" w14:textId="5267C09E" w:rsidR="00F45489" w:rsidRPr="00C11F92" w:rsidRDefault="00F45489" w:rsidP="00F45489">
      <w:pPr>
        <w:widowControl w:val="0"/>
        <w:autoSpaceDE w:val="0"/>
        <w:autoSpaceDN w:val="0"/>
        <w:adjustRightInd w:val="0"/>
        <w:spacing w:after="0" w:line="240" w:lineRule="auto"/>
        <w:jc w:val="both"/>
        <w:rPr>
          <w:rFonts w:ascii="Times New Roman" w:hAnsi="Times New Roman"/>
          <w:b/>
          <w:i/>
          <w:sz w:val="24"/>
          <w:szCs w:val="24"/>
        </w:rPr>
      </w:pPr>
      <w:bookmarkStart w:id="78" w:name="_Hlk176957542"/>
      <w:r w:rsidRPr="00C11F92">
        <w:rPr>
          <w:rFonts w:ascii="Times New Roman" w:hAnsi="Times New Roman"/>
          <w:b/>
          <w:i/>
          <w:sz w:val="24"/>
          <w:szCs w:val="24"/>
        </w:rPr>
        <w:t xml:space="preserve">В соответствии с Международным стандартом финансовой </w:t>
      </w:r>
      <w:r w:rsidR="004350E8" w:rsidRPr="00C11F92">
        <w:rPr>
          <w:rFonts w:ascii="Times New Roman" w:hAnsi="Times New Roman"/>
          <w:b/>
          <w:i/>
          <w:sz w:val="24"/>
          <w:szCs w:val="24"/>
        </w:rPr>
        <w:t>отчётности</w:t>
      </w:r>
      <w:r w:rsidRPr="00C11F92">
        <w:rPr>
          <w:rFonts w:ascii="Times New Roman" w:hAnsi="Times New Roman"/>
          <w:b/>
          <w:i/>
          <w:sz w:val="24"/>
          <w:szCs w:val="24"/>
        </w:rPr>
        <w:t xml:space="preserve"> (IAS) 7 "</w:t>
      </w:r>
      <w:r w:rsidR="004350E8" w:rsidRPr="00C11F92">
        <w:rPr>
          <w:rFonts w:ascii="Times New Roman" w:hAnsi="Times New Roman"/>
          <w:b/>
          <w:i/>
          <w:sz w:val="24"/>
          <w:szCs w:val="24"/>
        </w:rPr>
        <w:t>Отчёт</w:t>
      </w:r>
      <w:r w:rsidRPr="00C11F92">
        <w:rPr>
          <w:rFonts w:ascii="Times New Roman" w:hAnsi="Times New Roman"/>
          <w:b/>
          <w:i/>
          <w:sz w:val="24"/>
          <w:szCs w:val="24"/>
        </w:rPr>
        <w:t xml:space="preserve"> о движении денежных средств", на основании которого</w:t>
      </w:r>
      <w:r w:rsidR="0002682B">
        <w:rPr>
          <w:rFonts w:ascii="Times New Roman" w:hAnsi="Times New Roman"/>
          <w:b/>
          <w:i/>
          <w:sz w:val="24"/>
          <w:szCs w:val="24"/>
        </w:rPr>
        <w:t>,</w:t>
      </w:r>
      <w:r w:rsidRPr="00C11F92">
        <w:rPr>
          <w:rFonts w:ascii="Times New Roman" w:hAnsi="Times New Roman"/>
          <w:b/>
          <w:i/>
          <w:sz w:val="24"/>
          <w:szCs w:val="24"/>
        </w:rPr>
        <w:t xml:space="preserve"> в том числе составлена и представлена в составе </w:t>
      </w:r>
      <w:r w:rsidR="004350E8" w:rsidRPr="00C11F92">
        <w:rPr>
          <w:rFonts w:ascii="Times New Roman" w:hAnsi="Times New Roman"/>
          <w:b/>
          <w:i/>
          <w:sz w:val="24"/>
          <w:szCs w:val="24"/>
        </w:rPr>
        <w:t>Отчёта</w:t>
      </w:r>
      <w:r w:rsidR="00FD3C77" w:rsidRPr="00C11F92">
        <w:rPr>
          <w:rFonts w:ascii="Times New Roman" w:hAnsi="Times New Roman"/>
          <w:b/>
          <w:i/>
          <w:sz w:val="24"/>
          <w:szCs w:val="24"/>
        </w:rPr>
        <w:t xml:space="preserve"> </w:t>
      </w:r>
      <w:r w:rsidR="00A170E8">
        <w:rPr>
          <w:rFonts w:ascii="Times New Roman" w:hAnsi="Times New Roman"/>
          <w:b/>
          <w:i/>
          <w:sz w:val="24"/>
          <w:szCs w:val="24"/>
        </w:rPr>
        <w:t>Э</w:t>
      </w:r>
      <w:r w:rsidR="00FD3C77" w:rsidRPr="00C11F92">
        <w:rPr>
          <w:rFonts w:ascii="Times New Roman" w:hAnsi="Times New Roman"/>
          <w:b/>
          <w:i/>
          <w:sz w:val="24"/>
          <w:szCs w:val="24"/>
        </w:rPr>
        <w:t>митента</w:t>
      </w:r>
      <w:r w:rsidRPr="00C11F92">
        <w:rPr>
          <w:rFonts w:ascii="Times New Roman" w:hAnsi="Times New Roman"/>
          <w:b/>
          <w:i/>
          <w:sz w:val="24"/>
          <w:szCs w:val="24"/>
        </w:rPr>
        <w:t xml:space="preserve"> </w:t>
      </w:r>
      <w:r w:rsidR="00C70A3A" w:rsidRPr="00C11F92">
        <w:rPr>
          <w:rFonts w:ascii="Times New Roman" w:hAnsi="Times New Roman"/>
          <w:b/>
          <w:i/>
          <w:sz w:val="24"/>
          <w:szCs w:val="24"/>
        </w:rPr>
        <w:t xml:space="preserve">финансовая </w:t>
      </w:r>
      <w:r w:rsidR="004350E8" w:rsidRPr="00C11F92">
        <w:rPr>
          <w:rFonts w:ascii="Times New Roman" w:hAnsi="Times New Roman"/>
          <w:b/>
          <w:i/>
          <w:sz w:val="24"/>
          <w:szCs w:val="24"/>
        </w:rPr>
        <w:t>отчётность</w:t>
      </w:r>
      <w:r w:rsidRPr="00C11F92">
        <w:rPr>
          <w:rFonts w:ascii="Times New Roman" w:hAnsi="Times New Roman"/>
          <w:b/>
          <w:i/>
          <w:sz w:val="24"/>
          <w:szCs w:val="24"/>
        </w:rPr>
        <w:t xml:space="preserve"> Эмитента, операционная деятельность – основная, приносящая доход деятельность организации и прочая деятельность, отличная от инвестиционной или финансовой деятельности, а финансовая деятельность - деятельность, которая приводит к изменениям в размере и составе </w:t>
      </w:r>
      <w:r w:rsidR="004350E8" w:rsidRPr="00C11F92">
        <w:rPr>
          <w:rFonts w:ascii="Times New Roman" w:hAnsi="Times New Roman"/>
          <w:b/>
          <w:i/>
          <w:sz w:val="24"/>
          <w:szCs w:val="24"/>
        </w:rPr>
        <w:t>внесённого</w:t>
      </w:r>
      <w:r w:rsidRPr="00C11F92">
        <w:rPr>
          <w:rFonts w:ascii="Times New Roman" w:hAnsi="Times New Roman"/>
          <w:b/>
          <w:i/>
          <w:sz w:val="24"/>
          <w:szCs w:val="24"/>
        </w:rPr>
        <w:t xml:space="preserve"> капитала и </w:t>
      </w:r>
      <w:r w:rsidR="004350E8" w:rsidRPr="00C11F92">
        <w:rPr>
          <w:rFonts w:ascii="Times New Roman" w:hAnsi="Times New Roman"/>
          <w:b/>
          <w:i/>
          <w:sz w:val="24"/>
          <w:szCs w:val="24"/>
        </w:rPr>
        <w:t>заёмных</w:t>
      </w:r>
      <w:r w:rsidRPr="00C11F92">
        <w:rPr>
          <w:rFonts w:ascii="Times New Roman" w:hAnsi="Times New Roman"/>
          <w:b/>
          <w:i/>
          <w:sz w:val="24"/>
          <w:szCs w:val="24"/>
        </w:rPr>
        <w:t xml:space="preserve"> средств организации.</w:t>
      </w:r>
    </w:p>
    <w:p w14:paraId="04B1DEB7" w14:textId="1D0CC4B5" w:rsidR="00F45489" w:rsidRPr="00C11F92" w:rsidRDefault="00F45489" w:rsidP="00F45489">
      <w:pPr>
        <w:widowControl w:val="0"/>
        <w:autoSpaceDE w:val="0"/>
        <w:autoSpaceDN w:val="0"/>
        <w:adjustRightInd w:val="0"/>
        <w:spacing w:after="0" w:line="240" w:lineRule="auto"/>
        <w:jc w:val="both"/>
        <w:rPr>
          <w:rFonts w:ascii="Times New Roman" w:hAnsi="Times New Roman"/>
          <w:b/>
          <w:i/>
          <w:sz w:val="24"/>
          <w:szCs w:val="24"/>
        </w:rPr>
      </w:pPr>
      <w:r w:rsidRPr="00C11F92">
        <w:rPr>
          <w:rFonts w:ascii="Times New Roman" w:hAnsi="Times New Roman"/>
          <w:b/>
          <w:i/>
          <w:sz w:val="24"/>
          <w:szCs w:val="24"/>
        </w:rPr>
        <w:t>Примерами денежных потоков от операционной деятельности являются денежные поступления от продажи товаров и оказания услуг, денежные поступления в виде роялти, гонораров, комиссионных и прочая выручка, денежные выплаты поставщикам за товары и услуги, денежные выплаты работника</w:t>
      </w:r>
      <w:r w:rsidR="00300F6F" w:rsidRPr="00C11F92">
        <w:rPr>
          <w:rFonts w:ascii="Times New Roman" w:hAnsi="Times New Roman"/>
          <w:b/>
          <w:i/>
          <w:sz w:val="24"/>
          <w:szCs w:val="24"/>
        </w:rPr>
        <w:t>м</w:t>
      </w:r>
      <w:r w:rsidRPr="00C11F92">
        <w:rPr>
          <w:rFonts w:ascii="Times New Roman" w:hAnsi="Times New Roman"/>
          <w:b/>
          <w:i/>
          <w:sz w:val="24"/>
          <w:szCs w:val="24"/>
        </w:rPr>
        <w:t xml:space="preserve"> и от имени работников, денежные выплаты или возвраты по налогу на прибыль, если они не могут быть конкретно соотнесены с финансовой или инвестиционной деятельностью, денежные поступления и выплаты по договорам, удерживаемым для целей </w:t>
      </w:r>
      <w:proofErr w:type="spellStart"/>
      <w:r w:rsidRPr="00C11F92">
        <w:rPr>
          <w:rFonts w:ascii="Times New Roman" w:hAnsi="Times New Roman"/>
          <w:b/>
          <w:i/>
          <w:sz w:val="24"/>
          <w:szCs w:val="24"/>
        </w:rPr>
        <w:t>дилинга</w:t>
      </w:r>
      <w:proofErr w:type="spellEnd"/>
      <w:r w:rsidRPr="00C11F92">
        <w:rPr>
          <w:rFonts w:ascii="Times New Roman" w:hAnsi="Times New Roman"/>
          <w:b/>
          <w:i/>
          <w:sz w:val="24"/>
          <w:szCs w:val="24"/>
        </w:rPr>
        <w:t xml:space="preserve"> или торговли. Примерами денежных потоков от финансовой деятельности, напротив, являются денежные поступления от выпуска акций или других долевых инструментов, денежные выплаты собственникам для приобретения или погашения акций организации, денежные поступления от выпуска долговых обязательств, займов, векселей, облигаций, закладных и других краткосрочных или долгосрочных заимствований, денежные выплаты по </w:t>
      </w:r>
      <w:r w:rsidR="004350E8" w:rsidRPr="00C11F92">
        <w:rPr>
          <w:rFonts w:ascii="Times New Roman" w:hAnsi="Times New Roman"/>
          <w:b/>
          <w:i/>
          <w:sz w:val="24"/>
          <w:szCs w:val="24"/>
        </w:rPr>
        <w:t>заёмным</w:t>
      </w:r>
      <w:r w:rsidRPr="00C11F92">
        <w:rPr>
          <w:rFonts w:ascii="Times New Roman" w:hAnsi="Times New Roman"/>
          <w:b/>
          <w:i/>
          <w:sz w:val="24"/>
          <w:szCs w:val="24"/>
        </w:rPr>
        <w:t xml:space="preserve"> средства и денежные выплаты, </w:t>
      </w:r>
      <w:r w:rsidR="004350E8" w:rsidRPr="00C11F92">
        <w:rPr>
          <w:rFonts w:ascii="Times New Roman" w:hAnsi="Times New Roman"/>
          <w:b/>
          <w:i/>
          <w:sz w:val="24"/>
          <w:szCs w:val="24"/>
        </w:rPr>
        <w:t>осуществлённые</w:t>
      </w:r>
      <w:r w:rsidRPr="00C11F92">
        <w:rPr>
          <w:rFonts w:ascii="Times New Roman" w:hAnsi="Times New Roman"/>
          <w:b/>
          <w:i/>
          <w:sz w:val="24"/>
          <w:szCs w:val="24"/>
        </w:rPr>
        <w:t xml:space="preserve"> арендатором в </w:t>
      </w:r>
      <w:r w:rsidR="004350E8" w:rsidRPr="00C11F92">
        <w:rPr>
          <w:rFonts w:ascii="Times New Roman" w:hAnsi="Times New Roman"/>
          <w:b/>
          <w:i/>
          <w:sz w:val="24"/>
          <w:szCs w:val="24"/>
        </w:rPr>
        <w:t>счёт</w:t>
      </w:r>
      <w:r w:rsidRPr="00C11F92">
        <w:rPr>
          <w:rFonts w:ascii="Times New Roman" w:hAnsi="Times New Roman"/>
          <w:b/>
          <w:i/>
          <w:sz w:val="24"/>
          <w:szCs w:val="24"/>
        </w:rPr>
        <w:t xml:space="preserve"> уменьшения непогашенной суммы обязательств по аренде.</w:t>
      </w:r>
    </w:p>
    <w:p w14:paraId="36B9B852" w14:textId="2FC653DE" w:rsidR="00F45489" w:rsidRPr="00C11F92" w:rsidRDefault="00F45489" w:rsidP="00F45489">
      <w:pPr>
        <w:widowControl w:val="0"/>
        <w:autoSpaceDE w:val="0"/>
        <w:autoSpaceDN w:val="0"/>
        <w:adjustRightInd w:val="0"/>
        <w:spacing w:after="0" w:line="240" w:lineRule="auto"/>
        <w:jc w:val="both"/>
        <w:rPr>
          <w:rFonts w:ascii="Times New Roman" w:hAnsi="Times New Roman"/>
          <w:b/>
          <w:i/>
          <w:sz w:val="24"/>
          <w:szCs w:val="24"/>
        </w:rPr>
      </w:pPr>
      <w:r w:rsidRPr="00C11F92">
        <w:rPr>
          <w:rFonts w:ascii="Times New Roman" w:hAnsi="Times New Roman"/>
          <w:b/>
          <w:i/>
          <w:sz w:val="24"/>
          <w:szCs w:val="24"/>
        </w:rPr>
        <w:t xml:space="preserve">В соответствии с пунктом 3.2 </w:t>
      </w:r>
      <w:r w:rsidR="00AD1874" w:rsidRPr="00C11F92">
        <w:rPr>
          <w:rFonts w:ascii="Times New Roman" w:hAnsi="Times New Roman"/>
          <w:b/>
          <w:i/>
          <w:sz w:val="24"/>
          <w:szCs w:val="24"/>
        </w:rPr>
        <w:t>У</w:t>
      </w:r>
      <w:r w:rsidRPr="00C11F92">
        <w:rPr>
          <w:rFonts w:ascii="Times New Roman" w:hAnsi="Times New Roman"/>
          <w:b/>
          <w:i/>
          <w:sz w:val="24"/>
          <w:szCs w:val="24"/>
        </w:rPr>
        <w:t xml:space="preserve">става Эмитента основной деятельностью Эмитента является деятельность, связанная с эмиссией облигаций, иная деятельность, связанная с эмиссией облигаций, включая, но не ограничиваясь: предоставление займов, ссуд, капиталовложения в ценные бумаги и иное имущество. При этом Эмитент вправе осуществлять только виды деятельности, указанные в пункте 3.2 </w:t>
      </w:r>
      <w:r w:rsidR="00AD1874" w:rsidRPr="00C11F92">
        <w:rPr>
          <w:rFonts w:ascii="Times New Roman" w:hAnsi="Times New Roman"/>
          <w:b/>
          <w:i/>
          <w:sz w:val="24"/>
          <w:szCs w:val="24"/>
        </w:rPr>
        <w:t>У</w:t>
      </w:r>
      <w:r w:rsidRPr="00C11F92">
        <w:rPr>
          <w:rFonts w:ascii="Times New Roman" w:hAnsi="Times New Roman"/>
          <w:b/>
          <w:i/>
          <w:sz w:val="24"/>
          <w:szCs w:val="24"/>
        </w:rPr>
        <w:t xml:space="preserve">става и сопутствующие им виды деятельности. </w:t>
      </w:r>
      <w:r w:rsidR="001C0240" w:rsidRPr="00C11F92">
        <w:rPr>
          <w:rFonts w:ascii="Times New Roman" w:hAnsi="Times New Roman"/>
          <w:b/>
          <w:i/>
          <w:sz w:val="24"/>
          <w:szCs w:val="24"/>
        </w:rPr>
        <w:t>С</w:t>
      </w:r>
      <w:r w:rsidRPr="00C11F92">
        <w:rPr>
          <w:rFonts w:ascii="Times New Roman" w:hAnsi="Times New Roman"/>
          <w:b/>
          <w:i/>
          <w:sz w:val="24"/>
          <w:szCs w:val="24"/>
        </w:rPr>
        <w:t xml:space="preserve">редства, полученные от </w:t>
      </w:r>
      <w:r w:rsidR="004350E8" w:rsidRPr="00C11F92">
        <w:rPr>
          <w:rFonts w:ascii="Times New Roman" w:hAnsi="Times New Roman"/>
          <w:b/>
          <w:i/>
          <w:sz w:val="24"/>
          <w:szCs w:val="24"/>
        </w:rPr>
        <w:t>размещённых</w:t>
      </w:r>
      <w:r w:rsidRPr="00C11F92">
        <w:rPr>
          <w:rFonts w:ascii="Times New Roman" w:hAnsi="Times New Roman"/>
          <w:b/>
          <w:i/>
          <w:sz w:val="24"/>
          <w:szCs w:val="24"/>
        </w:rPr>
        <w:t xml:space="preserve"> Биржевых облигаций, </w:t>
      </w:r>
      <w:r w:rsidR="00300F6F" w:rsidRPr="00C11F92">
        <w:rPr>
          <w:rFonts w:ascii="Times New Roman" w:hAnsi="Times New Roman"/>
          <w:b/>
          <w:i/>
          <w:sz w:val="24"/>
          <w:szCs w:val="24"/>
        </w:rPr>
        <w:t>используются</w:t>
      </w:r>
      <w:r w:rsidR="00B065A7" w:rsidRPr="00C11F92">
        <w:rPr>
          <w:rFonts w:ascii="Times New Roman" w:hAnsi="Times New Roman"/>
          <w:b/>
          <w:i/>
          <w:sz w:val="24"/>
          <w:szCs w:val="24"/>
        </w:rPr>
        <w:t xml:space="preserve"> </w:t>
      </w:r>
      <w:r w:rsidRPr="00C11F92">
        <w:rPr>
          <w:rFonts w:ascii="Times New Roman" w:hAnsi="Times New Roman"/>
          <w:b/>
          <w:i/>
          <w:sz w:val="24"/>
          <w:szCs w:val="24"/>
        </w:rPr>
        <w:t xml:space="preserve">для предоставления займов Поручителю - Обществу с ограниченной ответственностью «МВМ». Эмитент </w:t>
      </w:r>
      <w:r w:rsidR="00300F6F" w:rsidRPr="00C11F92">
        <w:rPr>
          <w:rFonts w:ascii="Times New Roman" w:hAnsi="Times New Roman"/>
          <w:b/>
          <w:i/>
          <w:sz w:val="24"/>
          <w:szCs w:val="24"/>
        </w:rPr>
        <w:t>передал</w:t>
      </w:r>
      <w:r w:rsidRPr="00C11F92">
        <w:rPr>
          <w:rFonts w:ascii="Times New Roman" w:hAnsi="Times New Roman"/>
          <w:b/>
          <w:i/>
          <w:sz w:val="24"/>
          <w:szCs w:val="24"/>
        </w:rPr>
        <w:t xml:space="preserve"> денежные средства, полученные от размещения Биржевых облигаций, Поручителю</w:t>
      </w:r>
      <w:r w:rsidR="00A827D6" w:rsidRPr="00C11F92">
        <w:rPr>
          <w:rFonts w:ascii="Times New Roman" w:hAnsi="Times New Roman"/>
          <w:b/>
          <w:i/>
          <w:sz w:val="24"/>
          <w:szCs w:val="24"/>
        </w:rPr>
        <w:t xml:space="preserve"> -</w:t>
      </w:r>
      <w:r w:rsidRPr="00C11F92">
        <w:rPr>
          <w:rFonts w:ascii="Times New Roman" w:hAnsi="Times New Roman"/>
          <w:b/>
          <w:i/>
          <w:sz w:val="24"/>
          <w:szCs w:val="24"/>
        </w:rPr>
        <w:t xml:space="preserve"> ООО «МВМ» по договорам займа, а ООО «МВМ» обязуется возвратить Эмитенту сумму суммы займов с уплатой процентов за пользование займами на условиях, </w:t>
      </w:r>
      <w:r w:rsidR="004350E8" w:rsidRPr="00C11F92">
        <w:rPr>
          <w:rFonts w:ascii="Times New Roman" w:hAnsi="Times New Roman"/>
          <w:b/>
          <w:i/>
          <w:sz w:val="24"/>
          <w:szCs w:val="24"/>
        </w:rPr>
        <w:t>определённых</w:t>
      </w:r>
      <w:r w:rsidRPr="00C11F92">
        <w:rPr>
          <w:rFonts w:ascii="Times New Roman" w:hAnsi="Times New Roman"/>
          <w:b/>
          <w:i/>
          <w:sz w:val="24"/>
          <w:szCs w:val="24"/>
        </w:rPr>
        <w:t xml:space="preserve"> в соответствующих договорах займов, с </w:t>
      </w:r>
      <w:r w:rsidR="004350E8" w:rsidRPr="00C11F92">
        <w:rPr>
          <w:rFonts w:ascii="Times New Roman" w:hAnsi="Times New Roman"/>
          <w:b/>
          <w:i/>
          <w:sz w:val="24"/>
          <w:szCs w:val="24"/>
        </w:rPr>
        <w:t>учётом</w:t>
      </w:r>
      <w:r w:rsidRPr="00C11F92">
        <w:rPr>
          <w:rFonts w:ascii="Times New Roman" w:hAnsi="Times New Roman"/>
          <w:b/>
          <w:i/>
          <w:sz w:val="24"/>
          <w:szCs w:val="24"/>
        </w:rPr>
        <w:t xml:space="preserve"> графика и размера платежей по выпускам Биржевых облигаций, размещаемых в рамках Программы.</w:t>
      </w:r>
    </w:p>
    <w:p w14:paraId="291B8AB3" w14:textId="110742D0" w:rsidR="007A181E" w:rsidRPr="00C11F92" w:rsidRDefault="007A181E" w:rsidP="00F45489">
      <w:pPr>
        <w:widowControl w:val="0"/>
        <w:autoSpaceDE w:val="0"/>
        <w:autoSpaceDN w:val="0"/>
        <w:adjustRightInd w:val="0"/>
        <w:spacing w:after="0" w:line="240" w:lineRule="auto"/>
        <w:jc w:val="both"/>
        <w:rPr>
          <w:rFonts w:ascii="Times New Roman" w:hAnsi="Times New Roman"/>
          <w:b/>
          <w:i/>
          <w:sz w:val="24"/>
          <w:szCs w:val="24"/>
        </w:rPr>
      </w:pPr>
      <w:r w:rsidRPr="00C11F92">
        <w:rPr>
          <w:rFonts w:ascii="Times New Roman" w:hAnsi="Times New Roman"/>
          <w:b/>
          <w:i/>
          <w:sz w:val="24"/>
          <w:szCs w:val="24"/>
        </w:rPr>
        <w:t>Расходы по операционной деятельности являются сопутствующими основной деятельности. Такими расходами являются оплата юридических, консалтинговых, информационно-консультационных, аудиторских услуг и другие управленческие расходы.</w:t>
      </w:r>
    </w:p>
    <w:p w14:paraId="749BDDB9" w14:textId="0C147BF0" w:rsidR="004E3E29" w:rsidRPr="00C11F92" w:rsidRDefault="007A181E" w:rsidP="007A181E">
      <w:pPr>
        <w:widowControl w:val="0"/>
        <w:autoSpaceDE w:val="0"/>
        <w:autoSpaceDN w:val="0"/>
        <w:adjustRightInd w:val="0"/>
        <w:spacing w:after="0" w:line="240" w:lineRule="auto"/>
        <w:jc w:val="both"/>
        <w:rPr>
          <w:rFonts w:ascii="Times New Roman" w:hAnsi="Times New Roman"/>
          <w:b/>
          <w:i/>
          <w:sz w:val="24"/>
          <w:szCs w:val="24"/>
        </w:rPr>
      </w:pPr>
      <w:r w:rsidRPr="00C11F92">
        <w:rPr>
          <w:rFonts w:ascii="Times New Roman" w:hAnsi="Times New Roman"/>
          <w:b/>
          <w:i/>
          <w:sz w:val="24"/>
          <w:szCs w:val="24"/>
        </w:rPr>
        <w:t>Учитывая специфику деятельности Эмитента, которая является финансовой и учитывая, что расходы по операционной деятельности составляют сопутствующие основной деятельности расходы, которые по мнению Эмитента не могут характеризовать</w:t>
      </w:r>
      <w:r w:rsidRPr="00C11F92">
        <w:rPr>
          <w:b/>
          <w:i/>
        </w:rPr>
        <w:t xml:space="preserve"> </w:t>
      </w:r>
      <w:r w:rsidRPr="00C11F92">
        <w:rPr>
          <w:rFonts w:ascii="Times New Roman" w:hAnsi="Times New Roman"/>
          <w:b/>
          <w:i/>
          <w:sz w:val="24"/>
          <w:szCs w:val="24"/>
        </w:rPr>
        <w:t>наиболее объективно и всесторонне финансово-хозяйственную деятельность Эмитента,</w:t>
      </w:r>
      <w:r w:rsidR="00E93B02" w:rsidRPr="00C11F92">
        <w:rPr>
          <w:rFonts w:ascii="Times New Roman" w:hAnsi="Times New Roman"/>
          <w:b/>
          <w:i/>
          <w:sz w:val="24"/>
          <w:szCs w:val="24"/>
        </w:rPr>
        <w:t xml:space="preserve"> Эмите</w:t>
      </w:r>
      <w:r w:rsidR="00592C45" w:rsidRPr="00C11F92">
        <w:rPr>
          <w:rFonts w:ascii="Times New Roman" w:hAnsi="Times New Roman"/>
          <w:b/>
          <w:i/>
          <w:sz w:val="24"/>
          <w:szCs w:val="24"/>
        </w:rPr>
        <w:t>н</w:t>
      </w:r>
      <w:r w:rsidR="00E93B02" w:rsidRPr="00C11F92">
        <w:rPr>
          <w:rFonts w:ascii="Times New Roman" w:hAnsi="Times New Roman"/>
          <w:b/>
          <w:i/>
          <w:sz w:val="24"/>
          <w:szCs w:val="24"/>
        </w:rPr>
        <w:t xml:space="preserve">т </w:t>
      </w:r>
      <w:r w:rsidRPr="00C11F92">
        <w:rPr>
          <w:rFonts w:ascii="Times New Roman" w:hAnsi="Times New Roman"/>
          <w:b/>
          <w:i/>
          <w:sz w:val="24"/>
          <w:szCs w:val="24"/>
        </w:rPr>
        <w:t>приводит</w:t>
      </w:r>
      <w:r w:rsidR="00E93B02" w:rsidRPr="00C11F92">
        <w:rPr>
          <w:rFonts w:ascii="Times New Roman" w:hAnsi="Times New Roman"/>
          <w:b/>
          <w:i/>
          <w:sz w:val="24"/>
          <w:szCs w:val="24"/>
        </w:rPr>
        <w:t xml:space="preserve"> следующие показатели деятельности</w:t>
      </w:r>
      <w:r w:rsidR="00592C45" w:rsidRPr="00C11F92">
        <w:rPr>
          <w:rFonts w:ascii="Times New Roman" w:hAnsi="Times New Roman"/>
          <w:b/>
          <w:i/>
          <w:sz w:val="24"/>
          <w:szCs w:val="24"/>
        </w:rPr>
        <w:t>,</w:t>
      </w:r>
      <w:r w:rsidRPr="00C11F92">
        <w:rPr>
          <w:rFonts w:ascii="Times New Roman" w:hAnsi="Times New Roman"/>
          <w:b/>
          <w:i/>
          <w:sz w:val="24"/>
          <w:szCs w:val="24"/>
        </w:rPr>
        <w:t xml:space="preserve"> которые по мнению Эмитента</w:t>
      </w:r>
      <w:r w:rsidR="00592C45" w:rsidRPr="00C11F92">
        <w:rPr>
          <w:rFonts w:ascii="Times New Roman" w:hAnsi="Times New Roman"/>
          <w:b/>
          <w:i/>
          <w:sz w:val="24"/>
          <w:szCs w:val="24"/>
        </w:rPr>
        <w:t xml:space="preserve"> </w:t>
      </w:r>
      <w:r w:rsidRPr="00C11F92">
        <w:rPr>
          <w:rFonts w:ascii="Times New Roman" w:hAnsi="Times New Roman"/>
          <w:b/>
          <w:i/>
          <w:sz w:val="24"/>
          <w:szCs w:val="24"/>
        </w:rPr>
        <w:t xml:space="preserve">наиболее объективно и всесторонне </w:t>
      </w:r>
      <w:r w:rsidR="005023C5" w:rsidRPr="00C11F92">
        <w:rPr>
          <w:rFonts w:ascii="Times New Roman" w:hAnsi="Times New Roman"/>
          <w:b/>
          <w:i/>
          <w:sz w:val="24"/>
          <w:szCs w:val="24"/>
        </w:rPr>
        <w:t xml:space="preserve">характеризуют </w:t>
      </w:r>
      <w:r w:rsidRPr="00C11F92">
        <w:rPr>
          <w:rFonts w:ascii="Times New Roman" w:hAnsi="Times New Roman"/>
          <w:b/>
          <w:i/>
          <w:sz w:val="24"/>
          <w:szCs w:val="24"/>
        </w:rPr>
        <w:t>финансово-хозяйственную деятельность Эмитента</w:t>
      </w:r>
      <w:r w:rsidR="00592C45" w:rsidRPr="00C11F92">
        <w:rPr>
          <w:rFonts w:ascii="Times New Roman" w:hAnsi="Times New Roman"/>
          <w:b/>
          <w:i/>
          <w:sz w:val="24"/>
          <w:szCs w:val="24"/>
        </w:rPr>
        <w:t>:</w:t>
      </w:r>
    </w:p>
    <w:tbl>
      <w:tblPr>
        <w:tblStyle w:val="23"/>
        <w:tblW w:w="9492" w:type="dxa"/>
        <w:tblLook w:val="04A0" w:firstRow="1" w:lastRow="0" w:firstColumn="1" w:lastColumn="0" w:noHBand="0" w:noVBand="1"/>
      </w:tblPr>
      <w:tblGrid>
        <w:gridCol w:w="3964"/>
        <w:gridCol w:w="2764"/>
        <w:gridCol w:w="2764"/>
      </w:tblGrid>
      <w:tr w:rsidR="00A41DD0" w:rsidRPr="000F0E0B" w14:paraId="565D02E8" w14:textId="4750E9D5" w:rsidTr="00CE50DF">
        <w:tc>
          <w:tcPr>
            <w:tcW w:w="3964" w:type="dxa"/>
            <w:vAlign w:val="center"/>
          </w:tcPr>
          <w:bookmarkEnd w:id="76"/>
          <w:bookmarkEnd w:id="78"/>
          <w:bookmarkEnd w:id="77"/>
          <w:p w14:paraId="211E3ACA" w14:textId="77777777" w:rsidR="00A41DD0" w:rsidRPr="00C11F92" w:rsidRDefault="00A41DD0" w:rsidP="00AE6422">
            <w:pPr>
              <w:rPr>
                <w:rFonts w:ascii="Times New Roman" w:hAnsi="Times New Roman"/>
                <w:b/>
                <w:bCs/>
                <w:sz w:val="24"/>
                <w:szCs w:val="24"/>
              </w:rPr>
            </w:pPr>
            <w:r w:rsidRPr="00C11F92">
              <w:rPr>
                <w:rFonts w:ascii="Times New Roman" w:hAnsi="Times New Roman"/>
                <w:b/>
                <w:bCs/>
                <w:sz w:val="24"/>
                <w:szCs w:val="24"/>
              </w:rPr>
              <w:lastRenderedPageBreak/>
              <w:t>Наименование показателя</w:t>
            </w:r>
          </w:p>
        </w:tc>
        <w:tc>
          <w:tcPr>
            <w:tcW w:w="2764" w:type="dxa"/>
            <w:vAlign w:val="center"/>
          </w:tcPr>
          <w:p w14:paraId="6AF4271D" w14:textId="554CA5A9" w:rsidR="00A41DD0" w:rsidRPr="00C11F92" w:rsidRDefault="00A41DD0" w:rsidP="00AE6422">
            <w:pPr>
              <w:jc w:val="center"/>
              <w:rPr>
                <w:rFonts w:ascii="Times New Roman" w:hAnsi="Times New Roman"/>
                <w:b/>
                <w:bCs/>
                <w:sz w:val="24"/>
                <w:szCs w:val="24"/>
              </w:rPr>
            </w:pPr>
            <w:r w:rsidRPr="00C11F92">
              <w:rPr>
                <w:rFonts w:ascii="Times New Roman" w:hAnsi="Times New Roman"/>
                <w:b/>
                <w:bCs/>
                <w:sz w:val="24"/>
                <w:szCs w:val="24"/>
              </w:rPr>
              <w:t xml:space="preserve">6 месяцев 2023 года </w:t>
            </w:r>
          </w:p>
          <w:p w14:paraId="338D7F65" w14:textId="0FF9396C" w:rsidR="00A41DD0" w:rsidRPr="00C11F92" w:rsidRDefault="00A41DD0" w:rsidP="00AE6422">
            <w:pPr>
              <w:jc w:val="center"/>
              <w:rPr>
                <w:rFonts w:ascii="Times New Roman" w:hAnsi="Times New Roman"/>
                <w:b/>
                <w:bCs/>
                <w:sz w:val="24"/>
                <w:szCs w:val="24"/>
              </w:rPr>
            </w:pPr>
          </w:p>
        </w:tc>
        <w:tc>
          <w:tcPr>
            <w:tcW w:w="2764" w:type="dxa"/>
          </w:tcPr>
          <w:p w14:paraId="75A6FD10" w14:textId="06E968C2" w:rsidR="00A41DD0" w:rsidRPr="00C11F92" w:rsidRDefault="00A41DD0" w:rsidP="00AE6422">
            <w:pPr>
              <w:jc w:val="center"/>
              <w:rPr>
                <w:rFonts w:ascii="Times New Roman" w:hAnsi="Times New Roman"/>
                <w:b/>
                <w:bCs/>
                <w:sz w:val="24"/>
                <w:szCs w:val="24"/>
              </w:rPr>
            </w:pPr>
            <w:r w:rsidRPr="00C11F92">
              <w:rPr>
                <w:rFonts w:ascii="Times New Roman" w:hAnsi="Times New Roman"/>
                <w:b/>
                <w:bCs/>
                <w:sz w:val="24"/>
                <w:szCs w:val="24"/>
              </w:rPr>
              <w:t xml:space="preserve">6 месяцев 2024 года </w:t>
            </w:r>
          </w:p>
          <w:p w14:paraId="319A06B4" w14:textId="77777777" w:rsidR="00A41DD0" w:rsidRPr="00C11F92" w:rsidRDefault="00A41DD0" w:rsidP="00AE6422">
            <w:pPr>
              <w:jc w:val="center"/>
              <w:rPr>
                <w:rFonts w:ascii="Times New Roman" w:hAnsi="Times New Roman"/>
                <w:b/>
                <w:bCs/>
                <w:sz w:val="24"/>
                <w:szCs w:val="24"/>
              </w:rPr>
            </w:pPr>
          </w:p>
        </w:tc>
      </w:tr>
      <w:tr w:rsidR="00A41DD0" w:rsidRPr="000F0E0B" w14:paraId="2B0965C6" w14:textId="3192D2F9" w:rsidTr="00CE50DF">
        <w:trPr>
          <w:trHeight w:val="283"/>
        </w:trPr>
        <w:tc>
          <w:tcPr>
            <w:tcW w:w="3964" w:type="dxa"/>
            <w:vAlign w:val="center"/>
          </w:tcPr>
          <w:p w14:paraId="4945677B" w14:textId="12238AFC" w:rsidR="00A41DD0" w:rsidRPr="00C11F92" w:rsidRDefault="00A41DD0" w:rsidP="00AE6422">
            <w:pPr>
              <w:rPr>
                <w:rFonts w:ascii="Times New Roman" w:hAnsi="Times New Roman"/>
                <w:bCs/>
                <w:sz w:val="24"/>
                <w:szCs w:val="24"/>
              </w:rPr>
            </w:pPr>
            <w:r w:rsidRPr="00C11F92">
              <w:rPr>
                <w:rFonts w:ascii="Times New Roman" w:hAnsi="Times New Roman"/>
                <w:bCs/>
                <w:sz w:val="24"/>
                <w:szCs w:val="24"/>
              </w:rPr>
              <w:t xml:space="preserve">Количество </w:t>
            </w:r>
            <w:r w:rsidR="004C23FB" w:rsidRPr="00C11F92">
              <w:rPr>
                <w:rFonts w:ascii="Times New Roman" w:hAnsi="Times New Roman"/>
                <w:bCs/>
                <w:sz w:val="24"/>
                <w:szCs w:val="24"/>
              </w:rPr>
              <w:t>размещённых</w:t>
            </w:r>
            <w:r w:rsidRPr="00C11F92">
              <w:rPr>
                <w:rFonts w:ascii="Times New Roman" w:hAnsi="Times New Roman"/>
                <w:bCs/>
                <w:sz w:val="24"/>
                <w:szCs w:val="24"/>
              </w:rPr>
              <w:t xml:space="preserve"> Биржевых облигаций</w:t>
            </w:r>
          </w:p>
        </w:tc>
        <w:tc>
          <w:tcPr>
            <w:tcW w:w="2764" w:type="dxa"/>
            <w:vAlign w:val="center"/>
          </w:tcPr>
          <w:p w14:paraId="37D96BCD" w14:textId="7935197C" w:rsidR="00A41DD0" w:rsidRPr="00C11F92" w:rsidRDefault="00A41DD0" w:rsidP="00AE6422">
            <w:pPr>
              <w:jc w:val="center"/>
              <w:rPr>
                <w:rFonts w:ascii="Times New Roman" w:hAnsi="Times New Roman"/>
                <w:b/>
                <w:bCs/>
                <w:i/>
                <w:sz w:val="24"/>
                <w:szCs w:val="24"/>
              </w:rPr>
            </w:pPr>
            <w:r w:rsidRPr="00C11F92">
              <w:rPr>
                <w:rFonts w:ascii="Times New Roman" w:hAnsi="Times New Roman"/>
                <w:b/>
                <w:bCs/>
                <w:i/>
                <w:sz w:val="24"/>
                <w:szCs w:val="24"/>
              </w:rPr>
              <w:t>7 000 000 штук Биржевых облигаций</w:t>
            </w:r>
          </w:p>
        </w:tc>
        <w:tc>
          <w:tcPr>
            <w:tcW w:w="2764" w:type="dxa"/>
          </w:tcPr>
          <w:p w14:paraId="01AF8377" w14:textId="224732B2" w:rsidR="00A41DD0" w:rsidRPr="00C11F92" w:rsidRDefault="00A41DD0" w:rsidP="00AE6422">
            <w:pPr>
              <w:jc w:val="center"/>
              <w:rPr>
                <w:rFonts w:ascii="Times New Roman" w:hAnsi="Times New Roman"/>
                <w:b/>
                <w:bCs/>
                <w:i/>
                <w:sz w:val="24"/>
                <w:szCs w:val="24"/>
              </w:rPr>
            </w:pPr>
            <w:r w:rsidRPr="00C11F92">
              <w:rPr>
                <w:rFonts w:ascii="Times New Roman" w:hAnsi="Times New Roman"/>
                <w:b/>
                <w:bCs/>
                <w:i/>
                <w:sz w:val="24"/>
                <w:szCs w:val="24"/>
              </w:rPr>
              <w:t>0 штук Биржевых облигаций</w:t>
            </w:r>
          </w:p>
        </w:tc>
      </w:tr>
      <w:tr w:rsidR="00A41DD0" w:rsidRPr="000F0E0B" w14:paraId="64DF722F" w14:textId="6CB64699" w:rsidTr="00CE50DF">
        <w:trPr>
          <w:trHeight w:val="283"/>
        </w:trPr>
        <w:tc>
          <w:tcPr>
            <w:tcW w:w="3964" w:type="dxa"/>
            <w:vAlign w:val="center"/>
          </w:tcPr>
          <w:p w14:paraId="22922FA7" w14:textId="626A25A9" w:rsidR="00A41DD0" w:rsidRPr="00C11F92" w:rsidRDefault="00A41DD0" w:rsidP="00AE6422">
            <w:pPr>
              <w:rPr>
                <w:rFonts w:ascii="Times New Roman" w:hAnsi="Times New Roman"/>
                <w:bCs/>
                <w:sz w:val="24"/>
                <w:szCs w:val="24"/>
              </w:rPr>
            </w:pPr>
            <w:r w:rsidRPr="00C11F92">
              <w:rPr>
                <w:rFonts w:ascii="Times New Roman" w:hAnsi="Times New Roman"/>
                <w:bCs/>
                <w:sz w:val="24"/>
                <w:szCs w:val="24"/>
              </w:rPr>
              <w:t>Объ</w:t>
            </w:r>
            <w:r w:rsidR="00870FA1" w:rsidRPr="00C11F92">
              <w:rPr>
                <w:rFonts w:ascii="Times New Roman" w:hAnsi="Times New Roman"/>
                <w:bCs/>
                <w:sz w:val="24"/>
                <w:szCs w:val="24"/>
              </w:rPr>
              <w:t>ё</w:t>
            </w:r>
            <w:r w:rsidRPr="00C11F92">
              <w:rPr>
                <w:rFonts w:ascii="Times New Roman" w:hAnsi="Times New Roman"/>
                <w:bCs/>
                <w:sz w:val="24"/>
                <w:szCs w:val="24"/>
              </w:rPr>
              <w:t xml:space="preserve">м </w:t>
            </w:r>
            <w:r w:rsidR="004C23FB" w:rsidRPr="00C11F92">
              <w:rPr>
                <w:rFonts w:ascii="Times New Roman" w:hAnsi="Times New Roman"/>
                <w:bCs/>
                <w:sz w:val="24"/>
                <w:szCs w:val="24"/>
              </w:rPr>
              <w:t>размещённых</w:t>
            </w:r>
            <w:r w:rsidRPr="00C11F92">
              <w:rPr>
                <w:rFonts w:ascii="Times New Roman" w:hAnsi="Times New Roman"/>
                <w:bCs/>
                <w:sz w:val="24"/>
                <w:szCs w:val="24"/>
              </w:rPr>
              <w:t xml:space="preserve"> Биржевых облигаций*</w:t>
            </w:r>
          </w:p>
        </w:tc>
        <w:tc>
          <w:tcPr>
            <w:tcW w:w="2764" w:type="dxa"/>
            <w:vAlign w:val="center"/>
          </w:tcPr>
          <w:p w14:paraId="36EAB2F0" w14:textId="139DD506" w:rsidR="00A41DD0" w:rsidRPr="00C11F92" w:rsidRDefault="00A41DD0" w:rsidP="00AE6422">
            <w:pPr>
              <w:jc w:val="center"/>
              <w:rPr>
                <w:rFonts w:ascii="Times New Roman" w:hAnsi="Times New Roman"/>
                <w:b/>
                <w:bCs/>
                <w:i/>
                <w:sz w:val="24"/>
                <w:szCs w:val="24"/>
              </w:rPr>
            </w:pPr>
            <w:r w:rsidRPr="00C11F92">
              <w:rPr>
                <w:rFonts w:ascii="Times New Roman" w:hAnsi="Times New Roman"/>
                <w:b/>
                <w:bCs/>
                <w:i/>
                <w:sz w:val="24"/>
                <w:szCs w:val="24"/>
              </w:rPr>
              <w:t>7 000 000 000 рублей</w:t>
            </w:r>
          </w:p>
        </w:tc>
        <w:tc>
          <w:tcPr>
            <w:tcW w:w="2764" w:type="dxa"/>
          </w:tcPr>
          <w:p w14:paraId="231C1B9A" w14:textId="20708F16" w:rsidR="00A41DD0" w:rsidRPr="00C11F92" w:rsidRDefault="00A41DD0" w:rsidP="00AE6422">
            <w:pPr>
              <w:jc w:val="center"/>
              <w:rPr>
                <w:rFonts w:ascii="Times New Roman" w:hAnsi="Times New Roman"/>
                <w:b/>
                <w:bCs/>
                <w:i/>
                <w:sz w:val="24"/>
                <w:szCs w:val="24"/>
              </w:rPr>
            </w:pPr>
            <w:r w:rsidRPr="00C11F92">
              <w:rPr>
                <w:rFonts w:ascii="Times New Roman" w:hAnsi="Times New Roman"/>
                <w:b/>
                <w:bCs/>
                <w:i/>
                <w:sz w:val="24"/>
                <w:szCs w:val="24"/>
              </w:rPr>
              <w:t>0 рублей</w:t>
            </w:r>
          </w:p>
        </w:tc>
      </w:tr>
      <w:tr w:rsidR="00A41DD0" w:rsidRPr="000F0E0B" w14:paraId="28983802" w14:textId="737E9C59" w:rsidTr="00CE50DF">
        <w:trPr>
          <w:trHeight w:val="283"/>
        </w:trPr>
        <w:tc>
          <w:tcPr>
            <w:tcW w:w="3964" w:type="dxa"/>
            <w:vAlign w:val="center"/>
          </w:tcPr>
          <w:p w14:paraId="24B745B5" w14:textId="7723F1F1" w:rsidR="00A41DD0" w:rsidRPr="00C11F92" w:rsidRDefault="00A41DD0" w:rsidP="00AE6422">
            <w:pPr>
              <w:rPr>
                <w:rFonts w:ascii="Times New Roman" w:hAnsi="Times New Roman"/>
                <w:bCs/>
                <w:sz w:val="24"/>
                <w:szCs w:val="24"/>
              </w:rPr>
            </w:pPr>
            <w:r w:rsidRPr="00C11F92">
              <w:rPr>
                <w:rFonts w:ascii="Times New Roman" w:hAnsi="Times New Roman"/>
                <w:bCs/>
                <w:sz w:val="24"/>
                <w:szCs w:val="24"/>
              </w:rPr>
              <w:t xml:space="preserve">Количество </w:t>
            </w:r>
            <w:r w:rsidR="00870FA1" w:rsidRPr="00C11F92">
              <w:rPr>
                <w:rFonts w:ascii="Times New Roman" w:hAnsi="Times New Roman"/>
                <w:bCs/>
                <w:sz w:val="24"/>
                <w:szCs w:val="24"/>
              </w:rPr>
              <w:t xml:space="preserve">зарегистрированных </w:t>
            </w:r>
            <w:r w:rsidRPr="00C11F92">
              <w:rPr>
                <w:rFonts w:ascii="Times New Roman" w:hAnsi="Times New Roman"/>
                <w:bCs/>
                <w:sz w:val="24"/>
                <w:szCs w:val="24"/>
              </w:rPr>
              <w:t>выпусков Биржевых облигаций</w:t>
            </w:r>
          </w:p>
        </w:tc>
        <w:tc>
          <w:tcPr>
            <w:tcW w:w="2764" w:type="dxa"/>
            <w:vAlign w:val="center"/>
          </w:tcPr>
          <w:p w14:paraId="026CF24D" w14:textId="5EF37C6B" w:rsidR="00A41DD0" w:rsidRPr="00C11F92" w:rsidRDefault="00A41DD0" w:rsidP="00AE6422">
            <w:pPr>
              <w:jc w:val="center"/>
              <w:rPr>
                <w:rFonts w:ascii="Times New Roman" w:hAnsi="Times New Roman"/>
                <w:b/>
                <w:bCs/>
                <w:i/>
                <w:sz w:val="24"/>
                <w:szCs w:val="24"/>
              </w:rPr>
            </w:pPr>
            <w:r w:rsidRPr="00C11F92">
              <w:rPr>
                <w:rFonts w:ascii="Times New Roman" w:hAnsi="Times New Roman"/>
                <w:b/>
                <w:bCs/>
                <w:i/>
                <w:sz w:val="24"/>
                <w:szCs w:val="24"/>
              </w:rPr>
              <w:t>0 выпусков</w:t>
            </w:r>
          </w:p>
        </w:tc>
        <w:tc>
          <w:tcPr>
            <w:tcW w:w="2764" w:type="dxa"/>
          </w:tcPr>
          <w:p w14:paraId="3C6FE15D" w14:textId="192E1038" w:rsidR="00A41DD0" w:rsidRPr="00C11F92" w:rsidRDefault="00A41DD0" w:rsidP="00AE6422">
            <w:pPr>
              <w:jc w:val="center"/>
              <w:rPr>
                <w:rFonts w:ascii="Times New Roman" w:hAnsi="Times New Roman"/>
                <w:b/>
                <w:bCs/>
                <w:i/>
                <w:sz w:val="24"/>
                <w:szCs w:val="24"/>
              </w:rPr>
            </w:pPr>
            <w:r w:rsidRPr="00C11F92">
              <w:rPr>
                <w:rFonts w:ascii="Times New Roman" w:hAnsi="Times New Roman"/>
                <w:b/>
                <w:bCs/>
                <w:i/>
                <w:sz w:val="24"/>
                <w:szCs w:val="24"/>
              </w:rPr>
              <w:t>0 выпусков</w:t>
            </w:r>
          </w:p>
        </w:tc>
      </w:tr>
      <w:tr w:rsidR="00A41DD0" w:rsidRPr="000F0E0B" w14:paraId="44AA82F9" w14:textId="64E357EE" w:rsidTr="00CE50DF">
        <w:trPr>
          <w:trHeight w:val="283"/>
        </w:trPr>
        <w:tc>
          <w:tcPr>
            <w:tcW w:w="3964" w:type="dxa"/>
            <w:vAlign w:val="center"/>
          </w:tcPr>
          <w:p w14:paraId="7ECFFCE5" w14:textId="741116E4" w:rsidR="00A41DD0" w:rsidRPr="00C11F92" w:rsidRDefault="00A41DD0" w:rsidP="00AE6422">
            <w:pPr>
              <w:rPr>
                <w:rFonts w:ascii="Times New Roman" w:hAnsi="Times New Roman"/>
                <w:bCs/>
                <w:sz w:val="24"/>
                <w:szCs w:val="24"/>
              </w:rPr>
            </w:pPr>
            <w:r w:rsidRPr="00C11F92">
              <w:rPr>
                <w:rFonts w:ascii="Times New Roman" w:hAnsi="Times New Roman"/>
                <w:bCs/>
                <w:sz w:val="24"/>
                <w:szCs w:val="24"/>
              </w:rPr>
              <w:t xml:space="preserve">Количество </w:t>
            </w:r>
            <w:r w:rsidR="004C23FB" w:rsidRPr="00C11F92">
              <w:rPr>
                <w:rFonts w:ascii="Times New Roman" w:hAnsi="Times New Roman"/>
                <w:bCs/>
                <w:sz w:val="24"/>
                <w:szCs w:val="24"/>
              </w:rPr>
              <w:t>размещённых</w:t>
            </w:r>
            <w:r w:rsidRPr="00C11F92">
              <w:rPr>
                <w:rFonts w:ascii="Times New Roman" w:hAnsi="Times New Roman"/>
                <w:bCs/>
                <w:sz w:val="24"/>
                <w:szCs w:val="24"/>
              </w:rPr>
              <w:t xml:space="preserve"> выпусков Биржевых облигаций</w:t>
            </w:r>
          </w:p>
        </w:tc>
        <w:tc>
          <w:tcPr>
            <w:tcW w:w="2764" w:type="dxa"/>
            <w:vAlign w:val="center"/>
          </w:tcPr>
          <w:p w14:paraId="211BDAED" w14:textId="00D520F0" w:rsidR="00A41DD0" w:rsidRPr="00C11F92" w:rsidRDefault="00A41DD0" w:rsidP="00AE6422">
            <w:pPr>
              <w:jc w:val="center"/>
              <w:rPr>
                <w:rFonts w:ascii="Times New Roman" w:hAnsi="Times New Roman"/>
                <w:b/>
                <w:bCs/>
                <w:i/>
                <w:sz w:val="24"/>
                <w:szCs w:val="24"/>
              </w:rPr>
            </w:pPr>
            <w:r w:rsidRPr="00C11F92">
              <w:rPr>
                <w:rFonts w:ascii="Times New Roman" w:hAnsi="Times New Roman"/>
                <w:b/>
                <w:bCs/>
                <w:i/>
                <w:sz w:val="24"/>
                <w:szCs w:val="24"/>
              </w:rPr>
              <w:t>1 выпуск</w:t>
            </w:r>
          </w:p>
        </w:tc>
        <w:tc>
          <w:tcPr>
            <w:tcW w:w="2764" w:type="dxa"/>
          </w:tcPr>
          <w:p w14:paraId="59D597DB" w14:textId="1730E3ED" w:rsidR="00A41DD0" w:rsidRPr="00C11F92" w:rsidRDefault="00A41DD0" w:rsidP="00AE6422">
            <w:pPr>
              <w:jc w:val="center"/>
              <w:rPr>
                <w:rFonts w:ascii="Times New Roman" w:hAnsi="Times New Roman"/>
                <w:b/>
                <w:bCs/>
                <w:i/>
                <w:sz w:val="24"/>
                <w:szCs w:val="24"/>
              </w:rPr>
            </w:pPr>
            <w:r w:rsidRPr="00C11F92">
              <w:rPr>
                <w:rFonts w:ascii="Times New Roman" w:hAnsi="Times New Roman"/>
                <w:b/>
                <w:bCs/>
                <w:i/>
                <w:sz w:val="24"/>
                <w:szCs w:val="24"/>
              </w:rPr>
              <w:t>0 выпуска</w:t>
            </w:r>
          </w:p>
        </w:tc>
      </w:tr>
      <w:tr w:rsidR="00A41DD0" w:rsidRPr="00C11F92" w14:paraId="78B0ADBB" w14:textId="29211B15" w:rsidTr="00CE50DF">
        <w:trPr>
          <w:trHeight w:val="283"/>
        </w:trPr>
        <w:tc>
          <w:tcPr>
            <w:tcW w:w="3964" w:type="dxa"/>
          </w:tcPr>
          <w:p w14:paraId="7CC2191E" w14:textId="606E6539" w:rsidR="00A41DD0" w:rsidRPr="00C11F92" w:rsidRDefault="00A41DD0" w:rsidP="00AE6422">
            <w:pPr>
              <w:rPr>
                <w:rFonts w:ascii="Times New Roman" w:hAnsi="Times New Roman"/>
                <w:bCs/>
                <w:sz w:val="24"/>
                <w:szCs w:val="24"/>
              </w:rPr>
            </w:pPr>
            <w:bookmarkStart w:id="79" w:name="_Hlk114844070"/>
            <w:bookmarkStart w:id="80" w:name="_Hlk176176149"/>
            <w:r w:rsidRPr="00C11F92">
              <w:rPr>
                <w:rFonts w:ascii="Times New Roman" w:hAnsi="Times New Roman"/>
                <w:sz w:val="24"/>
                <w:szCs w:val="24"/>
              </w:rPr>
              <w:t>Общий размер выплаченных доходов по Биржевым облигациям владельцам Биржевых облигаций</w:t>
            </w:r>
            <w:bookmarkEnd w:id="79"/>
            <w:r w:rsidRPr="00C11F92">
              <w:rPr>
                <w:rFonts w:ascii="Times New Roman" w:hAnsi="Times New Roman"/>
                <w:sz w:val="24"/>
                <w:szCs w:val="24"/>
              </w:rPr>
              <w:t>*</w:t>
            </w:r>
          </w:p>
        </w:tc>
        <w:tc>
          <w:tcPr>
            <w:tcW w:w="2764" w:type="dxa"/>
            <w:vAlign w:val="center"/>
          </w:tcPr>
          <w:p w14:paraId="6F06F34C" w14:textId="1C12161C" w:rsidR="00A41DD0" w:rsidRPr="00C11F92" w:rsidRDefault="00A41DD0" w:rsidP="00AE6422">
            <w:pPr>
              <w:jc w:val="center"/>
              <w:rPr>
                <w:rFonts w:ascii="Times New Roman" w:hAnsi="Times New Roman"/>
                <w:b/>
                <w:bCs/>
                <w:i/>
                <w:sz w:val="24"/>
                <w:szCs w:val="24"/>
              </w:rPr>
            </w:pPr>
            <w:bookmarkStart w:id="81" w:name="_Hlk134189005"/>
            <w:r w:rsidRPr="00C11F92">
              <w:rPr>
                <w:rFonts w:ascii="Times New Roman" w:hAnsi="Times New Roman"/>
                <w:b/>
                <w:i/>
                <w:sz w:val="24"/>
                <w:szCs w:val="24"/>
              </w:rPr>
              <w:t>1 044 040 253,02 рублей</w:t>
            </w:r>
            <w:bookmarkEnd w:id="81"/>
          </w:p>
        </w:tc>
        <w:tc>
          <w:tcPr>
            <w:tcW w:w="2764" w:type="dxa"/>
          </w:tcPr>
          <w:p w14:paraId="266E8FC5" w14:textId="1E621C19" w:rsidR="00A41DD0" w:rsidRPr="00C11F92" w:rsidRDefault="00C11F92" w:rsidP="00AE6422">
            <w:pPr>
              <w:jc w:val="center"/>
              <w:rPr>
                <w:rFonts w:ascii="Times New Roman" w:hAnsi="Times New Roman"/>
                <w:b/>
                <w:i/>
                <w:sz w:val="24"/>
                <w:szCs w:val="24"/>
              </w:rPr>
            </w:pPr>
            <w:r w:rsidRPr="00C11F92">
              <w:rPr>
                <w:rFonts w:ascii="Times New Roman" w:hAnsi="Times New Roman"/>
                <w:b/>
                <w:i/>
                <w:sz w:val="24"/>
                <w:szCs w:val="24"/>
              </w:rPr>
              <w:t xml:space="preserve">1 401 437 632,12 </w:t>
            </w:r>
            <w:r w:rsidR="00A41DD0" w:rsidRPr="00C11F92">
              <w:rPr>
                <w:rFonts w:ascii="Times New Roman" w:hAnsi="Times New Roman"/>
                <w:b/>
                <w:i/>
                <w:sz w:val="24"/>
                <w:szCs w:val="24"/>
              </w:rPr>
              <w:t>рублей</w:t>
            </w:r>
          </w:p>
        </w:tc>
      </w:tr>
      <w:tr w:rsidR="00870FA1" w:rsidRPr="000F0E0B" w14:paraId="2A31D5B7" w14:textId="77777777" w:rsidTr="00CE50DF">
        <w:trPr>
          <w:trHeight w:val="283"/>
        </w:trPr>
        <w:tc>
          <w:tcPr>
            <w:tcW w:w="3964" w:type="dxa"/>
            <w:vAlign w:val="center"/>
          </w:tcPr>
          <w:p w14:paraId="7F5BF1DC" w14:textId="1D816657" w:rsidR="00870FA1" w:rsidRPr="00C11F92" w:rsidRDefault="00870FA1" w:rsidP="00AE6422">
            <w:pPr>
              <w:rPr>
                <w:rFonts w:ascii="Times New Roman" w:hAnsi="Times New Roman"/>
                <w:bCs/>
                <w:sz w:val="24"/>
                <w:szCs w:val="24"/>
              </w:rPr>
            </w:pPr>
            <w:r w:rsidRPr="00C11F92">
              <w:rPr>
                <w:rFonts w:ascii="Times New Roman" w:hAnsi="Times New Roman"/>
                <w:bCs/>
                <w:sz w:val="24"/>
                <w:szCs w:val="24"/>
              </w:rPr>
              <w:t>Количество погашенных выпусков Биржевых облигаций</w:t>
            </w:r>
          </w:p>
        </w:tc>
        <w:tc>
          <w:tcPr>
            <w:tcW w:w="2764" w:type="dxa"/>
            <w:vAlign w:val="center"/>
          </w:tcPr>
          <w:p w14:paraId="055A7146" w14:textId="4D86A484" w:rsidR="00870FA1" w:rsidRPr="00C11F92" w:rsidRDefault="00FA185C" w:rsidP="00AE6422">
            <w:pPr>
              <w:jc w:val="center"/>
              <w:rPr>
                <w:rFonts w:ascii="Times New Roman" w:hAnsi="Times New Roman"/>
                <w:b/>
                <w:bCs/>
                <w:i/>
                <w:sz w:val="24"/>
                <w:szCs w:val="24"/>
              </w:rPr>
            </w:pPr>
            <w:r w:rsidRPr="00C11F92">
              <w:rPr>
                <w:rFonts w:ascii="Times New Roman" w:hAnsi="Times New Roman"/>
                <w:b/>
                <w:bCs/>
                <w:i/>
                <w:sz w:val="24"/>
                <w:szCs w:val="24"/>
              </w:rPr>
              <w:t>0 выпусков</w:t>
            </w:r>
          </w:p>
        </w:tc>
        <w:tc>
          <w:tcPr>
            <w:tcW w:w="2764" w:type="dxa"/>
          </w:tcPr>
          <w:p w14:paraId="79B830B7" w14:textId="3C6BE431" w:rsidR="00870FA1" w:rsidRPr="00C11F92" w:rsidRDefault="00FA185C" w:rsidP="00AE6422">
            <w:pPr>
              <w:jc w:val="center"/>
              <w:rPr>
                <w:rFonts w:ascii="Times New Roman" w:hAnsi="Times New Roman"/>
                <w:b/>
                <w:bCs/>
                <w:i/>
                <w:sz w:val="24"/>
                <w:szCs w:val="24"/>
              </w:rPr>
            </w:pPr>
            <w:r w:rsidRPr="00C11F92">
              <w:rPr>
                <w:rFonts w:ascii="Times New Roman" w:hAnsi="Times New Roman"/>
                <w:b/>
                <w:bCs/>
                <w:i/>
                <w:sz w:val="24"/>
                <w:szCs w:val="24"/>
              </w:rPr>
              <w:t xml:space="preserve">1 выпуск </w:t>
            </w:r>
          </w:p>
        </w:tc>
      </w:tr>
      <w:tr w:rsidR="00A41DD0" w:rsidRPr="000F0E0B" w14:paraId="55B28DCB" w14:textId="77777777" w:rsidTr="00CE50DF">
        <w:trPr>
          <w:trHeight w:val="283"/>
        </w:trPr>
        <w:tc>
          <w:tcPr>
            <w:tcW w:w="3964" w:type="dxa"/>
            <w:vAlign w:val="center"/>
          </w:tcPr>
          <w:p w14:paraId="66F2F3D8" w14:textId="2B6A280C" w:rsidR="00A41DD0" w:rsidRPr="00C11F92" w:rsidRDefault="00A41DD0" w:rsidP="00AE6422">
            <w:pPr>
              <w:rPr>
                <w:rFonts w:ascii="Times New Roman" w:hAnsi="Times New Roman"/>
                <w:bCs/>
                <w:sz w:val="24"/>
                <w:szCs w:val="24"/>
              </w:rPr>
            </w:pPr>
            <w:bookmarkStart w:id="82" w:name="_Hlk175133811"/>
            <w:bookmarkEnd w:id="80"/>
            <w:r w:rsidRPr="00C11F92">
              <w:rPr>
                <w:rFonts w:ascii="Times New Roman" w:hAnsi="Times New Roman"/>
                <w:bCs/>
                <w:sz w:val="24"/>
                <w:szCs w:val="24"/>
              </w:rPr>
              <w:t>Количество погашенных Биржевых облигаций</w:t>
            </w:r>
            <w:bookmarkEnd w:id="82"/>
          </w:p>
        </w:tc>
        <w:tc>
          <w:tcPr>
            <w:tcW w:w="2764" w:type="dxa"/>
            <w:vAlign w:val="center"/>
          </w:tcPr>
          <w:p w14:paraId="31709AB0" w14:textId="4551B57C" w:rsidR="00A41DD0" w:rsidRPr="00C11F92" w:rsidRDefault="00A41DD0" w:rsidP="00AE6422">
            <w:pPr>
              <w:jc w:val="center"/>
              <w:rPr>
                <w:rFonts w:ascii="Times New Roman" w:hAnsi="Times New Roman"/>
                <w:b/>
                <w:bCs/>
                <w:i/>
                <w:sz w:val="24"/>
                <w:szCs w:val="24"/>
              </w:rPr>
            </w:pPr>
            <w:r w:rsidRPr="00C11F92">
              <w:rPr>
                <w:rFonts w:ascii="Times New Roman" w:hAnsi="Times New Roman"/>
                <w:b/>
                <w:bCs/>
                <w:i/>
                <w:sz w:val="24"/>
                <w:szCs w:val="24"/>
              </w:rPr>
              <w:t xml:space="preserve">0 штук                          Биржевых облигаций </w:t>
            </w:r>
          </w:p>
        </w:tc>
        <w:tc>
          <w:tcPr>
            <w:tcW w:w="2764" w:type="dxa"/>
          </w:tcPr>
          <w:p w14:paraId="31BBBF53" w14:textId="4596897C" w:rsidR="00A41DD0" w:rsidRPr="00C11F92" w:rsidRDefault="00A41DD0" w:rsidP="00AE6422">
            <w:pPr>
              <w:jc w:val="center"/>
              <w:rPr>
                <w:rFonts w:ascii="Times New Roman" w:hAnsi="Times New Roman"/>
                <w:b/>
                <w:bCs/>
                <w:i/>
                <w:sz w:val="24"/>
                <w:szCs w:val="24"/>
              </w:rPr>
            </w:pPr>
            <w:r w:rsidRPr="00C11F92">
              <w:rPr>
                <w:rFonts w:ascii="Times New Roman" w:hAnsi="Times New Roman"/>
                <w:b/>
                <w:bCs/>
                <w:i/>
                <w:sz w:val="24"/>
                <w:szCs w:val="24"/>
              </w:rPr>
              <w:t xml:space="preserve">10 000 000 </w:t>
            </w:r>
            <w:proofErr w:type="gramStart"/>
            <w:r w:rsidRPr="00C11F92">
              <w:rPr>
                <w:rFonts w:ascii="Times New Roman" w:hAnsi="Times New Roman"/>
                <w:b/>
                <w:bCs/>
                <w:i/>
                <w:sz w:val="24"/>
                <w:szCs w:val="24"/>
              </w:rPr>
              <w:t>штук  Биржевых</w:t>
            </w:r>
            <w:proofErr w:type="gramEnd"/>
            <w:r w:rsidRPr="00C11F92">
              <w:rPr>
                <w:rFonts w:ascii="Times New Roman" w:hAnsi="Times New Roman"/>
                <w:b/>
                <w:bCs/>
                <w:i/>
                <w:sz w:val="24"/>
                <w:szCs w:val="24"/>
              </w:rPr>
              <w:t xml:space="preserve"> облигаций </w:t>
            </w:r>
          </w:p>
          <w:p w14:paraId="47EB30CC" w14:textId="452B54AD" w:rsidR="00A41DD0" w:rsidRPr="00C11F92" w:rsidRDefault="00A41DD0" w:rsidP="00A41DD0">
            <w:pPr>
              <w:rPr>
                <w:rFonts w:ascii="Times New Roman" w:hAnsi="Times New Roman"/>
                <w:b/>
                <w:bCs/>
                <w:i/>
                <w:sz w:val="24"/>
                <w:szCs w:val="24"/>
              </w:rPr>
            </w:pPr>
          </w:p>
        </w:tc>
      </w:tr>
      <w:tr w:rsidR="00131607" w:rsidRPr="00C11F92" w14:paraId="59FD16C4" w14:textId="77777777" w:rsidTr="00CE50DF">
        <w:trPr>
          <w:trHeight w:val="283"/>
        </w:trPr>
        <w:tc>
          <w:tcPr>
            <w:tcW w:w="3964" w:type="dxa"/>
            <w:vAlign w:val="center"/>
          </w:tcPr>
          <w:p w14:paraId="3350138D" w14:textId="6EA7492E" w:rsidR="00131607" w:rsidRPr="00131607" w:rsidRDefault="00131607" w:rsidP="00131607">
            <w:pPr>
              <w:rPr>
                <w:rFonts w:ascii="Times New Roman" w:hAnsi="Times New Roman"/>
                <w:bCs/>
                <w:sz w:val="24"/>
                <w:szCs w:val="24"/>
              </w:rPr>
            </w:pPr>
            <w:bookmarkStart w:id="83" w:name="_Hlk175738209"/>
            <w:r w:rsidRPr="00131607">
              <w:rPr>
                <w:rFonts w:ascii="Times New Roman" w:hAnsi="Times New Roman"/>
                <w:bCs/>
                <w:sz w:val="24"/>
                <w:szCs w:val="24"/>
              </w:rPr>
              <w:t xml:space="preserve">Общая номинальная стоимость погашенных </w:t>
            </w:r>
            <w:r w:rsidR="00FE2021">
              <w:rPr>
                <w:rFonts w:ascii="Times New Roman" w:hAnsi="Times New Roman"/>
                <w:bCs/>
                <w:sz w:val="24"/>
                <w:szCs w:val="24"/>
              </w:rPr>
              <w:t>Б</w:t>
            </w:r>
            <w:r w:rsidR="00CE50DF">
              <w:rPr>
                <w:rFonts w:ascii="Times New Roman" w:hAnsi="Times New Roman"/>
                <w:bCs/>
                <w:sz w:val="24"/>
                <w:szCs w:val="24"/>
              </w:rPr>
              <w:t xml:space="preserve">иржевых </w:t>
            </w:r>
            <w:r w:rsidRPr="00131607">
              <w:rPr>
                <w:rFonts w:ascii="Times New Roman" w:hAnsi="Times New Roman"/>
                <w:bCs/>
                <w:sz w:val="24"/>
                <w:szCs w:val="24"/>
              </w:rPr>
              <w:t>облигаций</w:t>
            </w:r>
            <w:bookmarkEnd w:id="83"/>
            <w:r w:rsidRPr="00131607">
              <w:rPr>
                <w:rFonts w:ascii="Times New Roman" w:hAnsi="Times New Roman"/>
                <w:bCs/>
                <w:sz w:val="24"/>
                <w:szCs w:val="24"/>
              </w:rPr>
              <w:t xml:space="preserve">*  </w:t>
            </w:r>
          </w:p>
        </w:tc>
        <w:tc>
          <w:tcPr>
            <w:tcW w:w="2764" w:type="dxa"/>
            <w:vAlign w:val="center"/>
          </w:tcPr>
          <w:p w14:paraId="220AE6A2" w14:textId="588D114B" w:rsidR="00131607" w:rsidRPr="00131607" w:rsidRDefault="00131607" w:rsidP="00131607">
            <w:pPr>
              <w:jc w:val="center"/>
              <w:rPr>
                <w:rFonts w:ascii="Times New Roman" w:hAnsi="Times New Roman"/>
                <w:b/>
                <w:bCs/>
                <w:i/>
                <w:sz w:val="24"/>
                <w:szCs w:val="24"/>
              </w:rPr>
            </w:pPr>
            <w:r w:rsidRPr="00131607">
              <w:rPr>
                <w:rFonts w:ascii="Times New Roman" w:hAnsi="Times New Roman"/>
                <w:b/>
                <w:bCs/>
                <w:i/>
                <w:sz w:val="24"/>
                <w:szCs w:val="24"/>
              </w:rPr>
              <w:t xml:space="preserve">0 рублей </w:t>
            </w:r>
          </w:p>
        </w:tc>
        <w:tc>
          <w:tcPr>
            <w:tcW w:w="2764" w:type="dxa"/>
          </w:tcPr>
          <w:p w14:paraId="173EA999" w14:textId="36DD4FB3" w:rsidR="00131607" w:rsidRPr="00131607" w:rsidRDefault="00131607" w:rsidP="00131607">
            <w:pPr>
              <w:jc w:val="center"/>
              <w:rPr>
                <w:rFonts w:ascii="Times New Roman" w:hAnsi="Times New Roman"/>
                <w:b/>
                <w:bCs/>
                <w:i/>
                <w:sz w:val="24"/>
                <w:szCs w:val="24"/>
              </w:rPr>
            </w:pPr>
            <w:r w:rsidRPr="00131607">
              <w:rPr>
                <w:rFonts w:ascii="Times New Roman" w:hAnsi="Times New Roman"/>
                <w:b/>
                <w:bCs/>
                <w:i/>
                <w:sz w:val="24"/>
                <w:szCs w:val="24"/>
              </w:rPr>
              <w:t xml:space="preserve">10 000 000 000 руб. </w:t>
            </w:r>
          </w:p>
        </w:tc>
      </w:tr>
      <w:tr w:rsidR="00131607" w:rsidRPr="00C11F92" w14:paraId="50CD77FA" w14:textId="2D88335E" w:rsidTr="00CE50DF">
        <w:trPr>
          <w:trHeight w:val="283"/>
        </w:trPr>
        <w:tc>
          <w:tcPr>
            <w:tcW w:w="3964" w:type="dxa"/>
            <w:vAlign w:val="center"/>
          </w:tcPr>
          <w:p w14:paraId="350380FB" w14:textId="741D65A1" w:rsidR="00131607" w:rsidRPr="00C11F92" w:rsidRDefault="00131607" w:rsidP="00131607">
            <w:pPr>
              <w:rPr>
                <w:rFonts w:ascii="Times New Roman" w:hAnsi="Times New Roman"/>
                <w:bCs/>
                <w:sz w:val="24"/>
                <w:szCs w:val="24"/>
              </w:rPr>
            </w:pPr>
            <w:bookmarkStart w:id="84" w:name="_Hlk114759330"/>
            <w:r w:rsidRPr="00C11F92">
              <w:rPr>
                <w:rFonts w:ascii="Times New Roman" w:hAnsi="Times New Roman"/>
                <w:bCs/>
                <w:sz w:val="24"/>
                <w:szCs w:val="24"/>
              </w:rPr>
              <w:t>Количество заключённых договоров займа</w:t>
            </w:r>
            <w:bookmarkEnd w:id="84"/>
          </w:p>
        </w:tc>
        <w:tc>
          <w:tcPr>
            <w:tcW w:w="2764" w:type="dxa"/>
            <w:vAlign w:val="center"/>
          </w:tcPr>
          <w:p w14:paraId="2B755F15" w14:textId="27545371" w:rsidR="00131607" w:rsidRPr="00C11F92" w:rsidRDefault="00131607" w:rsidP="00131607">
            <w:pPr>
              <w:jc w:val="center"/>
              <w:rPr>
                <w:rFonts w:ascii="Times New Roman" w:hAnsi="Times New Roman"/>
                <w:b/>
                <w:bCs/>
                <w:i/>
                <w:sz w:val="24"/>
                <w:szCs w:val="24"/>
              </w:rPr>
            </w:pPr>
            <w:r w:rsidRPr="00C11F92">
              <w:rPr>
                <w:rFonts w:ascii="Times New Roman" w:hAnsi="Times New Roman"/>
                <w:b/>
                <w:bCs/>
                <w:i/>
                <w:sz w:val="24"/>
                <w:szCs w:val="24"/>
              </w:rPr>
              <w:t>1 договор</w:t>
            </w:r>
          </w:p>
        </w:tc>
        <w:tc>
          <w:tcPr>
            <w:tcW w:w="2764" w:type="dxa"/>
          </w:tcPr>
          <w:p w14:paraId="3CB7E299" w14:textId="4FC11871" w:rsidR="00131607" w:rsidRPr="00C11F92" w:rsidRDefault="00131607" w:rsidP="00131607">
            <w:pPr>
              <w:jc w:val="center"/>
              <w:rPr>
                <w:rFonts w:ascii="Times New Roman" w:hAnsi="Times New Roman"/>
                <w:b/>
                <w:bCs/>
                <w:i/>
                <w:sz w:val="24"/>
                <w:szCs w:val="24"/>
              </w:rPr>
            </w:pPr>
            <w:r w:rsidRPr="00C11F92">
              <w:rPr>
                <w:rFonts w:ascii="Times New Roman" w:hAnsi="Times New Roman"/>
                <w:b/>
                <w:bCs/>
                <w:i/>
                <w:sz w:val="24"/>
                <w:szCs w:val="24"/>
              </w:rPr>
              <w:t>0 договоров</w:t>
            </w:r>
          </w:p>
        </w:tc>
      </w:tr>
      <w:tr w:rsidR="00131607" w:rsidRPr="00C11F92" w14:paraId="319BCD51" w14:textId="4CBF2895" w:rsidTr="00CE50DF">
        <w:trPr>
          <w:trHeight w:val="283"/>
        </w:trPr>
        <w:tc>
          <w:tcPr>
            <w:tcW w:w="3964" w:type="dxa"/>
            <w:vAlign w:val="center"/>
          </w:tcPr>
          <w:p w14:paraId="07204376" w14:textId="4BB6A6EB" w:rsidR="00131607" w:rsidRPr="00C11F92" w:rsidRDefault="00131607" w:rsidP="00131607">
            <w:pPr>
              <w:rPr>
                <w:rFonts w:ascii="Times New Roman" w:hAnsi="Times New Roman"/>
                <w:bCs/>
                <w:sz w:val="24"/>
                <w:szCs w:val="24"/>
              </w:rPr>
            </w:pPr>
            <w:r w:rsidRPr="00C11F92">
              <w:rPr>
                <w:rFonts w:ascii="Times New Roman" w:hAnsi="Times New Roman"/>
                <w:bCs/>
                <w:sz w:val="24"/>
                <w:szCs w:val="24"/>
              </w:rPr>
              <w:t>Общая сумма денежных средств, переданных Эмитентом Поручителю в заём по договорам займа*</w:t>
            </w:r>
          </w:p>
        </w:tc>
        <w:tc>
          <w:tcPr>
            <w:tcW w:w="2764" w:type="dxa"/>
            <w:vAlign w:val="center"/>
          </w:tcPr>
          <w:p w14:paraId="60EAFA93" w14:textId="6E4CC518" w:rsidR="00131607" w:rsidRPr="00C11F92" w:rsidRDefault="00131607" w:rsidP="00131607">
            <w:pPr>
              <w:jc w:val="center"/>
              <w:rPr>
                <w:rFonts w:ascii="Times New Roman" w:hAnsi="Times New Roman"/>
                <w:b/>
                <w:bCs/>
                <w:i/>
                <w:sz w:val="24"/>
                <w:szCs w:val="24"/>
              </w:rPr>
            </w:pPr>
            <w:r w:rsidRPr="00C11F92">
              <w:rPr>
                <w:rFonts w:ascii="Times New Roman" w:hAnsi="Times New Roman"/>
                <w:b/>
                <w:bCs/>
                <w:i/>
                <w:sz w:val="24"/>
                <w:szCs w:val="24"/>
              </w:rPr>
              <w:t>7 000 000 000 рублей</w:t>
            </w:r>
          </w:p>
        </w:tc>
        <w:tc>
          <w:tcPr>
            <w:tcW w:w="2764" w:type="dxa"/>
          </w:tcPr>
          <w:p w14:paraId="0DA13AAB" w14:textId="77777777" w:rsidR="0073383E" w:rsidRDefault="0073383E" w:rsidP="00131607">
            <w:pPr>
              <w:jc w:val="center"/>
              <w:rPr>
                <w:rFonts w:ascii="Times New Roman" w:hAnsi="Times New Roman"/>
                <w:b/>
                <w:bCs/>
                <w:i/>
                <w:sz w:val="24"/>
                <w:szCs w:val="24"/>
              </w:rPr>
            </w:pPr>
          </w:p>
          <w:p w14:paraId="51CCCA52" w14:textId="7D546BAA" w:rsidR="00131607" w:rsidRPr="00C11F92" w:rsidRDefault="00131607" w:rsidP="00131607">
            <w:pPr>
              <w:jc w:val="center"/>
              <w:rPr>
                <w:rFonts w:ascii="Times New Roman" w:hAnsi="Times New Roman"/>
                <w:b/>
                <w:bCs/>
                <w:i/>
                <w:sz w:val="24"/>
                <w:szCs w:val="24"/>
              </w:rPr>
            </w:pPr>
            <w:r w:rsidRPr="00C11F92">
              <w:rPr>
                <w:rFonts w:ascii="Times New Roman" w:hAnsi="Times New Roman"/>
                <w:b/>
                <w:bCs/>
                <w:i/>
                <w:sz w:val="24"/>
                <w:szCs w:val="24"/>
              </w:rPr>
              <w:t>0 рублей</w:t>
            </w:r>
          </w:p>
        </w:tc>
      </w:tr>
      <w:tr w:rsidR="00131607" w:rsidRPr="00C11F92" w14:paraId="2313AE2C" w14:textId="6CDADF05" w:rsidTr="00CE50DF">
        <w:trPr>
          <w:trHeight w:val="283"/>
        </w:trPr>
        <w:tc>
          <w:tcPr>
            <w:tcW w:w="3964" w:type="dxa"/>
            <w:vAlign w:val="center"/>
          </w:tcPr>
          <w:p w14:paraId="5BC507F5" w14:textId="2E10A469" w:rsidR="00131607" w:rsidRPr="00C11F92" w:rsidRDefault="00131607" w:rsidP="00131607">
            <w:pPr>
              <w:rPr>
                <w:rFonts w:ascii="Times New Roman" w:hAnsi="Times New Roman"/>
                <w:bCs/>
                <w:sz w:val="24"/>
                <w:szCs w:val="24"/>
              </w:rPr>
            </w:pPr>
            <w:bookmarkStart w:id="85" w:name="_Hlk176176184"/>
            <w:bookmarkStart w:id="86" w:name="_Hlk175671726"/>
            <w:r w:rsidRPr="00C11F92">
              <w:rPr>
                <w:rFonts w:ascii="Times New Roman" w:hAnsi="Times New Roman"/>
                <w:bCs/>
                <w:sz w:val="24"/>
                <w:szCs w:val="24"/>
              </w:rPr>
              <w:t>Общая сумма начисленных денежных средств в качестве процентов за пользование Поручителем займами, предоставленными Эмитентом*</w:t>
            </w:r>
            <w:bookmarkEnd w:id="85"/>
          </w:p>
        </w:tc>
        <w:tc>
          <w:tcPr>
            <w:tcW w:w="2764" w:type="dxa"/>
            <w:vAlign w:val="center"/>
          </w:tcPr>
          <w:p w14:paraId="18DE4BEE" w14:textId="2914B958" w:rsidR="00131607" w:rsidRPr="00C11F92" w:rsidRDefault="00131607" w:rsidP="00131607">
            <w:pPr>
              <w:jc w:val="center"/>
              <w:rPr>
                <w:rFonts w:ascii="Times New Roman" w:hAnsi="Times New Roman"/>
                <w:b/>
                <w:bCs/>
                <w:i/>
                <w:sz w:val="24"/>
                <w:szCs w:val="24"/>
              </w:rPr>
            </w:pPr>
            <w:r w:rsidRPr="00C11F92">
              <w:rPr>
                <w:rFonts w:ascii="Times New Roman" w:hAnsi="Times New Roman"/>
                <w:b/>
                <w:bCs/>
                <w:i/>
                <w:sz w:val="24"/>
                <w:szCs w:val="24"/>
              </w:rPr>
              <w:t>1 202 994 344 рублей</w:t>
            </w:r>
          </w:p>
        </w:tc>
        <w:tc>
          <w:tcPr>
            <w:tcW w:w="2764" w:type="dxa"/>
          </w:tcPr>
          <w:p w14:paraId="2C75FFE2" w14:textId="77777777" w:rsidR="0073383E" w:rsidRDefault="0073383E" w:rsidP="00131607">
            <w:pPr>
              <w:jc w:val="center"/>
              <w:rPr>
                <w:rFonts w:ascii="Times New Roman" w:hAnsi="Times New Roman"/>
                <w:b/>
                <w:bCs/>
                <w:i/>
                <w:sz w:val="24"/>
                <w:szCs w:val="24"/>
              </w:rPr>
            </w:pPr>
          </w:p>
          <w:p w14:paraId="31BFDB46" w14:textId="77777777" w:rsidR="0073383E" w:rsidRDefault="0073383E" w:rsidP="00131607">
            <w:pPr>
              <w:jc w:val="center"/>
              <w:rPr>
                <w:rFonts w:ascii="Times New Roman" w:hAnsi="Times New Roman"/>
                <w:b/>
                <w:bCs/>
                <w:i/>
                <w:sz w:val="24"/>
                <w:szCs w:val="24"/>
              </w:rPr>
            </w:pPr>
          </w:p>
          <w:p w14:paraId="5125AEFC" w14:textId="45E65E63" w:rsidR="00131607" w:rsidRPr="00C11F92" w:rsidRDefault="00131607" w:rsidP="00131607">
            <w:pPr>
              <w:jc w:val="center"/>
              <w:rPr>
                <w:rFonts w:ascii="Times New Roman" w:hAnsi="Times New Roman"/>
                <w:b/>
                <w:bCs/>
                <w:i/>
                <w:sz w:val="24"/>
                <w:szCs w:val="24"/>
              </w:rPr>
            </w:pPr>
            <w:r w:rsidRPr="00C11F92">
              <w:rPr>
                <w:rFonts w:ascii="Times New Roman" w:hAnsi="Times New Roman"/>
                <w:b/>
                <w:bCs/>
                <w:i/>
                <w:sz w:val="24"/>
                <w:szCs w:val="24"/>
              </w:rPr>
              <w:t>1 306 022 537,95 рублей</w:t>
            </w:r>
          </w:p>
        </w:tc>
      </w:tr>
    </w:tbl>
    <w:bookmarkEnd w:id="86"/>
    <w:p w14:paraId="1D855624" w14:textId="526B9A66" w:rsidR="00592C45" w:rsidRPr="00C11F92" w:rsidRDefault="00263D04" w:rsidP="00F45489">
      <w:pPr>
        <w:widowControl w:val="0"/>
        <w:autoSpaceDE w:val="0"/>
        <w:autoSpaceDN w:val="0"/>
        <w:adjustRightInd w:val="0"/>
        <w:spacing w:after="0" w:line="240" w:lineRule="auto"/>
        <w:jc w:val="both"/>
        <w:rPr>
          <w:rFonts w:ascii="Times New Roman" w:hAnsi="Times New Roman"/>
          <w:b/>
          <w:i/>
          <w:sz w:val="24"/>
          <w:szCs w:val="24"/>
        </w:rPr>
      </w:pPr>
      <w:r w:rsidRPr="00C11F92">
        <w:rPr>
          <w:rFonts w:ascii="Times New Roman" w:hAnsi="Times New Roman"/>
          <w:b/>
          <w:i/>
          <w:sz w:val="24"/>
          <w:szCs w:val="24"/>
        </w:rPr>
        <w:t>*В связи со спецификой основной деятельности Эмитента некоторые показатели, которые, по мнению Эмитента, наиболее объективно и всесторонне характеризуют финансово-хозяйственную деятельность Эмитента, приводятся в денежном выражении.</w:t>
      </w:r>
    </w:p>
    <w:p w14:paraId="21BA61A6" w14:textId="3F3E09D8" w:rsidR="00424FF1" w:rsidRPr="00C11F92" w:rsidRDefault="00DA0588" w:rsidP="004E3E29">
      <w:pPr>
        <w:pStyle w:val="ConsPlusNormal"/>
        <w:spacing w:before="240"/>
        <w:jc w:val="both"/>
      </w:pPr>
      <w:r w:rsidRPr="00C11F92">
        <w:t>А</w:t>
      </w:r>
      <w:r w:rsidR="00424FF1" w:rsidRPr="00C11F92">
        <w:t xml:space="preserve">нализ динамики изменения </w:t>
      </w:r>
      <w:r w:rsidR="00A41DD0" w:rsidRPr="00C11F92">
        <w:t>приведённых</w:t>
      </w:r>
      <w:r w:rsidR="00424FF1" w:rsidRPr="00C11F92">
        <w:t xml:space="preserve"> показателей операционной деятельности эмитента</w:t>
      </w:r>
      <w:r w:rsidRPr="00C11F92">
        <w:t>:</w:t>
      </w:r>
    </w:p>
    <w:p w14:paraId="0E48E81A" w14:textId="71553D7E" w:rsidR="007A181E" w:rsidRPr="00C11F92" w:rsidRDefault="007A181E" w:rsidP="00495C15">
      <w:pPr>
        <w:pStyle w:val="ConsPlusNormal"/>
        <w:spacing w:before="240"/>
        <w:jc w:val="both"/>
        <w:rPr>
          <w:b/>
          <w:i/>
        </w:rPr>
      </w:pPr>
      <w:bookmarkStart w:id="87" w:name="_Hlk114761741"/>
      <w:r w:rsidRPr="00C11F92">
        <w:rPr>
          <w:b/>
          <w:i/>
        </w:rPr>
        <w:t>Учитывая изложенное выше</w:t>
      </w:r>
      <w:r w:rsidR="004C23FB" w:rsidRPr="00C11F92">
        <w:rPr>
          <w:b/>
          <w:i/>
        </w:rPr>
        <w:t>,</w:t>
      </w:r>
      <w:r w:rsidRPr="00C11F92">
        <w:rPr>
          <w:b/>
          <w:i/>
        </w:rPr>
        <w:t xml:space="preserve"> по тексту настоящего пункта </w:t>
      </w:r>
      <w:r w:rsidR="004350E8" w:rsidRPr="00C11F92">
        <w:rPr>
          <w:b/>
          <w:i/>
        </w:rPr>
        <w:t>Отчёта</w:t>
      </w:r>
      <w:r w:rsidRPr="00C11F92">
        <w:rPr>
          <w:b/>
          <w:i/>
        </w:rPr>
        <w:t xml:space="preserve"> </w:t>
      </w:r>
      <w:r w:rsidR="00A170E8">
        <w:rPr>
          <w:b/>
          <w:i/>
        </w:rPr>
        <w:t>Э</w:t>
      </w:r>
      <w:r w:rsidRPr="00C11F92">
        <w:rPr>
          <w:b/>
          <w:i/>
        </w:rPr>
        <w:t xml:space="preserve">митента приводится анализ динамики </w:t>
      </w:r>
      <w:r w:rsidR="004350E8" w:rsidRPr="00C11F92">
        <w:rPr>
          <w:b/>
          <w:i/>
        </w:rPr>
        <w:t>приведённых</w:t>
      </w:r>
      <w:r w:rsidR="00D3207B" w:rsidRPr="00C11F92">
        <w:rPr>
          <w:b/>
          <w:i/>
        </w:rPr>
        <w:t xml:space="preserve"> показателей деятельности, которые по мнению Эмитента наиболее объективно и всесторонне</w:t>
      </w:r>
      <w:r w:rsidR="005023C5" w:rsidRPr="00C11F92">
        <w:rPr>
          <w:b/>
          <w:i/>
        </w:rPr>
        <w:t xml:space="preserve"> характеризуют</w:t>
      </w:r>
      <w:r w:rsidR="00D3207B" w:rsidRPr="00C11F92">
        <w:rPr>
          <w:b/>
          <w:i/>
        </w:rPr>
        <w:t xml:space="preserve"> финансово-хозяйственную деятельность Эмитента</w:t>
      </w:r>
      <w:bookmarkEnd w:id="87"/>
      <w:r w:rsidR="00495C15" w:rsidRPr="00C11F92">
        <w:rPr>
          <w:b/>
          <w:bCs/>
          <w:i/>
        </w:rPr>
        <w:t>.</w:t>
      </w:r>
    </w:p>
    <w:p w14:paraId="1D463CB5" w14:textId="35FBC722" w:rsidR="00816BF3" w:rsidRPr="00C11F92" w:rsidRDefault="009E6813" w:rsidP="00816BF3">
      <w:pPr>
        <w:pStyle w:val="ConsPlusNormal"/>
        <w:spacing w:before="240"/>
        <w:jc w:val="both"/>
        <w:rPr>
          <w:b/>
          <w:i/>
        </w:rPr>
      </w:pPr>
      <w:r w:rsidRPr="00C11F92">
        <w:rPr>
          <w:b/>
          <w:bCs/>
          <w:i/>
          <w:u w:val="single"/>
        </w:rPr>
        <w:t xml:space="preserve">Количество </w:t>
      </w:r>
      <w:r w:rsidR="004350E8" w:rsidRPr="00C11F92">
        <w:rPr>
          <w:b/>
          <w:bCs/>
          <w:i/>
          <w:u w:val="single"/>
        </w:rPr>
        <w:t>размещённых</w:t>
      </w:r>
      <w:r w:rsidRPr="00C11F92">
        <w:rPr>
          <w:b/>
          <w:bCs/>
          <w:i/>
          <w:u w:val="single"/>
        </w:rPr>
        <w:t xml:space="preserve"> Биржевых облигаций:</w:t>
      </w:r>
      <w:r w:rsidRPr="00C11F92">
        <w:rPr>
          <w:b/>
          <w:bCs/>
          <w:i/>
        </w:rPr>
        <w:t xml:space="preserve"> </w:t>
      </w:r>
      <w:r w:rsidR="007B7801" w:rsidRPr="00C11F92">
        <w:rPr>
          <w:b/>
          <w:i/>
        </w:rPr>
        <w:t xml:space="preserve">с </w:t>
      </w:r>
      <w:r w:rsidR="004C23FB" w:rsidRPr="00C11F92">
        <w:rPr>
          <w:b/>
          <w:i/>
        </w:rPr>
        <w:t>учётом</w:t>
      </w:r>
      <w:r w:rsidR="007B7801" w:rsidRPr="00C11F92">
        <w:rPr>
          <w:b/>
          <w:i/>
        </w:rPr>
        <w:t xml:space="preserve"> потребностей </w:t>
      </w:r>
      <w:r w:rsidR="007B7801" w:rsidRPr="00C11F92">
        <w:rPr>
          <w:b/>
          <w:bCs/>
          <w:i/>
        </w:rPr>
        <w:t xml:space="preserve">Группы </w:t>
      </w:r>
      <w:proofErr w:type="spellStart"/>
      <w:r w:rsidR="007B7801" w:rsidRPr="00C11F92">
        <w:rPr>
          <w:b/>
          <w:bCs/>
          <w:i/>
        </w:rPr>
        <w:t>М.Видео</w:t>
      </w:r>
      <w:proofErr w:type="spellEnd"/>
      <w:r w:rsidR="007B7801" w:rsidRPr="00C11F92">
        <w:rPr>
          <w:b/>
          <w:bCs/>
          <w:i/>
        </w:rPr>
        <w:t xml:space="preserve">-Эльдорадо </w:t>
      </w:r>
      <w:r w:rsidRPr="00C11F92">
        <w:rPr>
          <w:b/>
          <w:bCs/>
          <w:i/>
        </w:rPr>
        <w:t>в</w:t>
      </w:r>
      <w:r w:rsidR="00BD5094" w:rsidRPr="00C11F92">
        <w:rPr>
          <w:b/>
          <w:bCs/>
          <w:i/>
        </w:rPr>
        <w:t xml:space="preserve"> течение 6 месяцев</w:t>
      </w:r>
      <w:r w:rsidR="00816BF3" w:rsidRPr="00C11F92">
        <w:rPr>
          <w:b/>
          <w:i/>
        </w:rPr>
        <w:t xml:space="preserve"> 202</w:t>
      </w:r>
      <w:r w:rsidR="004C23FB" w:rsidRPr="00C11F92">
        <w:rPr>
          <w:b/>
          <w:i/>
        </w:rPr>
        <w:t>3</w:t>
      </w:r>
      <w:r w:rsidR="00816BF3" w:rsidRPr="00C11F92">
        <w:rPr>
          <w:b/>
          <w:i/>
        </w:rPr>
        <w:t xml:space="preserve"> год</w:t>
      </w:r>
      <w:r w:rsidR="00BD5094" w:rsidRPr="00C11F92">
        <w:rPr>
          <w:b/>
          <w:i/>
        </w:rPr>
        <w:t xml:space="preserve">а </w:t>
      </w:r>
      <w:r w:rsidR="004C23FB" w:rsidRPr="00C11F92">
        <w:rPr>
          <w:b/>
          <w:i/>
        </w:rPr>
        <w:t xml:space="preserve">был размещён один выпуск Биржевых облигаций (Биржевые </w:t>
      </w:r>
      <w:r w:rsidR="00580DC3" w:rsidRPr="00C11F92">
        <w:rPr>
          <w:b/>
          <w:i/>
        </w:rPr>
        <w:t>О</w:t>
      </w:r>
      <w:r w:rsidR="004C23FB" w:rsidRPr="00C11F92">
        <w:rPr>
          <w:b/>
          <w:i/>
        </w:rPr>
        <w:t xml:space="preserve">блигации 001Р-04) в количестве 7 000 000 штук, а в течение 6 месяцев 2024 года </w:t>
      </w:r>
      <w:r w:rsidR="00816BF3" w:rsidRPr="00C11F92">
        <w:rPr>
          <w:b/>
          <w:i/>
        </w:rPr>
        <w:t>выпуск</w:t>
      </w:r>
      <w:r w:rsidR="00BD5094" w:rsidRPr="00C11F92">
        <w:rPr>
          <w:b/>
          <w:i/>
        </w:rPr>
        <w:t>и</w:t>
      </w:r>
      <w:r w:rsidR="00816BF3" w:rsidRPr="00C11F92">
        <w:rPr>
          <w:b/>
          <w:i/>
        </w:rPr>
        <w:t xml:space="preserve"> Биржевых облигаций</w:t>
      </w:r>
      <w:r w:rsidR="004C23FB" w:rsidRPr="00C11F92">
        <w:rPr>
          <w:b/>
          <w:i/>
        </w:rPr>
        <w:t xml:space="preserve"> не размещались</w:t>
      </w:r>
      <w:r w:rsidR="00816BF3" w:rsidRPr="00C11F92">
        <w:rPr>
          <w:b/>
          <w:i/>
        </w:rPr>
        <w:t xml:space="preserve">. Таким образом количество </w:t>
      </w:r>
      <w:r w:rsidR="004C23FB" w:rsidRPr="00C11F92">
        <w:rPr>
          <w:b/>
          <w:i/>
        </w:rPr>
        <w:t>размещённых</w:t>
      </w:r>
      <w:r w:rsidR="00816BF3" w:rsidRPr="00C11F92">
        <w:rPr>
          <w:b/>
          <w:i/>
        </w:rPr>
        <w:t xml:space="preserve"> в</w:t>
      </w:r>
      <w:r w:rsidR="00BD5094" w:rsidRPr="00C11F92">
        <w:rPr>
          <w:b/>
          <w:i/>
        </w:rPr>
        <w:t xml:space="preserve"> течение 6 месяцев</w:t>
      </w:r>
      <w:r w:rsidR="00816BF3" w:rsidRPr="00C11F92">
        <w:rPr>
          <w:b/>
          <w:i/>
        </w:rPr>
        <w:t xml:space="preserve"> 202</w:t>
      </w:r>
      <w:r w:rsidR="004C23FB" w:rsidRPr="00C11F92">
        <w:rPr>
          <w:b/>
          <w:i/>
        </w:rPr>
        <w:t>4</w:t>
      </w:r>
      <w:r w:rsidR="00816BF3" w:rsidRPr="00C11F92">
        <w:rPr>
          <w:b/>
          <w:i/>
        </w:rPr>
        <w:t xml:space="preserve"> год</w:t>
      </w:r>
      <w:r w:rsidR="00BD5094" w:rsidRPr="00C11F92">
        <w:rPr>
          <w:b/>
          <w:i/>
        </w:rPr>
        <w:t>а</w:t>
      </w:r>
      <w:r w:rsidR="00816BF3" w:rsidRPr="00C11F92">
        <w:rPr>
          <w:b/>
          <w:i/>
        </w:rPr>
        <w:t xml:space="preserve"> Биржевых облигаций составило </w:t>
      </w:r>
      <w:r w:rsidR="004C23FB" w:rsidRPr="00C11F92">
        <w:rPr>
          <w:b/>
          <w:i/>
        </w:rPr>
        <w:t>меньше</w:t>
      </w:r>
      <w:r w:rsidR="00816BF3" w:rsidRPr="00C11F92">
        <w:rPr>
          <w:b/>
          <w:i/>
        </w:rPr>
        <w:t xml:space="preserve"> количества </w:t>
      </w:r>
      <w:r w:rsidR="004C23FB" w:rsidRPr="00C11F92">
        <w:rPr>
          <w:b/>
          <w:i/>
        </w:rPr>
        <w:t>размещённых</w:t>
      </w:r>
      <w:r w:rsidR="00816BF3" w:rsidRPr="00C11F92">
        <w:rPr>
          <w:b/>
          <w:i/>
        </w:rPr>
        <w:t xml:space="preserve"> в </w:t>
      </w:r>
      <w:r w:rsidR="00BD5094" w:rsidRPr="00C11F92">
        <w:rPr>
          <w:b/>
          <w:i/>
        </w:rPr>
        <w:t xml:space="preserve">течение 6 месяцев </w:t>
      </w:r>
      <w:r w:rsidR="00816BF3" w:rsidRPr="00C11F92">
        <w:rPr>
          <w:b/>
          <w:i/>
        </w:rPr>
        <w:t>202</w:t>
      </w:r>
      <w:r w:rsidR="001056C8">
        <w:rPr>
          <w:b/>
          <w:i/>
        </w:rPr>
        <w:t>3</w:t>
      </w:r>
      <w:r w:rsidR="00816BF3" w:rsidRPr="00C11F92">
        <w:rPr>
          <w:b/>
          <w:i/>
        </w:rPr>
        <w:t xml:space="preserve"> год</w:t>
      </w:r>
      <w:r w:rsidR="00BD5094" w:rsidRPr="00C11F92">
        <w:rPr>
          <w:b/>
          <w:i/>
        </w:rPr>
        <w:t>а</w:t>
      </w:r>
      <w:r w:rsidR="00816BF3" w:rsidRPr="00C11F92">
        <w:rPr>
          <w:b/>
          <w:i/>
        </w:rPr>
        <w:t xml:space="preserve"> Биржевых облигаций на </w:t>
      </w:r>
      <w:r w:rsidR="00BD5094" w:rsidRPr="00C11F92">
        <w:rPr>
          <w:b/>
          <w:i/>
        </w:rPr>
        <w:t>7</w:t>
      </w:r>
      <w:r w:rsidR="00816BF3" w:rsidRPr="00C11F92">
        <w:rPr>
          <w:b/>
          <w:i/>
        </w:rPr>
        <w:t> 000 000 штук.</w:t>
      </w:r>
      <w:r w:rsidR="00495C15" w:rsidRPr="00C11F92">
        <w:rPr>
          <w:b/>
          <w:bCs/>
          <w:i/>
        </w:rPr>
        <w:t xml:space="preserve"> </w:t>
      </w:r>
    </w:p>
    <w:p w14:paraId="24A9D57D" w14:textId="56404552" w:rsidR="00816BF3" w:rsidRPr="00C11F92" w:rsidRDefault="009E6813" w:rsidP="00816BF3">
      <w:pPr>
        <w:pStyle w:val="ConsPlusNormal"/>
        <w:spacing w:before="240"/>
        <w:jc w:val="both"/>
        <w:rPr>
          <w:b/>
          <w:i/>
        </w:rPr>
      </w:pPr>
      <w:r w:rsidRPr="00C11F92">
        <w:rPr>
          <w:b/>
          <w:bCs/>
          <w:i/>
          <w:u w:val="single"/>
        </w:rPr>
        <w:lastRenderedPageBreak/>
        <w:t xml:space="preserve">Объем </w:t>
      </w:r>
      <w:r w:rsidR="005E1D49" w:rsidRPr="00C11F92">
        <w:rPr>
          <w:b/>
          <w:bCs/>
          <w:i/>
          <w:u w:val="single"/>
        </w:rPr>
        <w:t>размещённых</w:t>
      </w:r>
      <w:r w:rsidRPr="00C11F92">
        <w:rPr>
          <w:b/>
          <w:bCs/>
          <w:i/>
          <w:u w:val="single"/>
        </w:rPr>
        <w:t xml:space="preserve"> Биржевых облигаций</w:t>
      </w:r>
      <w:r w:rsidRPr="00C11F92">
        <w:rPr>
          <w:b/>
          <w:i/>
        </w:rPr>
        <w:t xml:space="preserve">: </w:t>
      </w:r>
      <w:bookmarkStart w:id="88" w:name="_Hlk175130389"/>
      <w:r w:rsidRPr="00C11F92">
        <w:rPr>
          <w:b/>
          <w:i/>
        </w:rPr>
        <w:t>о</w:t>
      </w:r>
      <w:r w:rsidR="00816BF3" w:rsidRPr="00C11F92">
        <w:rPr>
          <w:b/>
          <w:i/>
        </w:rPr>
        <w:t>бщий о</w:t>
      </w:r>
      <w:r w:rsidR="006D734B" w:rsidRPr="00C11F92">
        <w:rPr>
          <w:b/>
          <w:i/>
        </w:rPr>
        <w:t xml:space="preserve">бъем </w:t>
      </w:r>
      <w:r w:rsidR="005E1D49" w:rsidRPr="00C11F92">
        <w:rPr>
          <w:b/>
          <w:i/>
        </w:rPr>
        <w:t>размещённых</w:t>
      </w:r>
      <w:r w:rsidR="006D734B" w:rsidRPr="00C11F92">
        <w:rPr>
          <w:b/>
          <w:i/>
        </w:rPr>
        <w:t xml:space="preserve"> </w:t>
      </w:r>
      <w:r w:rsidR="00C260E3" w:rsidRPr="00C11F92">
        <w:rPr>
          <w:b/>
          <w:i/>
        </w:rPr>
        <w:t>в течение 6 месяцев 202</w:t>
      </w:r>
      <w:r w:rsidR="005E1D49" w:rsidRPr="00C11F92">
        <w:rPr>
          <w:b/>
          <w:i/>
        </w:rPr>
        <w:t>3</w:t>
      </w:r>
      <w:r w:rsidR="00C260E3" w:rsidRPr="00C11F92">
        <w:rPr>
          <w:b/>
          <w:i/>
        </w:rPr>
        <w:t xml:space="preserve"> года</w:t>
      </w:r>
      <w:r w:rsidR="00816BF3" w:rsidRPr="00C11F92">
        <w:rPr>
          <w:b/>
          <w:i/>
        </w:rPr>
        <w:t xml:space="preserve"> </w:t>
      </w:r>
      <w:r w:rsidR="006D734B" w:rsidRPr="00C11F92">
        <w:rPr>
          <w:b/>
          <w:i/>
        </w:rPr>
        <w:t xml:space="preserve">Биржевых облигаций </w:t>
      </w:r>
      <w:bookmarkStart w:id="89" w:name="_Hlk134189682"/>
      <w:bookmarkEnd w:id="88"/>
      <w:r w:rsidR="005E1D49" w:rsidRPr="00C11F92">
        <w:rPr>
          <w:b/>
          <w:i/>
        </w:rPr>
        <w:t xml:space="preserve">(Биржевые </w:t>
      </w:r>
      <w:r w:rsidR="00580DC3" w:rsidRPr="00C11F92">
        <w:rPr>
          <w:b/>
          <w:i/>
        </w:rPr>
        <w:t>О</w:t>
      </w:r>
      <w:r w:rsidR="005E1D49" w:rsidRPr="00C11F92">
        <w:rPr>
          <w:b/>
          <w:i/>
        </w:rPr>
        <w:t>блигации 001Р-04) составил 7 000 000 000 рублей</w:t>
      </w:r>
      <w:r w:rsidR="0021414E" w:rsidRPr="00C11F92">
        <w:rPr>
          <w:b/>
          <w:i/>
        </w:rPr>
        <w:t>, о</w:t>
      </w:r>
      <w:r w:rsidR="005E1D49" w:rsidRPr="00C11F92">
        <w:rPr>
          <w:b/>
          <w:i/>
        </w:rPr>
        <w:t xml:space="preserve">бщий объем размещённых в течение 6 месяцев 2024 года Биржевых облигаций составил </w:t>
      </w:r>
      <w:r w:rsidR="00816BF3" w:rsidRPr="00C11F92">
        <w:rPr>
          <w:b/>
          <w:i/>
        </w:rPr>
        <w:t>0 рублей</w:t>
      </w:r>
      <w:r w:rsidR="0021414E" w:rsidRPr="00C11F92">
        <w:rPr>
          <w:b/>
          <w:i/>
        </w:rPr>
        <w:t xml:space="preserve">, </w:t>
      </w:r>
      <w:r w:rsidR="007259E3" w:rsidRPr="00C11F92">
        <w:rPr>
          <w:b/>
          <w:i/>
        </w:rPr>
        <w:t xml:space="preserve">так как Эмитент в </w:t>
      </w:r>
      <w:r w:rsidR="005E1D49" w:rsidRPr="00C11F92">
        <w:rPr>
          <w:b/>
          <w:i/>
        </w:rPr>
        <w:t xml:space="preserve">данный </w:t>
      </w:r>
      <w:r w:rsidR="007259E3" w:rsidRPr="00C11F92">
        <w:rPr>
          <w:b/>
          <w:i/>
        </w:rPr>
        <w:t>период не размещал выпуски Биржевых облигаций</w:t>
      </w:r>
      <w:r w:rsidR="00816BF3" w:rsidRPr="00C11F92">
        <w:rPr>
          <w:b/>
          <w:i/>
        </w:rPr>
        <w:t xml:space="preserve">.  Таким образом объем </w:t>
      </w:r>
      <w:r w:rsidR="005E1D49" w:rsidRPr="00C11F92">
        <w:rPr>
          <w:b/>
          <w:i/>
        </w:rPr>
        <w:t>размещённых</w:t>
      </w:r>
      <w:r w:rsidR="00816BF3" w:rsidRPr="00C11F92">
        <w:rPr>
          <w:b/>
          <w:i/>
        </w:rPr>
        <w:t xml:space="preserve"> </w:t>
      </w:r>
      <w:r w:rsidR="007259E3" w:rsidRPr="00C11F92">
        <w:rPr>
          <w:b/>
          <w:i/>
        </w:rPr>
        <w:t>в течение 6 месяцев 202</w:t>
      </w:r>
      <w:r w:rsidR="005E1D49" w:rsidRPr="00C11F92">
        <w:rPr>
          <w:b/>
          <w:i/>
        </w:rPr>
        <w:t>4</w:t>
      </w:r>
      <w:r w:rsidR="007259E3" w:rsidRPr="00C11F92">
        <w:rPr>
          <w:b/>
          <w:i/>
        </w:rPr>
        <w:t xml:space="preserve"> года</w:t>
      </w:r>
      <w:r w:rsidR="00816BF3" w:rsidRPr="00C11F92">
        <w:rPr>
          <w:b/>
          <w:i/>
        </w:rPr>
        <w:t xml:space="preserve"> Биржевых облигаций,</w:t>
      </w:r>
      <w:r w:rsidR="005E1D49" w:rsidRPr="00C11F92">
        <w:rPr>
          <w:b/>
          <w:i/>
        </w:rPr>
        <w:t xml:space="preserve"> уменьшился </w:t>
      </w:r>
      <w:r w:rsidR="007B7801" w:rsidRPr="00C11F92">
        <w:rPr>
          <w:b/>
          <w:i/>
        </w:rPr>
        <w:t xml:space="preserve">по сравнению с </w:t>
      </w:r>
      <w:r w:rsidR="00D55DC1" w:rsidRPr="00C11F92">
        <w:rPr>
          <w:b/>
          <w:i/>
        </w:rPr>
        <w:t>аналогичным периодом 202</w:t>
      </w:r>
      <w:r w:rsidR="005E1D49" w:rsidRPr="00C11F92">
        <w:rPr>
          <w:b/>
          <w:i/>
        </w:rPr>
        <w:t>3</w:t>
      </w:r>
      <w:r w:rsidR="00D55DC1" w:rsidRPr="00C11F92">
        <w:rPr>
          <w:b/>
          <w:i/>
        </w:rPr>
        <w:t xml:space="preserve"> года на сумму </w:t>
      </w:r>
      <w:r w:rsidR="005E1D49" w:rsidRPr="00C11F92">
        <w:rPr>
          <w:b/>
          <w:i/>
        </w:rPr>
        <w:t xml:space="preserve">7 000 000 000 рублей, в связи с тем, что Эмитент в течение 6 месяцев 2024 года не размещал Биржевые облигации. </w:t>
      </w:r>
      <w:r w:rsidR="005E1D49" w:rsidRPr="00C11F92" w:rsidDel="005E1D49">
        <w:rPr>
          <w:b/>
          <w:i/>
        </w:rPr>
        <w:t xml:space="preserve"> </w:t>
      </w:r>
    </w:p>
    <w:bookmarkEnd w:id="89"/>
    <w:p w14:paraId="62041053" w14:textId="2F3386DF" w:rsidR="006D734B" w:rsidRPr="00C11F92" w:rsidRDefault="00495C15" w:rsidP="004E3E29">
      <w:pPr>
        <w:pStyle w:val="ConsPlusNormal"/>
        <w:spacing w:before="240"/>
        <w:jc w:val="both"/>
        <w:rPr>
          <w:b/>
          <w:bCs/>
          <w:i/>
        </w:rPr>
      </w:pPr>
      <w:r w:rsidRPr="00C11F92">
        <w:rPr>
          <w:b/>
          <w:bCs/>
          <w:i/>
          <w:u w:val="single"/>
        </w:rPr>
        <w:t>Количество</w:t>
      </w:r>
      <w:r w:rsidR="00C11F92" w:rsidRPr="00C11F92">
        <w:rPr>
          <w:b/>
          <w:bCs/>
          <w:i/>
          <w:u w:val="single"/>
        </w:rPr>
        <w:t xml:space="preserve"> зарегистрированных </w:t>
      </w:r>
      <w:r w:rsidRPr="00C11F92">
        <w:rPr>
          <w:b/>
          <w:bCs/>
          <w:i/>
          <w:u w:val="single"/>
        </w:rPr>
        <w:t>выпусков Биржевых облигаций:</w:t>
      </w:r>
      <w:r w:rsidRPr="00C11F92">
        <w:rPr>
          <w:b/>
          <w:bCs/>
          <w:i/>
        </w:rPr>
        <w:t xml:space="preserve"> </w:t>
      </w:r>
      <w:r w:rsidR="00580DC3" w:rsidRPr="00C11F92">
        <w:rPr>
          <w:b/>
          <w:bCs/>
          <w:i/>
        </w:rPr>
        <w:t xml:space="preserve">в </w:t>
      </w:r>
      <w:r w:rsidRPr="00C11F92">
        <w:rPr>
          <w:b/>
          <w:bCs/>
          <w:i/>
        </w:rPr>
        <w:t xml:space="preserve">соответствии с планами Группы </w:t>
      </w:r>
      <w:proofErr w:type="spellStart"/>
      <w:r w:rsidRPr="00C11F92">
        <w:rPr>
          <w:b/>
          <w:bCs/>
          <w:i/>
        </w:rPr>
        <w:t>М.Видео</w:t>
      </w:r>
      <w:proofErr w:type="spellEnd"/>
      <w:r w:rsidRPr="00C11F92">
        <w:rPr>
          <w:b/>
          <w:bCs/>
          <w:i/>
        </w:rPr>
        <w:t xml:space="preserve">-Эльдорадо </w:t>
      </w:r>
      <w:r w:rsidR="0007728A" w:rsidRPr="00C11F92">
        <w:rPr>
          <w:b/>
          <w:bCs/>
          <w:i/>
        </w:rPr>
        <w:t>в течение 6 месяцев 202</w:t>
      </w:r>
      <w:r w:rsidR="000414B7" w:rsidRPr="00C11F92">
        <w:rPr>
          <w:b/>
          <w:bCs/>
          <w:i/>
        </w:rPr>
        <w:t>3</w:t>
      </w:r>
      <w:r w:rsidR="0007728A" w:rsidRPr="00C11F92">
        <w:rPr>
          <w:b/>
          <w:bCs/>
          <w:i/>
        </w:rPr>
        <w:t xml:space="preserve"> года и в течение 6 месяцев 202</w:t>
      </w:r>
      <w:r w:rsidR="000414B7" w:rsidRPr="00C11F92">
        <w:rPr>
          <w:b/>
          <w:bCs/>
          <w:i/>
        </w:rPr>
        <w:t>4</w:t>
      </w:r>
      <w:r w:rsidR="0007728A" w:rsidRPr="00C11F92">
        <w:rPr>
          <w:b/>
          <w:bCs/>
          <w:i/>
        </w:rPr>
        <w:t xml:space="preserve"> года не</w:t>
      </w:r>
      <w:r w:rsidR="009E6813" w:rsidRPr="00C11F92">
        <w:rPr>
          <w:b/>
          <w:bCs/>
          <w:i/>
        </w:rPr>
        <w:t xml:space="preserve"> регистрирова</w:t>
      </w:r>
      <w:r w:rsidR="0007728A" w:rsidRPr="00C11F92">
        <w:rPr>
          <w:b/>
          <w:bCs/>
          <w:i/>
        </w:rPr>
        <w:t>лись</w:t>
      </w:r>
      <w:r w:rsidR="009E6813" w:rsidRPr="00C11F92">
        <w:rPr>
          <w:b/>
          <w:bCs/>
          <w:i/>
        </w:rPr>
        <w:t xml:space="preserve"> решени</w:t>
      </w:r>
      <w:r w:rsidR="0007728A" w:rsidRPr="00C11F92">
        <w:rPr>
          <w:b/>
          <w:bCs/>
          <w:i/>
        </w:rPr>
        <w:t>я</w:t>
      </w:r>
      <w:r w:rsidR="009E6813" w:rsidRPr="00C11F92">
        <w:rPr>
          <w:b/>
          <w:bCs/>
          <w:i/>
        </w:rPr>
        <w:t xml:space="preserve"> Эмитента о выпуске Биржевых облигаций</w:t>
      </w:r>
      <w:r w:rsidR="0007728A" w:rsidRPr="00C11F92">
        <w:rPr>
          <w:b/>
          <w:bCs/>
          <w:i/>
        </w:rPr>
        <w:t>. Таким образом</w:t>
      </w:r>
      <w:r w:rsidR="004E650D" w:rsidRPr="00C11F92">
        <w:rPr>
          <w:b/>
          <w:bCs/>
          <w:i/>
        </w:rPr>
        <w:t>,</w:t>
      </w:r>
      <w:r w:rsidR="0007728A" w:rsidRPr="00C11F92">
        <w:rPr>
          <w:b/>
          <w:bCs/>
          <w:i/>
        </w:rPr>
        <w:t xml:space="preserve"> показатель не изменился и составил 0 выпусков</w:t>
      </w:r>
      <w:r w:rsidR="00C95E6B" w:rsidRPr="00C11F92">
        <w:rPr>
          <w:b/>
          <w:bCs/>
          <w:i/>
        </w:rPr>
        <w:t>.</w:t>
      </w:r>
    </w:p>
    <w:p w14:paraId="220ED828" w14:textId="7AB03E84" w:rsidR="00725B4C" w:rsidRPr="00C11F92" w:rsidRDefault="002513B0" w:rsidP="004E3E29">
      <w:pPr>
        <w:pStyle w:val="ConsPlusNormal"/>
        <w:spacing w:before="240"/>
        <w:jc w:val="both"/>
        <w:rPr>
          <w:b/>
          <w:bCs/>
          <w:i/>
        </w:rPr>
      </w:pPr>
      <w:r w:rsidRPr="00C11F92">
        <w:rPr>
          <w:b/>
          <w:bCs/>
          <w:i/>
          <w:u w:val="single"/>
        </w:rPr>
        <w:t xml:space="preserve">Количество </w:t>
      </w:r>
      <w:r w:rsidR="000414B7" w:rsidRPr="00C11F92">
        <w:rPr>
          <w:b/>
          <w:bCs/>
          <w:i/>
          <w:u w:val="single"/>
        </w:rPr>
        <w:t>размещённых</w:t>
      </w:r>
      <w:r w:rsidRPr="00C11F92">
        <w:rPr>
          <w:b/>
          <w:bCs/>
          <w:i/>
          <w:u w:val="single"/>
        </w:rPr>
        <w:t xml:space="preserve"> выпусков Биржевых облигаций:</w:t>
      </w:r>
      <w:r w:rsidRPr="00C11F92">
        <w:rPr>
          <w:b/>
          <w:bCs/>
          <w:i/>
        </w:rPr>
        <w:t xml:space="preserve"> </w:t>
      </w:r>
      <w:r w:rsidR="00845F6E" w:rsidRPr="00C11F92">
        <w:rPr>
          <w:b/>
          <w:bCs/>
          <w:i/>
        </w:rPr>
        <w:t xml:space="preserve">в соответствии с планами Группы </w:t>
      </w:r>
      <w:proofErr w:type="spellStart"/>
      <w:r w:rsidR="00845F6E" w:rsidRPr="00C11F92">
        <w:rPr>
          <w:b/>
          <w:bCs/>
          <w:i/>
        </w:rPr>
        <w:t>М.Видео</w:t>
      </w:r>
      <w:proofErr w:type="spellEnd"/>
      <w:r w:rsidR="00845F6E" w:rsidRPr="00C11F92">
        <w:rPr>
          <w:b/>
          <w:bCs/>
          <w:i/>
        </w:rPr>
        <w:t xml:space="preserve">-Эльдорадо </w:t>
      </w:r>
      <w:r w:rsidRPr="00C11F92">
        <w:rPr>
          <w:b/>
          <w:bCs/>
          <w:i/>
        </w:rPr>
        <w:t xml:space="preserve">в </w:t>
      </w:r>
      <w:r w:rsidR="00125EBE" w:rsidRPr="00C11F92">
        <w:rPr>
          <w:b/>
          <w:bCs/>
          <w:i/>
        </w:rPr>
        <w:t xml:space="preserve">течение 6 месяцев </w:t>
      </w:r>
      <w:r w:rsidRPr="00C11F92">
        <w:rPr>
          <w:b/>
          <w:bCs/>
          <w:i/>
        </w:rPr>
        <w:t>202</w:t>
      </w:r>
      <w:r w:rsidR="000414B7" w:rsidRPr="00C11F92">
        <w:rPr>
          <w:b/>
          <w:bCs/>
          <w:i/>
        </w:rPr>
        <w:t>4</w:t>
      </w:r>
      <w:r w:rsidRPr="00C11F92">
        <w:rPr>
          <w:b/>
          <w:bCs/>
          <w:i/>
        </w:rPr>
        <w:t xml:space="preserve"> год</w:t>
      </w:r>
      <w:r w:rsidR="00125EBE" w:rsidRPr="00C11F92">
        <w:rPr>
          <w:b/>
          <w:bCs/>
          <w:i/>
        </w:rPr>
        <w:t>а</w:t>
      </w:r>
      <w:r w:rsidRPr="00C11F92">
        <w:rPr>
          <w:b/>
          <w:bCs/>
          <w:i/>
        </w:rPr>
        <w:t xml:space="preserve"> </w:t>
      </w:r>
      <w:r w:rsidR="00125EBE" w:rsidRPr="00C11F92">
        <w:rPr>
          <w:b/>
          <w:bCs/>
          <w:i/>
        </w:rPr>
        <w:t>не</w:t>
      </w:r>
      <w:r w:rsidRPr="00C11F92">
        <w:rPr>
          <w:b/>
          <w:bCs/>
          <w:i/>
        </w:rPr>
        <w:t xml:space="preserve"> размещ</w:t>
      </w:r>
      <w:r w:rsidR="00125EBE" w:rsidRPr="00C11F92">
        <w:rPr>
          <w:b/>
          <w:bCs/>
          <w:i/>
        </w:rPr>
        <w:t>ались</w:t>
      </w:r>
      <w:r w:rsidRPr="00C11F92">
        <w:rPr>
          <w:b/>
          <w:bCs/>
          <w:i/>
        </w:rPr>
        <w:t xml:space="preserve"> выпуск</w:t>
      </w:r>
      <w:r w:rsidR="00125EBE" w:rsidRPr="00C11F92">
        <w:rPr>
          <w:b/>
          <w:bCs/>
          <w:i/>
        </w:rPr>
        <w:t>и</w:t>
      </w:r>
      <w:r w:rsidRPr="00C11F92">
        <w:rPr>
          <w:b/>
          <w:bCs/>
          <w:i/>
        </w:rPr>
        <w:t xml:space="preserve"> Биржевых облигаций,</w:t>
      </w:r>
      <w:r w:rsidR="00125EBE" w:rsidRPr="00C11F92">
        <w:rPr>
          <w:b/>
          <w:bCs/>
          <w:i/>
        </w:rPr>
        <w:t xml:space="preserve"> а в течение 6 месяцев 2023 года был </w:t>
      </w:r>
      <w:r w:rsidR="000414B7" w:rsidRPr="00C11F92">
        <w:rPr>
          <w:b/>
          <w:bCs/>
          <w:i/>
        </w:rPr>
        <w:t>размещён</w:t>
      </w:r>
      <w:r w:rsidR="00125EBE" w:rsidRPr="00C11F92">
        <w:rPr>
          <w:b/>
          <w:bCs/>
          <w:i/>
        </w:rPr>
        <w:t xml:space="preserve"> один выпуск Биржевых облигаций (</w:t>
      </w:r>
      <w:r w:rsidR="00583A5F" w:rsidRPr="00C11F92">
        <w:rPr>
          <w:b/>
          <w:bCs/>
          <w:i/>
        </w:rPr>
        <w:t xml:space="preserve">Биржевые </w:t>
      </w:r>
      <w:r w:rsidR="00580DC3" w:rsidRPr="00C11F92">
        <w:rPr>
          <w:b/>
          <w:bCs/>
          <w:i/>
        </w:rPr>
        <w:t>О</w:t>
      </w:r>
      <w:r w:rsidR="00583A5F" w:rsidRPr="00C11F92">
        <w:rPr>
          <w:b/>
          <w:bCs/>
          <w:i/>
        </w:rPr>
        <w:t xml:space="preserve">блигации 001Р-04). Таким образом показатель в </w:t>
      </w:r>
      <w:r w:rsidR="000414B7" w:rsidRPr="00C11F92">
        <w:rPr>
          <w:b/>
          <w:bCs/>
          <w:i/>
        </w:rPr>
        <w:t>отчётном</w:t>
      </w:r>
      <w:r w:rsidR="00583A5F" w:rsidRPr="00C11F92">
        <w:rPr>
          <w:b/>
          <w:bCs/>
          <w:i/>
        </w:rPr>
        <w:t xml:space="preserve"> периоде, состоящ</w:t>
      </w:r>
      <w:r w:rsidR="00845F6E" w:rsidRPr="00C11F92">
        <w:rPr>
          <w:b/>
          <w:bCs/>
          <w:i/>
        </w:rPr>
        <w:t>е</w:t>
      </w:r>
      <w:r w:rsidR="00583A5F" w:rsidRPr="00C11F92">
        <w:rPr>
          <w:b/>
          <w:bCs/>
          <w:i/>
        </w:rPr>
        <w:t>м из 6 месяцев 202</w:t>
      </w:r>
      <w:r w:rsidR="000414B7" w:rsidRPr="00C11F92">
        <w:rPr>
          <w:b/>
          <w:bCs/>
          <w:i/>
        </w:rPr>
        <w:t>4</w:t>
      </w:r>
      <w:r w:rsidR="00583A5F" w:rsidRPr="00C11F92">
        <w:rPr>
          <w:b/>
          <w:bCs/>
          <w:i/>
        </w:rPr>
        <w:t xml:space="preserve"> года</w:t>
      </w:r>
      <w:r w:rsidR="00845F6E" w:rsidRPr="00C11F92">
        <w:rPr>
          <w:b/>
          <w:bCs/>
          <w:i/>
        </w:rPr>
        <w:t>,</w:t>
      </w:r>
      <w:r w:rsidR="00583A5F" w:rsidRPr="00C11F92">
        <w:rPr>
          <w:b/>
          <w:bCs/>
          <w:i/>
        </w:rPr>
        <w:t xml:space="preserve"> </w:t>
      </w:r>
      <w:r w:rsidR="000414B7" w:rsidRPr="00C11F92">
        <w:rPr>
          <w:b/>
          <w:bCs/>
          <w:i/>
        </w:rPr>
        <w:t xml:space="preserve">уменьшился </w:t>
      </w:r>
      <w:r w:rsidR="00583A5F" w:rsidRPr="00C11F92">
        <w:rPr>
          <w:b/>
          <w:bCs/>
          <w:i/>
        </w:rPr>
        <w:t xml:space="preserve">на один </w:t>
      </w:r>
      <w:r w:rsidR="000414B7" w:rsidRPr="00C11F92">
        <w:rPr>
          <w:b/>
          <w:bCs/>
          <w:i/>
        </w:rPr>
        <w:t>размещённый</w:t>
      </w:r>
      <w:r w:rsidR="00583A5F" w:rsidRPr="00C11F92">
        <w:rPr>
          <w:b/>
          <w:bCs/>
          <w:i/>
        </w:rPr>
        <w:t xml:space="preserve"> выпуск Биржевых облигаций по сравнению с аналогичным периодом 202</w:t>
      </w:r>
      <w:r w:rsidR="000414B7" w:rsidRPr="00C11F92">
        <w:rPr>
          <w:b/>
          <w:bCs/>
          <w:i/>
        </w:rPr>
        <w:t>3</w:t>
      </w:r>
      <w:r w:rsidR="00583A5F" w:rsidRPr="00C11F92">
        <w:rPr>
          <w:b/>
          <w:bCs/>
          <w:i/>
        </w:rPr>
        <w:t xml:space="preserve"> года</w:t>
      </w:r>
      <w:r w:rsidR="00725B4C" w:rsidRPr="00C11F92">
        <w:rPr>
          <w:b/>
          <w:bCs/>
          <w:i/>
        </w:rPr>
        <w:t>.</w:t>
      </w:r>
      <w:r w:rsidR="005E3580" w:rsidRPr="00C11F92">
        <w:rPr>
          <w:b/>
          <w:bCs/>
          <w:i/>
        </w:rPr>
        <w:t xml:space="preserve"> </w:t>
      </w:r>
    </w:p>
    <w:p w14:paraId="52FD1982" w14:textId="52F60AC9" w:rsidR="00CF11EF" w:rsidRPr="00906A07" w:rsidRDefault="002513B0" w:rsidP="004E3E29">
      <w:pPr>
        <w:pStyle w:val="ConsPlusNormal"/>
        <w:spacing w:before="240"/>
        <w:jc w:val="both"/>
        <w:rPr>
          <w:b/>
          <w:bCs/>
          <w:i/>
        </w:rPr>
      </w:pPr>
      <w:r w:rsidRPr="00C11F92">
        <w:rPr>
          <w:b/>
          <w:i/>
          <w:u w:val="single"/>
        </w:rPr>
        <w:t>Общий размер выплаченных доходов по Биржевым облигациям владельцам Биржевых облигаций</w:t>
      </w:r>
      <w:r w:rsidRPr="00C11F92">
        <w:rPr>
          <w:b/>
          <w:bCs/>
          <w:i/>
        </w:rPr>
        <w:t>: о</w:t>
      </w:r>
      <w:r w:rsidR="00CF11EF" w:rsidRPr="00C11F92">
        <w:rPr>
          <w:b/>
          <w:i/>
        </w:rPr>
        <w:t xml:space="preserve">бщий размер выплаченных доходов по Биржевым облигациям владельцам Биржевых облигаций </w:t>
      </w:r>
      <w:r w:rsidR="007B7801" w:rsidRPr="00C11F92">
        <w:rPr>
          <w:b/>
          <w:i/>
        </w:rPr>
        <w:t>в отч</w:t>
      </w:r>
      <w:r w:rsidR="009C73E7" w:rsidRPr="00C11F92">
        <w:rPr>
          <w:b/>
          <w:i/>
        </w:rPr>
        <w:t>ё</w:t>
      </w:r>
      <w:r w:rsidR="007B7801" w:rsidRPr="00C11F92">
        <w:rPr>
          <w:b/>
          <w:i/>
        </w:rPr>
        <w:t xml:space="preserve">тном </w:t>
      </w:r>
      <w:r w:rsidR="00D5725C" w:rsidRPr="00C11F92">
        <w:rPr>
          <w:b/>
          <w:i/>
        </w:rPr>
        <w:t>периоде</w:t>
      </w:r>
      <w:r w:rsidR="007B7801" w:rsidRPr="00C11F92">
        <w:rPr>
          <w:b/>
          <w:i/>
        </w:rPr>
        <w:t xml:space="preserve"> </w:t>
      </w:r>
      <w:r w:rsidR="00C11F92" w:rsidRPr="00C11F92">
        <w:rPr>
          <w:b/>
          <w:i/>
        </w:rPr>
        <w:t xml:space="preserve">увеличился </w:t>
      </w:r>
      <w:r w:rsidR="00E37063" w:rsidRPr="00C11F92">
        <w:rPr>
          <w:b/>
          <w:i/>
        </w:rPr>
        <w:t xml:space="preserve">на </w:t>
      </w:r>
      <w:r w:rsidR="00C11F92" w:rsidRPr="00C11F92">
        <w:rPr>
          <w:b/>
          <w:i/>
        </w:rPr>
        <w:t>357 397 379,</w:t>
      </w:r>
      <w:r w:rsidR="00C11F92" w:rsidRPr="00940EB3">
        <w:rPr>
          <w:b/>
          <w:i/>
        </w:rPr>
        <w:t>10</w:t>
      </w:r>
      <w:r w:rsidR="00E37063" w:rsidRPr="00940EB3">
        <w:rPr>
          <w:b/>
          <w:i/>
        </w:rPr>
        <w:t xml:space="preserve"> рублей</w:t>
      </w:r>
      <w:r w:rsidR="00CF11EF" w:rsidRPr="00940EB3">
        <w:rPr>
          <w:b/>
          <w:i/>
        </w:rPr>
        <w:t xml:space="preserve"> </w:t>
      </w:r>
      <w:r w:rsidR="007B7801" w:rsidRPr="00940EB3">
        <w:rPr>
          <w:b/>
          <w:i/>
        </w:rPr>
        <w:t>(</w:t>
      </w:r>
      <w:r w:rsidR="00CF11EF" w:rsidRPr="00940EB3">
        <w:rPr>
          <w:b/>
          <w:i/>
        </w:rPr>
        <w:t xml:space="preserve">с </w:t>
      </w:r>
      <w:r w:rsidR="009C73E7" w:rsidRPr="00940EB3">
        <w:rPr>
          <w:b/>
          <w:i/>
        </w:rPr>
        <w:t xml:space="preserve">1 044 040 253,02 </w:t>
      </w:r>
      <w:r w:rsidR="00CF11EF" w:rsidRPr="00940EB3">
        <w:rPr>
          <w:b/>
          <w:i/>
        </w:rPr>
        <w:t>рублей</w:t>
      </w:r>
      <w:r w:rsidR="005A7218" w:rsidRPr="00940EB3">
        <w:rPr>
          <w:b/>
          <w:i/>
        </w:rPr>
        <w:t xml:space="preserve"> в</w:t>
      </w:r>
      <w:r w:rsidR="009B3479" w:rsidRPr="00940EB3">
        <w:rPr>
          <w:b/>
          <w:i/>
        </w:rPr>
        <w:t xml:space="preserve"> течение 6 месяцев</w:t>
      </w:r>
      <w:r w:rsidR="005A7218" w:rsidRPr="00940EB3">
        <w:rPr>
          <w:b/>
          <w:i/>
        </w:rPr>
        <w:t xml:space="preserve"> 202</w:t>
      </w:r>
      <w:r w:rsidR="009C73E7" w:rsidRPr="00940EB3">
        <w:rPr>
          <w:b/>
          <w:i/>
        </w:rPr>
        <w:t>3</w:t>
      </w:r>
      <w:r w:rsidR="005A7218" w:rsidRPr="00940EB3">
        <w:rPr>
          <w:b/>
          <w:i/>
        </w:rPr>
        <w:t xml:space="preserve"> год</w:t>
      </w:r>
      <w:r w:rsidR="009B3479" w:rsidRPr="00940EB3">
        <w:rPr>
          <w:b/>
          <w:i/>
        </w:rPr>
        <w:t>а</w:t>
      </w:r>
      <w:r w:rsidR="00CF11EF" w:rsidRPr="00940EB3">
        <w:rPr>
          <w:b/>
          <w:i/>
        </w:rPr>
        <w:t xml:space="preserve"> до </w:t>
      </w:r>
      <w:r w:rsidR="00C11F92" w:rsidRPr="00940EB3">
        <w:rPr>
          <w:b/>
          <w:i/>
        </w:rPr>
        <w:t xml:space="preserve">1 401 437 632,12 </w:t>
      </w:r>
      <w:r w:rsidR="00E37063" w:rsidRPr="00940EB3">
        <w:rPr>
          <w:b/>
          <w:i/>
        </w:rPr>
        <w:t>рублей</w:t>
      </w:r>
      <w:r w:rsidR="005A7218" w:rsidRPr="00940EB3">
        <w:rPr>
          <w:b/>
          <w:i/>
        </w:rPr>
        <w:t xml:space="preserve"> в</w:t>
      </w:r>
      <w:r w:rsidR="009B3479" w:rsidRPr="00C11F92">
        <w:rPr>
          <w:b/>
          <w:i/>
        </w:rPr>
        <w:t xml:space="preserve"> течение 6 месяцев</w:t>
      </w:r>
      <w:r w:rsidR="005A7218" w:rsidRPr="00C11F92">
        <w:rPr>
          <w:b/>
          <w:i/>
        </w:rPr>
        <w:t xml:space="preserve"> 202</w:t>
      </w:r>
      <w:r w:rsidR="009C73E7" w:rsidRPr="00C11F92">
        <w:rPr>
          <w:b/>
          <w:i/>
        </w:rPr>
        <w:t>4</w:t>
      </w:r>
      <w:r w:rsidR="005A7218" w:rsidRPr="00C11F92">
        <w:rPr>
          <w:b/>
          <w:i/>
        </w:rPr>
        <w:t xml:space="preserve"> год</w:t>
      </w:r>
      <w:r w:rsidR="009B3479" w:rsidRPr="00C11F92">
        <w:rPr>
          <w:b/>
          <w:i/>
        </w:rPr>
        <w:t>а</w:t>
      </w:r>
      <w:r w:rsidR="007B7801" w:rsidRPr="00906A07">
        <w:rPr>
          <w:b/>
          <w:i/>
        </w:rPr>
        <w:t>)</w:t>
      </w:r>
      <w:r w:rsidR="00CF11EF" w:rsidRPr="00906A07">
        <w:rPr>
          <w:b/>
          <w:i/>
        </w:rPr>
        <w:t xml:space="preserve"> </w:t>
      </w:r>
      <w:r w:rsidR="00906A07" w:rsidRPr="00906A07">
        <w:rPr>
          <w:b/>
          <w:i/>
        </w:rPr>
        <w:t xml:space="preserve">в связи с размещённым выпуском Биржевых </w:t>
      </w:r>
      <w:r w:rsidR="00FC2C36">
        <w:rPr>
          <w:b/>
          <w:i/>
        </w:rPr>
        <w:t>О</w:t>
      </w:r>
      <w:r w:rsidR="00906A07" w:rsidRPr="00906A07">
        <w:rPr>
          <w:b/>
          <w:i/>
        </w:rPr>
        <w:t>блигаций 001Р-04, и выплатой накопленного купонного дохода владельцам по Биржевым облигациям серии 001Р</w:t>
      </w:r>
      <w:r w:rsidR="00CF11EF" w:rsidRPr="00906A07">
        <w:rPr>
          <w:b/>
          <w:i/>
        </w:rPr>
        <w:t>.</w:t>
      </w:r>
    </w:p>
    <w:p w14:paraId="6771BB11" w14:textId="01F9F82B" w:rsidR="00E849F3" w:rsidRPr="00C11F92" w:rsidRDefault="00E849F3" w:rsidP="00EA27A7">
      <w:pPr>
        <w:pStyle w:val="ConsPlusNormal"/>
        <w:spacing w:before="240"/>
        <w:jc w:val="both"/>
        <w:rPr>
          <w:b/>
          <w:bCs/>
          <w:i/>
        </w:rPr>
      </w:pPr>
      <w:r w:rsidRPr="00C11F92">
        <w:rPr>
          <w:b/>
          <w:bCs/>
          <w:i/>
          <w:u w:val="single"/>
        </w:rPr>
        <w:t>Количество погашенных выпусков Биржевых облигаций:</w:t>
      </w:r>
      <w:r w:rsidRPr="00C11F92">
        <w:rPr>
          <w:b/>
          <w:bCs/>
          <w:i/>
        </w:rPr>
        <w:t xml:space="preserve"> в течение 6 месяцев 2023 года Эмитент не осуществлял погашение выпусков размещённых Биржевых облигаций. В отчётном периоде (6 месяцев 2024 года) Эмитентом был погашен 1 </w:t>
      </w:r>
      <w:r w:rsidR="00320B9C" w:rsidRPr="00C11F92">
        <w:rPr>
          <w:b/>
          <w:bCs/>
          <w:i/>
        </w:rPr>
        <w:t>(Один) выпуск</w:t>
      </w:r>
      <w:r w:rsidRPr="00C11F92">
        <w:rPr>
          <w:b/>
          <w:bCs/>
          <w:i/>
        </w:rPr>
        <w:t xml:space="preserve"> Биржевые Облигации 001Р-01. Таким образом показатель в отчётном периоде, состоящем из 6 месяцев 2024 года, увеличился на 1</w:t>
      </w:r>
      <w:r w:rsidR="00320B9C" w:rsidRPr="00C11F92">
        <w:rPr>
          <w:b/>
          <w:bCs/>
          <w:i/>
        </w:rPr>
        <w:t xml:space="preserve"> (Один</w:t>
      </w:r>
      <w:r w:rsidRPr="00C11F92">
        <w:rPr>
          <w:b/>
          <w:bCs/>
          <w:i/>
        </w:rPr>
        <w:t xml:space="preserve">) </w:t>
      </w:r>
      <w:r w:rsidR="00320B9C" w:rsidRPr="00C11F92">
        <w:rPr>
          <w:b/>
          <w:bCs/>
          <w:i/>
        </w:rPr>
        <w:t>выпуск</w:t>
      </w:r>
      <w:r w:rsidRPr="00C11F92">
        <w:rPr>
          <w:b/>
          <w:bCs/>
          <w:i/>
        </w:rPr>
        <w:t xml:space="preserve"> погашенных Биржевых облигаций по сравнению с аналогичным периодом 2023 года.</w:t>
      </w:r>
    </w:p>
    <w:p w14:paraId="7FB1CD75" w14:textId="0C19BBA4" w:rsidR="00EA27A7" w:rsidRDefault="00F12C34" w:rsidP="00EA27A7">
      <w:pPr>
        <w:pStyle w:val="ConsPlusNormal"/>
        <w:spacing w:before="240"/>
        <w:jc w:val="both"/>
        <w:rPr>
          <w:b/>
          <w:bCs/>
          <w:i/>
        </w:rPr>
      </w:pPr>
      <w:r w:rsidRPr="00131607">
        <w:rPr>
          <w:b/>
          <w:bCs/>
          <w:i/>
          <w:u w:val="single"/>
        </w:rPr>
        <w:t>Количество погашенных Биржевых облигаций:</w:t>
      </w:r>
      <w:r w:rsidRPr="00131607">
        <w:rPr>
          <w:b/>
          <w:bCs/>
          <w:i/>
        </w:rPr>
        <w:t xml:space="preserve"> </w:t>
      </w:r>
      <w:r w:rsidR="0021414E" w:rsidRPr="00131607">
        <w:rPr>
          <w:b/>
          <w:bCs/>
          <w:i/>
        </w:rPr>
        <w:t xml:space="preserve">в течение 6 месяцев 2023 года Эмитент не осуществлял погашение Биржевых облигаций. </w:t>
      </w:r>
      <w:r w:rsidR="00EA27A7" w:rsidRPr="00131607">
        <w:rPr>
          <w:b/>
          <w:bCs/>
          <w:i/>
        </w:rPr>
        <w:t xml:space="preserve">В отчётном периоде (6 месяцев 2024 года) Эмитентом были погашены </w:t>
      </w:r>
      <w:bookmarkStart w:id="90" w:name="_Hlk176256833"/>
      <w:r w:rsidR="00EA27A7" w:rsidRPr="00131607">
        <w:rPr>
          <w:b/>
          <w:bCs/>
          <w:i/>
        </w:rPr>
        <w:t xml:space="preserve">Биржевые </w:t>
      </w:r>
      <w:r w:rsidR="00580DC3" w:rsidRPr="00131607">
        <w:rPr>
          <w:b/>
          <w:bCs/>
          <w:i/>
        </w:rPr>
        <w:t>О</w:t>
      </w:r>
      <w:r w:rsidR="00EA27A7" w:rsidRPr="00131607">
        <w:rPr>
          <w:b/>
          <w:bCs/>
          <w:i/>
        </w:rPr>
        <w:t xml:space="preserve">блигации 001Р-01 </w:t>
      </w:r>
      <w:bookmarkEnd w:id="90"/>
      <w:r w:rsidR="00C05884" w:rsidRPr="00131607">
        <w:rPr>
          <w:b/>
          <w:bCs/>
          <w:i/>
        </w:rPr>
        <w:t>в количестве 10 000 000 (Десять миллионов) штук</w:t>
      </w:r>
      <w:r w:rsidR="00C02EFE" w:rsidRPr="00131607">
        <w:rPr>
          <w:b/>
          <w:bCs/>
          <w:i/>
        </w:rPr>
        <w:t xml:space="preserve"> </w:t>
      </w:r>
      <w:bookmarkStart w:id="91" w:name="_Hlk176958375"/>
      <w:r w:rsidR="00C02EFE" w:rsidRPr="00131607">
        <w:rPr>
          <w:b/>
          <w:bCs/>
          <w:i/>
        </w:rPr>
        <w:t>(</w:t>
      </w:r>
      <w:r w:rsidR="00EA6C9E" w:rsidRPr="00131607">
        <w:rPr>
          <w:b/>
          <w:bCs/>
          <w:i/>
        </w:rPr>
        <w:t xml:space="preserve">в том числе </w:t>
      </w:r>
      <w:r w:rsidR="00C02EFE" w:rsidRPr="00131607">
        <w:rPr>
          <w:b/>
          <w:bCs/>
          <w:i/>
        </w:rPr>
        <w:t>5 775 002</w:t>
      </w:r>
      <w:r w:rsidR="00EA6C9E" w:rsidRPr="00131607">
        <w:rPr>
          <w:b/>
          <w:bCs/>
          <w:i/>
        </w:rPr>
        <w:t xml:space="preserve"> шт. выкупленные</w:t>
      </w:r>
      <w:r w:rsidR="00C02EFE" w:rsidRPr="00131607">
        <w:rPr>
          <w:b/>
          <w:bCs/>
          <w:i/>
        </w:rPr>
        <w:t xml:space="preserve"> Эмитентом у их владельцев в апреле 2023 года)</w:t>
      </w:r>
      <w:bookmarkEnd w:id="91"/>
      <w:r w:rsidR="00EA6C9E" w:rsidRPr="00131607">
        <w:rPr>
          <w:b/>
          <w:bCs/>
          <w:i/>
        </w:rPr>
        <w:t xml:space="preserve">, </w:t>
      </w:r>
      <w:r w:rsidR="00C05884" w:rsidRPr="00131607">
        <w:rPr>
          <w:b/>
          <w:bCs/>
          <w:i/>
        </w:rPr>
        <w:t xml:space="preserve"> </w:t>
      </w:r>
      <w:r w:rsidR="00EA27A7" w:rsidRPr="00131607">
        <w:rPr>
          <w:b/>
          <w:bCs/>
          <w:i/>
        </w:rPr>
        <w:t>в связи с наступление</w:t>
      </w:r>
      <w:r w:rsidR="00C11F92" w:rsidRPr="00131607">
        <w:rPr>
          <w:b/>
          <w:bCs/>
          <w:i/>
        </w:rPr>
        <w:t>м</w:t>
      </w:r>
      <w:r w:rsidR="00EA27A7" w:rsidRPr="00131607">
        <w:rPr>
          <w:b/>
          <w:bCs/>
          <w:i/>
        </w:rPr>
        <w:t xml:space="preserve"> срока их погашения согласно решению о выпуске ценных бумаг (дата погашения: 18.04.2024). Таким образом</w:t>
      </w:r>
      <w:r w:rsidR="004E650D" w:rsidRPr="00131607">
        <w:rPr>
          <w:b/>
          <w:bCs/>
          <w:i/>
        </w:rPr>
        <w:t xml:space="preserve"> </w:t>
      </w:r>
      <w:r w:rsidR="00C05884" w:rsidRPr="00131607">
        <w:rPr>
          <w:b/>
          <w:bCs/>
          <w:i/>
        </w:rPr>
        <w:t>показатель в отчётном периоде, состоящем из 6 месяцев 2024 года, увеличился на 10 000 000 (Десять миллионов) штук погашенных Биржевых облигаций по сравнению с аналогичным периодом 2023 года.</w:t>
      </w:r>
    </w:p>
    <w:p w14:paraId="52403767" w14:textId="62F4A16D" w:rsidR="00131607" w:rsidRPr="00131607" w:rsidRDefault="00131607" w:rsidP="00EA27A7">
      <w:pPr>
        <w:pStyle w:val="ConsPlusNormal"/>
        <w:spacing w:before="240"/>
        <w:jc w:val="both"/>
        <w:rPr>
          <w:b/>
          <w:bCs/>
          <w:i/>
        </w:rPr>
      </w:pPr>
      <w:r w:rsidRPr="00131607">
        <w:rPr>
          <w:b/>
          <w:bCs/>
          <w:i/>
          <w:u w:val="single"/>
        </w:rPr>
        <w:t xml:space="preserve">Общая номинальная стоимость погашенных </w:t>
      </w:r>
      <w:r>
        <w:rPr>
          <w:b/>
          <w:bCs/>
          <w:i/>
          <w:u w:val="single"/>
        </w:rPr>
        <w:t xml:space="preserve">Биржевых </w:t>
      </w:r>
      <w:r w:rsidRPr="00131607">
        <w:rPr>
          <w:b/>
          <w:bCs/>
          <w:i/>
          <w:u w:val="single"/>
        </w:rPr>
        <w:t>облигаций:</w:t>
      </w:r>
      <w:r w:rsidRPr="00131607">
        <w:rPr>
          <w:b/>
          <w:bCs/>
          <w:i/>
        </w:rPr>
        <w:t xml:space="preserve"> в течение 6 месяцев 2023 года Эмитент не осуществлял погашение Биржевых облигаций. В отчётном периоде (6 месяцев 2024 года) Эмитентом были погашены Биржевые </w:t>
      </w:r>
      <w:r w:rsidR="00906A07">
        <w:rPr>
          <w:b/>
          <w:bCs/>
          <w:i/>
        </w:rPr>
        <w:t>О</w:t>
      </w:r>
      <w:r w:rsidRPr="00131607">
        <w:rPr>
          <w:b/>
          <w:bCs/>
          <w:i/>
        </w:rPr>
        <w:t xml:space="preserve">блигации 001Р-01 в количестве 10 000 000 (Десять миллионов) штук в связи с наступление срока их погашения согласно решению о выпуске ценных бумаг (дата погашения: 18.04.2024), общая номинальная стоимость погашенных облигаций </w:t>
      </w:r>
      <w:r w:rsidRPr="00131607">
        <w:rPr>
          <w:b/>
          <w:bCs/>
          <w:i/>
        </w:rPr>
        <w:lastRenderedPageBreak/>
        <w:t>составила 10 000 000 000 (Десять миллиардов) рублей. Таким образом показатель в отчётном периоде, состоящем из 6 месяцев 2024 года, увеличился на 10 000 000 000 (Десять миллиардов) рублей по сравнению с аналогичным периодом 2023 года.</w:t>
      </w:r>
    </w:p>
    <w:p w14:paraId="1A752697" w14:textId="06F29FEC" w:rsidR="001B4920" w:rsidRPr="00131607" w:rsidRDefault="002513B0" w:rsidP="004E3E29">
      <w:pPr>
        <w:pStyle w:val="ConsPlusNormal"/>
        <w:spacing w:before="240"/>
        <w:jc w:val="both"/>
        <w:rPr>
          <w:b/>
          <w:bCs/>
          <w:i/>
        </w:rPr>
      </w:pPr>
      <w:r w:rsidRPr="00131607">
        <w:rPr>
          <w:b/>
          <w:bCs/>
          <w:i/>
          <w:u w:val="single"/>
        </w:rPr>
        <w:t xml:space="preserve">Количество </w:t>
      </w:r>
      <w:r w:rsidR="00F12C34" w:rsidRPr="00131607">
        <w:rPr>
          <w:b/>
          <w:bCs/>
          <w:i/>
          <w:u w:val="single"/>
        </w:rPr>
        <w:t>заключённых</w:t>
      </w:r>
      <w:r w:rsidRPr="00131607">
        <w:rPr>
          <w:b/>
          <w:bCs/>
          <w:i/>
          <w:u w:val="single"/>
        </w:rPr>
        <w:t xml:space="preserve"> договоров займа:</w:t>
      </w:r>
      <w:r w:rsidRPr="00131607">
        <w:rPr>
          <w:b/>
          <w:bCs/>
          <w:i/>
        </w:rPr>
        <w:t xml:space="preserve"> </w:t>
      </w:r>
      <w:r w:rsidR="00D20154" w:rsidRPr="00131607">
        <w:rPr>
          <w:b/>
          <w:bCs/>
          <w:i/>
        </w:rPr>
        <w:t>в течение 6 месяцев 202</w:t>
      </w:r>
      <w:r w:rsidR="00580DC3" w:rsidRPr="00131607">
        <w:rPr>
          <w:b/>
          <w:bCs/>
          <w:i/>
        </w:rPr>
        <w:t>4</w:t>
      </w:r>
      <w:r w:rsidR="00D20154" w:rsidRPr="00131607">
        <w:rPr>
          <w:b/>
          <w:bCs/>
          <w:i/>
        </w:rPr>
        <w:t xml:space="preserve"> года договоры займ</w:t>
      </w:r>
      <w:r w:rsidR="00C05884" w:rsidRPr="00131607">
        <w:rPr>
          <w:b/>
          <w:bCs/>
          <w:i/>
        </w:rPr>
        <w:t>ов</w:t>
      </w:r>
      <w:r w:rsidR="00D20154" w:rsidRPr="00131607">
        <w:rPr>
          <w:b/>
          <w:bCs/>
          <w:i/>
        </w:rPr>
        <w:t xml:space="preserve"> с Поручителем не заключались</w:t>
      </w:r>
      <w:r w:rsidR="0049452E" w:rsidRPr="00131607">
        <w:rPr>
          <w:b/>
          <w:bCs/>
          <w:i/>
        </w:rPr>
        <w:t>,</w:t>
      </w:r>
      <w:r w:rsidR="00D20154" w:rsidRPr="00131607">
        <w:rPr>
          <w:b/>
          <w:bCs/>
          <w:i/>
        </w:rPr>
        <w:t xml:space="preserve"> так как в указанном периоде не размещались выпуски Биржевых облигаций,</w:t>
      </w:r>
      <w:r w:rsidR="00D20154" w:rsidRPr="00131607">
        <w:rPr>
          <w:b/>
          <w:i/>
        </w:rPr>
        <w:t xml:space="preserve"> </w:t>
      </w:r>
      <w:r w:rsidR="00D20154" w:rsidRPr="00131607">
        <w:rPr>
          <w:b/>
          <w:bCs/>
          <w:i/>
        </w:rPr>
        <w:t>денежные средства от размещения которых могли быть переданы в за</w:t>
      </w:r>
      <w:r w:rsidR="00C05884" w:rsidRPr="00131607">
        <w:rPr>
          <w:b/>
          <w:bCs/>
          <w:i/>
        </w:rPr>
        <w:t>ё</w:t>
      </w:r>
      <w:r w:rsidR="00D20154" w:rsidRPr="00131607">
        <w:rPr>
          <w:b/>
          <w:bCs/>
          <w:i/>
        </w:rPr>
        <w:t xml:space="preserve">м Поручителю, а </w:t>
      </w:r>
      <w:r w:rsidRPr="00131607">
        <w:rPr>
          <w:b/>
          <w:bCs/>
          <w:i/>
        </w:rPr>
        <w:t xml:space="preserve">в </w:t>
      </w:r>
      <w:r w:rsidR="00D20154" w:rsidRPr="00131607">
        <w:rPr>
          <w:b/>
          <w:bCs/>
          <w:i/>
        </w:rPr>
        <w:t xml:space="preserve">течение 6 месяцев </w:t>
      </w:r>
      <w:r w:rsidRPr="00131607">
        <w:rPr>
          <w:b/>
          <w:bCs/>
          <w:i/>
        </w:rPr>
        <w:t>202</w:t>
      </w:r>
      <w:r w:rsidR="00D20154" w:rsidRPr="00131607">
        <w:rPr>
          <w:b/>
          <w:bCs/>
          <w:i/>
        </w:rPr>
        <w:t>3</w:t>
      </w:r>
      <w:r w:rsidRPr="00131607">
        <w:rPr>
          <w:b/>
          <w:bCs/>
          <w:i/>
        </w:rPr>
        <w:t xml:space="preserve"> год</w:t>
      </w:r>
      <w:r w:rsidR="00D20154" w:rsidRPr="00131607">
        <w:rPr>
          <w:b/>
          <w:bCs/>
          <w:i/>
        </w:rPr>
        <w:t>а</w:t>
      </w:r>
      <w:r w:rsidRPr="00131607">
        <w:rPr>
          <w:b/>
          <w:bCs/>
          <w:i/>
        </w:rPr>
        <w:t xml:space="preserve"> был </w:t>
      </w:r>
      <w:r w:rsidR="00C05884" w:rsidRPr="00131607">
        <w:rPr>
          <w:b/>
          <w:bCs/>
          <w:i/>
        </w:rPr>
        <w:t>заключён</w:t>
      </w:r>
      <w:r w:rsidRPr="00131607">
        <w:rPr>
          <w:b/>
          <w:bCs/>
          <w:i/>
        </w:rPr>
        <w:t xml:space="preserve"> один договор займа с Поручителем, поскольку в </w:t>
      </w:r>
      <w:r w:rsidR="00AB3BCB" w:rsidRPr="00131607">
        <w:rPr>
          <w:b/>
          <w:bCs/>
          <w:i/>
        </w:rPr>
        <w:t xml:space="preserve">течение 6 месяцев </w:t>
      </w:r>
      <w:r w:rsidRPr="00131607">
        <w:rPr>
          <w:b/>
          <w:bCs/>
          <w:i/>
        </w:rPr>
        <w:t>202</w:t>
      </w:r>
      <w:r w:rsidR="00AB3BCB" w:rsidRPr="00131607">
        <w:rPr>
          <w:b/>
          <w:bCs/>
          <w:i/>
        </w:rPr>
        <w:t>3</w:t>
      </w:r>
      <w:r w:rsidRPr="00131607">
        <w:rPr>
          <w:b/>
          <w:bCs/>
          <w:i/>
        </w:rPr>
        <w:t xml:space="preserve"> год</w:t>
      </w:r>
      <w:r w:rsidR="00AB3BCB" w:rsidRPr="00131607">
        <w:rPr>
          <w:b/>
          <w:bCs/>
          <w:i/>
        </w:rPr>
        <w:t>а</w:t>
      </w:r>
      <w:r w:rsidRPr="00131607">
        <w:rPr>
          <w:b/>
          <w:bCs/>
          <w:i/>
        </w:rPr>
        <w:t xml:space="preserve"> был </w:t>
      </w:r>
      <w:r w:rsidR="00C05884" w:rsidRPr="00131607">
        <w:rPr>
          <w:b/>
          <w:bCs/>
          <w:i/>
        </w:rPr>
        <w:t>размещён</w:t>
      </w:r>
      <w:r w:rsidRPr="00131607">
        <w:rPr>
          <w:b/>
          <w:bCs/>
          <w:i/>
        </w:rPr>
        <w:t xml:space="preserve"> один выпуск Биржевых облигаций</w:t>
      </w:r>
      <w:r w:rsidR="00AB3BCB" w:rsidRPr="00131607">
        <w:rPr>
          <w:b/>
          <w:bCs/>
          <w:i/>
        </w:rPr>
        <w:t xml:space="preserve"> (Биржевые </w:t>
      </w:r>
      <w:r w:rsidR="00580DC3" w:rsidRPr="00131607">
        <w:rPr>
          <w:b/>
          <w:bCs/>
          <w:i/>
        </w:rPr>
        <w:t>О</w:t>
      </w:r>
      <w:r w:rsidR="00AB3BCB" w:rsidRPr="00131607">
        <w:rPr>
          <w:b/>
          <w:bCs/>
          <w:i/>
        </w:rPr>
        <w:t>блигации 001Р-04)</w:t>
      </w:r>
      <w:r w:rsidRPr="00131607">
        <w:rPr>
          <w:b/>
          <w:bCs/>
          <w:i/>
        </w:rPr>
        <w:t>, денежные средства от размещения которого были переданы в за</w:t>
      </w:r>
      <w:r w:rsidR="0049452E" w:rsidRPr="00131607">
        <w:rPr>
          <w:b/>
          <w:bCs/>
          <w:i/>
        </w:rPr>
        <w:t>ё</w:t>
      </w:r>
      <w:r w:rsidRPr="00131607">
        <w:rPr>
          <w:b/>
          <w:bCs/>
          <w:i/>
        </w:rPr>
        <w:t>м Поручителю</w:t>
      </w:r>
      <w:r w:rsidR="001B4920" w:rsidRPr="00131607">
        <w:rPr>
          <w:b/>
          <w:i/>
        </w:rPr>
        <w:t>.</w:t>
      </w:r>
      <w:r w:rsidR="00AB3BCB" w:rsidRPr="00131607">
        <w:rPr>
          <w:b/>
          <w:i/>
        </w:rPr>
        <w:t xml:space="preserve"> Таким образом количество </w:t>
      </w:r>
      <w:r w:rsidR="00C05884" w:rsidRPr="00131607">
        <w:rPr>
          <w:b/>
          <w:i/>
        </w:rPr>
        <w:t>заключённых</w:t>
      </w:r>
      <w:r w:rsidR="00AB3BCB" w:rsidRPr="00131607">
        <w:rPr>
          <w:b/>
          <w:i/>
        </w:rPr>
        <w:t xml:space="preserve"> договоров займа за 6 месяцев 202</w:t>
      </w:r>
      <w:r w:rsidR="00580DC3" w:rsidRPr="00131607">
        <w:rPr>
          <w:b/>
          <w:i/>
        </w:rPr>
        <w:t>4</w:t>
      </w:r>
      <w:r w:rsidR="00AB3BCB" w:rsidRPr="00131607">
        <w:rPr>
          <w:b/>
          <w:i/>
        </w:rPr>
        <w:t xml:space="preserve"> года у</w:t>
      </w:r>
      <w:r w:rsidR="00580DC3" w:rsidRPr="00131607">
        <w:rPr>
          <w:b/>
          <w:i/>
        </w:rPr>
        <w:t xml:space="preserve">меньшилось </w:t>
      </w:r>
      <w:r w:rsidR="00AB3BCB" w:rsidRPr="00131607">
        <w:rPr>
          <w:b/>
          <w:i/>
        </w:rPr>
        <w:t>на 1 договор по сравнению с аналогичным периодом 202</w:t>
      </w:r>
      <w:r w:rsidR="00580DC3" w:rsidRPr="00131607">
        <w:rPr>
          <w:b/>
          <w:i/>
        </w:rPr>
        <w:t>3</w:t>
      </w:r>
      <w:r w:rsidR="00AB3BCB" w:rsidRPr="00131607">
        <w:rPr>
          <w:b/>
          <w:i/>
        </w:rPr>
        <w:t xml:space="preserve"> года.</w:t>
      </w:r>
    </w:p>
    <w:p w14:paraId="4F61842D" w14:textId="6C4063B5" w:rsidR="007B7E5A" w:rsidRPr="008071C5" w:rsidRDefault="007B7801" w:rsidP="007B7E5A">
      <w:pPr>
        <w:pStyle w:val="ConsPlusNormal"/>
        <w:spacing w:before="240"/>
        <w:jc w:val="both"/>
        <w:rPr>
          <w:b/>
          <w:i/>
        </w:rPr>
      </w:pPr>
      <w:r w:rsidRPr="008071C5">
        <w:rPr>
          <w:b/>
          <w:bCs/>
          <w:i/>
          <w:u w:val="single"/>
        </w:rPr>
        <w:t>Общая сумма денежных средств, переданных Эмитентом Поручителю в за</w:t>
      </w:r>
      <w:r w:rsidR="0049452E" w:rsidRPr="008071C5">
        <w:rPr>
          <w:b/>
          <w:bCs/>
          <w:i/>
          <w:u w:val="single"/>
        </w:rPr>
        <w:t>ё</w:t>
      </w:r>
      <w:r w:rsidRPr="008071C5">
        <w:rPr>
          <w:b/>
          <w:bCs/>
          <w:i/>
          <w:u w:val="single"/>
        </w:rPr>
        <w:t>м по договорам займа</w:t>
      </w:r>
      <w:proofErr w:type="gramStart"/>
      <w:r w:rsidRPr="008071C5">
        <w:rPr>
          <w:b/>
          <w:bCs/>
          <w:i/>
          <w:u w:val="single"/>
        </w:rPr>
        <w:t>:</w:t>
      </w:r>
      <w:proofErr w:type="gramEnd"/>
      <w:r w:rsidRPr="008071C5">
        <w:rPr>
          <w:b/>
          <w:bCs/>
          <w:i/>
        </w:rPr>
        <w:t xml:space="preserve"> </w:t>
      </w:r>
      <w:r w:rsidR="00725B4C" w:rsidRPr="008071C5">
        <w:rPr>
          <w:b/>
          <w:bCs/>
          <w:i/>
        </w:rPr>
        <w:t>сумма денежных средств</w:t>
      </w:r>
      <w:r w:rsidR="00E36005" w:rsidRPr="008071C5">
        <w:rPr>
          <w:b/>
          <w:bCs/>
          <w:i/>
        </w:rPr>
        <w:t>,</w:t>
      </w:r>
      <w:r w:rsidR="00725B4C" w:rsidRPr="008071C5">
        <w:rPr>
          <w:b/>
          <w:bCs/>
          <w:i/>
        </w:rPr>
        <w:t xml:space="preserve"> переданных</w:t>
      </w:r>
      <w:r w:rsidR="00353228" w:rsidRPr="008071C5">
        <w:rPr>
          <w:b/>
          <w:bCs/>
          <w:i/>
        </w:rPr>
        <w:t xml:space="preserve"> Эмитентом Поручителю в за</w:t>
      </w:r>
      <w:r w:rsidR="0049452E" w:rsidRPr="008071C5">
        <w:rPr>
          <w:b/>
          <w:bCs/>
          <w:i/>
        </w:rPr>
        <w:t>ё</w:t>
      </w:r>
      <w:r w:rsidR="00353228" w:rsidRPr="008071C5">
        <w:rPr>
          <w:b/>
          <w:bCs/>
          <w:i/>
        </w:rPr>
        <w:t>м</w:t>
      </w:r>
      <w:r w:rsidR="00725B4C" w:rsidRPr="008071C5">
        <w:rPr>
          <w:b/>
          <w:bCs/>
          <w:i/>
        </w:rPr>
        <w:t xml:space="preserve"> по договорам займа</w:t>
      </w:r>
      <w:r w:rsidRPr="008071C5">
        <w:rPr>
          <w:b/>
          <w:bCs/>
          <w:i/>
        </w:rPr>
        <w:t xml:space="preserve"> за </w:t>
      </w:r>
      <w:r w:rsidR="0049452E" w:rsidRPr="008071C5">
        <w:rPr>
          <w:b/>
          <w:bCs/>
          <w:i/>
        </w:rPr>
        <w:t>отчётный</w:t>
      </w:r>
      <w:r w:rsidRPr="008071C5">
        <w:rPr>
          <w:b/>
          <w:bCs/>
          <w:i/>
        </w:rPr>
        <w:t xml:space="preserve"> период (</w:t>
      </w:r>
      <w:r w:rsidR="000404C2" w:rsidRPr="008071C5">
        <w:rPr>
          <w:b/>
          <w:bCs/>
          <w:i/>
        </w:rPr>
        <w:t xml:space="preserve">6 месяцев </w:t>
      </w:r>
      <w:r w:rsidRPr="008071C5">
        <w:rPr>
          <w:b/>
          <w:bCs/>
          <w:i/>
        </w:rPr>
        <w:t>202</w:t>
      </w:r>
      <w:r w:rsidR="0049452E" w:rsidRPr="008071C5">
        <w:rPr>
          <w:b/>
          <w:bCs/>
          <w:i/>
        </w:rPr>
        <w:t>4</w:t>
      </w:r>
      <w:r w:rsidRPr="008071C5">
        <w:rPr>
          <w:b/>
          <w:bCs/>
          <w:i/>
        </w:rPr>
        <w:t xml:space="preserve"> год</w:t>
      </w:r>
      <w:r w:rsidR="000404C2" w:rsidRPr="008071C5">
        <w:rPr>
          <w:b/>
          <w:bCs/>
          <w:i/>
        </w:rPr>
        <w:t>а</w:t>
      </w:r>
      <w:r w:rsidRPr="008071C5">
        <w:rPr>
          <w:b/>
          <w:bCs/>
          <w:i/>
        </w:rPr>
        <w:t xml:space="preserve">) составила </w:t>
      </w:r>
      <w:r w:rsidR="0049452E" w:rsidRPr="008071C5">
        <w:rPr>
          <w:b/>
          <w:bCs/>
          <w:i/>
        </w:rPr>
        <w:t>0 рублей</w:t>
      </w:r>
      <w:r w:rsidR="00E36005" w:rsidRPr="008071C5">
        <w:rPr>
          <w:b/>
          <w:bCs/>
          <w:i/>
        </w:rPr>
        <w:t>,</w:t>
      </w:r>
      <w:r w:rsidR="00725B4C" w:rsidRPr="008071C5">
        <w:rPr>
          <w:b/>
          <w:bCs/>
          <w:i/>
        </w:rPr>
        <w:t xml:space="preserve"> </w:t>
      </w:r>
      <w:r w:rsidRPr="008071C5">
        <w:rPr>
          <w:b/>
          <w:bCs/>
          <w:i/>
        </w:rPr>
        <w:t xml:space="preserve">что </w:t>
      </w:r>
      <w:r w:rsidR="0049452E" w:rsidRPr="008071C5">
        <w:rPr>
          <w:b/>
          <w:bCs/>
          <w:i/>
        </w:rPr>
        <w:t xml:space="preserve">меньше </w:t>
      </w:r>
      <w:r w:rsidRPr="008071C5">
        <w:rPr>
          <w:b/>
          <w:i/>
        </w:rPr>
        <w:t xml:space="preserve">на </w:t>
      </w:r>
      <w:r w:rsidR="000F2E4D" w:rsidRPr="008071C5">
        <w:rPr>
          <w:b/>
          <w:i/>
        </w:rPr>
        <w:t>7</w:t>
      </w:r>
      <w:r w:rsidRPr="008071C5">
        <w:rPr>
          <w:b/>
          <w:i/>
        </w:rPr>
        <w:t xml:space="preserve"> 000 000 000 рублей </w:t>
      </w:r>
      <w:r w:rsidR="000F2E4D" w:rsidRPr="008071C5">
        <w:rPr>
          <w:b/>
          <w:bCs/>
          <w:i/>
        </w:rPr>
        <w:t>по сравнению с аналогичным периодом 202</w:t>
      </w:r>
      <w:r w:rsidR="0049452E" w:rsidRPr="008071C5">
        <w:rPr>
          <w:b/>
          <w:bCs/>
          <w:i/>
        </w:rPr>
        <w:t>3</w:t>
      </w:r>
      <w:r w:rsidR="000F2E4D" w:rsidRPr="008071C5">
        <w:rPr>
          <w:b/>
          <w:bCs/>
          <w:i/>
        </w:rPr>
        <w:t xml:space="preserve"> года</w:t>
      </w:r>
      <w:r w:rsidR="007B7E5A" w:rsidRPr="008071C5">
        <w:rPr>
          <w:b/>
          <w:i/>
        </w:rPr>
        <w:t xml:space="preserve">. </w:t>
      </w:r>
      <w:r w:rsidR="000F2E4D" w:rsidRPr="008071C5">
        <w:rPr>
          <w:b/>
          <w:i/>
        </w:rPr>
        <w:t>У</w:t>
      </w:r>
      <w:r w:rsidR="0049452E" w:rsidRPr="008071C5">
        <w:rPr>
          <w:b/>
          <w:i/>
        </w:rPr>
        <w:t xml:space="preserve">меньшение </w:t>
      </w:r>
      <w:r w:rsidR="007B7E5A" w:rsidRPr="008071C5">
        <w:rPr>
          <w:b/>
          <w:i/>
        </w:rPr>
        <w:t xml:space="preserve">суммы переданных в </w:t>
      </w:r>
      <w:r w:rsidR="0049452E" w:rsidRPr="008071C5">
        <w:rPr>
          <w:b/>
          <w:i/>
        </w:rPr>
        <w:t>отчётном</w:t>
      </w:r>
      <w:r w:rsidR="007B7E5A" w:rsidRPr="008071C5">
        <w:rPr>
          <w:b/>
          <w:i/>
        </w:rPr>
        <w:t xml:space="preserve"> </w:t>
      </w:r>
      <w:r w:rsidR="000F2E4D" w:rsidRPr="008071C5">
        <w:rPr>
          <w:b/>
          <w:i/>
        </w:rPr>
        <w:t>периоде</w:t>
      </w:r>
      <w:r w:rsidR="007B7E5A" w:rsidRPr="008071C5">
        <w:rPr>
          <w:b/>
          <w:i/>
        </w:rPr>
        <w:t xml:space="preserve"> в за</w:t>
      </w:r>
      <w:r w:rsidR="0049452E" w:rsidRPr="008071C5">
        <w:rPr>
          <w:b/>
          <w:i/>
        </w:rPr>
        <w:t>ё</w:t>
      </w:r>
      <w:r w:rsidR="007B7E5A" w:rsidRPr="008071C5">
        <w:rPr>
          <w:b/>
          <w:i/>
        </w:rPr>
        <w:t xml:space="preserve">м Поручителю денежных средств связано с </w:t>
      </w:r>
      <w:r w:rsidR="0049452E" w:rsidRPr="008071C5">
        <w:rPr>
          <w:b/>
          <w:i/>
        </w:rPr>
        <w:t>тем, что в отчётном периоде Поручитель не размещал выпуски Биржевых облигаций</w:t>
      </w:r>
      <w:r w:rsidR="006022ED" w:rsidRPr="008071C5">
        <w:rPr>
          <w:b/>
          <w:i/>
        </w:rPr>
        <w:t xml:space="preserve">, в отличии от 6 месяцев 2023 года, когда были </w:t>
      </w:r>
      <w:r w:rsidR="000F2E4D" w:rsidRPr="008071C5">
        <w:rPr>
          <w:b/>
          <w:i/>
        </w:rPr>
        <w:t>размещен</w:t>
      </w:r>
      <w:r w:rsidR="006022ED" w:rsidRPr="008071C5">
        <w:rPr>
          <w:b/>
          <w:i/>
        </w:rPr>
        <w:t xml:space="preserve">ы </w:t>
      </w:r>
      <w:r w:rsidR="007B7E5A" w:rsidRPr="008071C5">
        <w:rPr>
          <w:b/>
          <w:i/>
        </w:rPr>
        <w:t>Биржевы</w:t>
      </w:r>
      <w:r w:rsidR="006022ED" w:rsidRPr="008071C5">
        <w:rPr>
          <w:b/>
          <w:i/>
        </w:rPr>
        <w:t>е</w:t>
      </w:r>
      <w:r w:rsidR="007B7E5A" w:rsidRPr="008071C5">
        <w:rPr>
          <w:b/>
          <w:i/>
        </w:rPr>
        <w:t xml:space="preserve"> </w:t>
      </w:r>
      <w:r w:rsidR="00211D4F">
        <w:rPr>
          <w:b/>
          <w:i/>
        </w:rPr>
        <w:t>О</w:t>
      </w:r>
      <w:r w:rsidR="007B7E5A" w:rsidRPr="008071C5">
        <w:rPr>
          <w:b/>
          <w:i/>
        </w:rPr>
        <w:t>блигаций</w:t>
      </w:r>
      <w:r w:rsidR="000F2E4D" w:rsidRPr="008071C5">
        <w:rPr>
          <w:b/>
          <w:i/>
        </w:rPr>
        <w:t xml:space="preserve"> 001Р-04</w:t>
      </w:r>
      <w:r w:rsidR="007B7E5A" w:rsidRPr="008071C5">
        <w:rPr>
          <w:b/>
          <w:i/>
        </w:rPr>
        <w:t xml:space="preserve"> </w:t>
      </w:r>
      <w:r w:rsidR="006022ED" w:rsidRPr="008071C5">
        <w:rPr>
          <w:b/>
          <w:i/>
        </w:rPr>
        <w:t>объёмом</w:t>
      </w:r>
      <w:r w:rsidR="000F2E4D" w:rsidRPr="008071C5">
        <w:rPr>
          <w:b/>
          <w:i/>
        </w:rPr>
        <w:t xml:space="preserve"> 7 000 000 000 рублей</w:t>
      </w:r>
      <w:r w:rsidR="007B7E5A" w:rsidRPr="008071C5">
        <w:rPr>
          <w:b/>
          <w:i/>
        </w:rPr>
        <w:t xml:space="preserve">. </w:t>
      </w:r>
    </w:p>
    <w:p w14:paraId="6A157916" w14:textId="247869AA" w:rsidR="00906A07" w:rsidRPr="00906A07" w:rsidRDefault="007B7E5A" w:rsidP="00906A07">
      <w:pPr>
        <w:pStyle w:val="ConsPlusNormal"/>
        <w:spacing w:before="240"/>
        <w:jc w:val="both"/>
        <w:rPr>
          <w:b/>
          <w:bCs/>
          <w:i/>
        </w:rPr>
      </w:pPr>
      <w:r w:rsidRPr="00906A07">
        <w:rPr>
          <w:b/>
          <w:bCs/>
          <w:i/>
          <w:u w:val="single"/>
        </w:rPr>
        <w:t>Общая сумма начисленных денежных средств в качестве процентов за пользование Поручителем займами, предоставленными Эмитентом:</w:t>
      </w:r>
      <w:r w:rsidRPr="00906A07">
        <w:rPr>
          <w:b/>
          <w:bCs/>
          <w:i/>
        </w:rPr>
        <w:t xml:space="preserve"> </w:t>
      </w:r>
      <w:r w:rsidR="008071C5" w:rsidRPr="00906A07">
        <w:rPr>
          <w:b/>
          <w:bCs/>
          <w:i/>
        </w:rPr>
        <w:t xml:space="preserve">общая сумма начисленных денежных средств в качестве процентов за пользование Поручителем займами, предоставленными Эмитентом, увеличилась </w:t>
      </w:r>
      <w:bookmarkStart w:id="92" w:name="_Hlk176958889"/>
      <w:r w:rsidR="008071C5" w:rsidRPr="00906A07">
        <w:rPr>
          <w:b/>
          <w:bCs/>
          <w:i/>
        </w:rPr>
        <w:t xml:space="preserve">на 103 028 193,95 </w:t>
      </w:r>
      <w:r w:rsidR="008071C5" w:rsidRPr="00906A07">
        <w:rPr>
          <w:b/>
          <w:i/>
        </w:rPr>
        <w:t>рублей</w:t>
      </w:r>
      <w:r w:rsidR="008071C5" w:rsidRPr="00906A07">
        <w:rPr>
          <w:b/>
          <w:bCs/>
          <w:i/>
        </w:rPr>
        <w:t xml:space="preserve"> </w:t>
      </w:r>
      <w:bookmarkEnd w:id="92"/>
      <w:r w:rsidR="008071C5" w:rsidRPr="00906A07">
        <w:rPr>
          <w:b/>
          <w:bCs/>
          <w:i/>
        </w:rPr>
        <w:t xml:space="preserve">с 1 202 994 344  рублей за  6 месяцев 2023 года до 1 306 022 537,95 рублей за 6 месяцев 2024 года в связи </w:t>
      </w:r>
      <w:r w:rsidR="00211D4F" w:rsidRPr="00906A07">
        <w:rPr>
          <w:b/>
          <w:bCs/>
          <w:i/>
        </w:rPr>
        <w:t>с размещением</w:t>
      </w:r>
      <w:r w:rsidR="00906A07" w:rsidRPr="00906A07">
        <w:rPr>
          <w:b/>
          <w:bCs/>
          <w:i/>
        </w:rPr>
        <w:t xml:space="preserve"> выпуска Биржевых </w:t>
      </w:r>
      <w:r w:rsidR="00211D4F">
        <w:rPr>
          <w:b/>
          <w:bCs/>
          <w:i/>
        </w:rPr>
        <w:t>О</w:t>
      </w:r>
      <w:r w:rsidR="00906A07" w:rsidRPr="00906A07">
        <w:rPr>
          <w:b/>
          <w:bCs/>
          <w:i/>
        </w:rPr>
        <w:t>блигаций 001Р-04 в размере 7 000 000 (Семь миллионов) штук, с н</w:t>
      </w:r>
      <w:r w:rsidR="00906A07" w:rsidRPr="00906A07">
        <w:rPr>
          <w:b/>
          <w:i/>
        </w:rPr>
        <w:t xml:space="preserve">оминальной стоимостью каждой Биржевой </w:t>
      </w:r>
      <w:r w:rsidR="00211D4F">
        <w:rPr>
          <w:b/>
          <w:i/>
        </w:rPr>
        <w:t>О</w:t>
      </w:r>
      <w:r w:rsidR="00906A07" w:rsidRPr="00906A07">
        <w:rPr>
          <w:b/>
          <w:i/>
        </w:rPr>
        <w:t xml:space="preserve">блигации 1 000 (Одна тысяча) рублей, передачей Поручителю в заем по договору займа 7 000 000 000 (Семь миллиардов) рублей, и выплатой накопленного купонного дохода владельцам Биржевых </w:t>
      </w:r>
      <w:r w:rsidR="00211D4F">
        <w:rPr>
          <w:b/>
          <w:i/>
        </w:rPr>
        <w:t>О</w:t>
      </w:r>
      <w:r w:rsidR="00906A07" w:rsidRPr="00906A07">
        <w:rPr>
          <w:b/>
          <w:i/>
        </w:rPr>
        <w:t xml:space="preserve">блигаций 001Р-04, по более высокой ставке, в сравнении с ранее предоставленными займами по </w:t>
      </w:r>
      <w:r w:rsidR="00906A07" w:rsidRPr="00906A07">
        <w:rPr>
          <w:b/>
          <w:bCs/>
          <w:i/>
        </w:rPr>
        <w:t xml:space="preserve">результатам размещения Биржевых </w:t>
      </w:r>
      <w:r w:rsidR="00211D4F">
        <w:rPr>
          <w:b/>
          <w:bCs/>
          <w:i/>
        </w:rPr>
        <w:t>О</w:t>
      </w:r>
      <w:r w:rsidR="00906A07" w:rsidRPr="00906A07">
        <w:rPr>
          <w:b/>
          <w:bCs/>
          <w:i/>
        </w:rPr>
        <w:t xml:space="preserve">блигаций 001Р-01, Биржевых </w:t>
      </w:r>
      <w:r w:rsidR="00211D4F">
        <w:rPr>
          <w:b/>
          <w:bCs/>
          <w:i/>
        </w:rPr>
        <w:t>О</w:t>
      </w:r>
      <w:r w:rsidR="00906A07" w:rsidRPr="00906A07">
        <w:rPr>
          <w:b/>
          <w:bCs/>
          <w:i/>
        </w:rPr>
        <w:t xml:space="preserve">блигаций 001Р-02, Биржевых </w:t>
      </w:r>
      <w:r w:rsidR="00211D4F">
        <w:rPr>
          <w:b/>
          <w:bCs/>
          <w:i/>
        </w:rPr>
        <w:t>О</w:t>
      </w:r>
      <w:r w:rsidR="00906A07" w:rsidRPr="00906A07">
        <w:rPr>
          <w:b/>
          <w:bCs/>
          <w:i/>
        </w:rPr>
        <w:t>блигаций 001Р-03.</w:t>
      </w:r>
    </w:p>
    <w:p w14:paraId="7A5910E2" w14:textId="77777777" w:rsidR="00511E4C" w:rsidRPr="008071C5" w:rsidRDefault="00E75E94" w:rsidP="00A54486">
      <w:pPr>
        <w:pStyle w:val="ConsPlusNormal"/>
        <w:spacing w:before="240"/>
        <w:jc w:val="both"/>
      </w:pPr>
      <w:r w:rsidRPr="008071C5">
        <w:t>О</w:t>
      </w:r>
      <w:r w:rsidR="00424FF1" w:rsidRPr="008071C5">
        <w:t xml:space="preserve">сновные события и факторы, в том числе макроэкономические, произошедшие в </w:t>
      </w:r>
      <w:r w:rsidR="006022ED" w:rsidRPr="008071C5">
        <w:t>отчётном</w:t>
      </w:r>
      <w:r w:rsidR="00424FF1" w:rsidRPr="008071C5">
        <w:t xml:space="preserve"> периоде, которые, по мнению эмитента, оказали существенное влияние на изменение основных операционных показателей эмитент</w:t>
      </w:r>
      <w:r w:rsidR="001E0C28" w:rsidRPr="008071C5">
        <w:t>:</w:t>
      </w:r>
      <w:r w:rsidR="004E3E29" w:rsidRPr="008071C5">
        <w:t xml:space="preserve"> </w:t>
      </w:r>
      <w:bookmarkEnd w:id="73"/>
    </w:p>
    <w:p w14:paraId="0640D20F" w14:textId="1F22BEFC" w:rsidR="00424FF1" w:rsidRPr="008071C5" w:rsidRDefault="00D3207B" w:rsidP="00A54486">
      <w:pPr>
        <w:pStyle w:val="ConsPlusNormal"/>
        <w:spacing w:before="240"/>
        <w:jc w:val="both"/>
        <w:rPr>
          <w:b/>
          <w:i/>
        </w:rPr>
      </w:pPr>
      <w:r w:rsidRPr="008071C5">
        <w:rPr>
          <w:b/>
          <w:i/>
        </w:rPr>
        <w:t xml:space="preserve">Учитывая изложенное выше по тексту настоящего пункта </w:t>
      </w:r>
      <w:r w:rsidR="006022ED" w:rsidRPr="008071C5">
        <w:rPr>
          <w:b/>
          <w:i/>
        </w:rPr>
        <w:t>Отчёта</w:t>
      </w:r>
      <w:r w:rsidRPr="008071C5">
        <w:rPr>
          <w:b/>
          <w:i/>
        </w:rPr>
        <w:t xml:space="preserve"> </w:t>
      </w:r>
      <w:r w:rsidR="00A170E8">
        <w:rPr>
          <w:b/>
          <w:i/>
        </w:rPr>
        <w:t>Э</w:t>
      </w:r>
      <w:r w:rsidRPr="008071C5">
        <w:rPr>
          <w:b/>
          <w:i/>
        </w:rPr>
        <w:t>митента</w:t>
      </w:r>
      <w:r w:rsidR="0002682B">
        <w:rPr>
          <w:b/>
          <w:i/>
        </w:rPr>
        <w:t>,</w:t>
      </w:r>
      <w:r w:rsidRPr="008071C5">
        <w:rPr>
          <w:b/>
          <w:i/>
        </w:rPr>
        <w:t xml:space="preserve"> приводится инфо</w:t>
      </w:r>
      <w:r w:rsidR="005023C5" w:rsidRPr="008071C5">
        <w:rPr>
          <w:b/>
          <w:i/>
        </w:rPr>
        <w:t>р</w:t>
      </w:r>
      <w:r w:rsidRPr="008071C5">
        <w:rPr>
          <w:b/>
          <w:i/>
        </w:rPr>
        <w:t>мация в отношении изменений показателей деятельности, которые по мнению Эмитента наиболее объективно и всесторонне</w:t>
      </w:r>
      <w:r w:rsidR="005023C5" w:rsidRPr="008071C5">
        <w:rPr>
          <w:b/>
          <w:i/>
        </w:rPr>
        <w:t xml:space="preserve"> характеризуют</w:t>
      </w:r>
      <w:r w:rsidRPr="008071C5">
        <w:rPr>
          <w:b/>
          <w:i/>
        </w:rPr>
        <w:t xml:space="preserve"> финансово-хозяйственную деятельность Эмитента. П</w:t>
      </w:r>
      <w:r w:rsidR="00ED3056" w:rsidRPr="008071C5">
        <w:rPr>
          <w:b/>
          <w:i/>
        </w:rPr>
        <w:t xml:space="preserve">о мнению Эмитента макроэкономические события и факторы не оказывали существенного влияния на изменение </w:t>
      </w:r>
      <w:r w:rsidR="006022ED" w:rsidRPr="008071C5">
        <w:rPr>
          <w:b/>
          <w:i/>
        </w:rPr>
        <w:t>приведённых</w:t>
      </w:r>
      <w:r w:rsidR="00ED3056" w:rsidRPr="008071C5">
        <w:rPr>
          <w:b/>
          <w:i/>
        </w:rPr>
        <w:t xml:space="preserve"> показателей. Изменение </w:t>
      </w:r>
      <w:r w:rsidR="006022ED" w:rsidRPr="008071C5">
        <w:rPr>
          <w:b/>
          <w:i/>
        </w:rPr>
        <w:t>приведённых</w:t>
      </w:r>
      <w:r w:rsidR="00ED3056" w:rsidRPr="008071C5">
        <w:rPr>
          <w:b/>
          <w:i/>
        </w:rPr>
        <w:t xml:space="preserve"> показателей связано исключительно с осуществлением </w:t>
      </w:r>
      <w:r w:rsidR="008610A2" w:rsidRPr="008071C5">
        <w:rPr>
          <w:b/>
          <w:i/>
        </w:rPr>
        <w:t>Э</w:t>
      </w:r>
      <w:r w:rsidR="00ED3056" w:rsidRPr="008071C5">
        <w:rPr>
          <w:b/>
          <w:i/>
        </w:rPr>
        <w:t xml:space="preserve">митентом основной деятельности, предусмотренной Уставом, (эмиссия облигаций, предоставление займов), в том числе обязательств по </w:t>
      </w:r>
      <w:r w:rsidR="006022ED" w:rsidRPr="008071C5">
        <w:rPr>
          <w:b/>
          <w:i/>
        </w:rPr>
        <w:t>размещённым</w:t>
      </w:r>
      <w:r w:rsidR="00ED3056" w:rsidRPr="008071C5">
        <w:rPr>
          <w:b/>
          <w:i/>
        </w:rPr>
        <w:t xml:space="preserve"> Биржевым облигациям, и принятыми управленческими решениями, связанными с осуществлением Эмитентом основной деятельности, предусмотренной Уставом Эмитента.</w:t>
      </w:r>
    </w:p>
    <w:p w14:paraId="2A27C87A" w14:textId="4E96CFEE" w:rsidR="00562D5E" w:rsidRPr="000F0E0B" w:rsidRDefault="00562D5E" w:rsidP="00D00322">
      <w:pPr>
        <w:jc w:val="both"/>
        <w:rPr>
          <w:rFonts w:ascii="Times New Roman" w:hAnsi="Times New Roman"/>
          <w:color w:val="FF0000"/>
          <w:sz w:val="24"/>
          <w:szCs w:val="24"/>
        </w:rPr>
      </w:pPr>
    </w:p>
    <w:p w14:paraId="0E50A713" w14:textId="77777777" w:rsidR="0063776C" w:rsidRPr="000F0E0B" w:rsidRDefault="0063776C" w:rsidP="008514B7">
      <w:pPr>
        <w:pStyle w:val="ConsPlusNormal"/>
        <w:jc w:val="both"/>
        <w:outlineLvl w:val="2"/>
        <w:rPr>
          <w:b/>
        </w:rPr>
      </w:pPr>
      <w:bookmarkStart w:id="93" w:name="_Toc102669376"/>
      <w:bookmarkStart w:id="94" w:name="_Toc177983011"/>
      <w:bookmarkStart w:id="95" w:name="_Hlk133593414"/>
      <w:r w:rsidRPr="000F0E0B">
        <w:rPr>
          <w:b/>
        </w:rPr>
        <w:lastRenderedPageBreak/>
        <w:t>1.4. Основные финансовые показатели эмитента</w:t>
      </w:r>
      <w:bookmarkEnd w:id="93"/>
      <w:bookmarkEnd w:id="94"/>
    </w:p>
    <w:p w14:paraId="117C3696" w14:textId="27B87A8A" w:rsidR="004F59E7" w:rsidRPr="000F0E0B" w:rsidRDefault="004F59E7" w:rsidP="004F59E7">
      <w:pPr>
        <w:widowControl w:val="0"/>
        <w:autoSpaceDE w:val="0"/>
        <w:autoSpaceDN w:val="0"/>
        <w:adjustRightInd w:val="0"/>
        <w:spacing w:before="240" w:after="40" w:line="240" w:lineRule="auto"/>
        <w:outlineLvl w:val="1"/>
        <w:rPr>
          <w:rFonts w:ascii="Times New Roman" w:hAnsi="Times New Roman"/>
          <w:b/>
          <w:bCs/>
        </w:rPr>
      </w:pPr>
      <w:bookmarkStart w:id="96" w:name="_Toc177983012"/>
      <w:r w:rsidRPr="000F0E0B">
        <w:rPr>
          <w:rFonts w:ascii="Times New Roman" w:hAnsi="Times New Roman"/>
          <w:b/>
          <w:bCs/>
        </w:rPr>
        <w:t>1.4.1. Финансовые показатели, рассчитываемые на основе консолидированной финансовой отчётности (финансовой отчётности)</w:t>
      </w:r>
      <w:bookmarkEnd w:id="96"/>
    </w:p>
    <w:p w14:paraId="47264491" w14:textId="05AD9FB7" w:rsidR="0063776C" w:rsidRPr="00791AFD" w:rsidRDefault="00123F4A" w:rsidP="008514B7">
      <w:pPr>
        <w:widowControl w:val="0"/>
        <w:autoSpaceDE w:val="0"/>
        <w:autoSpaceDN w:val="0"/>
        <w:adjustRightInd w:val="0"/>
        <w:spacing w:before="240" w:after="0" w:line="240" w:lineRule="auto"/>
        <w:jc w:val="both"/>
        <w:rPr>
          <w:rFonts w:ascii="Times New Roman" w:hAnsi="Times New Roman"/>
          <w:b/>
          <w:i/>
          <w:sz w:val="24"/>
          <w:szCs w:val="24"/>
        </w:rPr>
      </w:pPr>
      <w:r w:rsidRPr="00791AFD">
        <w:rPr>
          <w:rFonts w:ascii="Times New Roman" w:hAnsi="Times New Roman"/>
          <w:b/>
          <w:i/>
          <w:sz w:val="24"/>
          <w:szCs w:val="24"/>
        </w:rPr>
        <w:t>Ф</w:t>
      </w:r>
      <w:r w:rsidR="0063776C" w:rsidRPr="00791AFD">
        <w:rPr>
          <w:rFonts w:ascii="Times New Roman" w:hAnsi="Times New Roman"/>
          <w:b/>
          <w:i/>
          <w:sz w:val="24"/>
          <w:szCs w:val="24"/>
        </w:rPr>
        <w:t>инансовые показатели, характеризующие финансовые результаты деятельности эмитента</w:t>
      </w:r>
      <w:r w:rsidR="00F74F1E" w:rsidRPr="00791AFD">
        <w:rPr>
          <w:rFonts w:ascii="Times New Roman" w:hAnsi="Times New Roman"/>
          <w:b/>
          <w:i/>
          <w:sz w:val="24"/>
          <w:szCs w:val="24"/>
        </w:rPr>
        <w:t xml:space="preserve">, рассчитанные на основе финансовой </w:t>
      </w:r>
      <w:r w:rsidR="006022ED" w:rsidRPr="00791AFD">
        <w:rPr>
          <w:rFonts w:ascii="Times New Roman" w:hAnsi="Times New Roman"/>
          <w:b/>
          <w:i/>
          <w:sz w:val="24"/>
          <w:szCs w:val="24"/>
        </w:rPr>
        <w:t>отчётности</w:t>
      </w:r>
      <w:r w:rsidR="00F74F1E" w:rsidRPr="00791AFD">
        <w:rPr>
          <w:rFonts w:ascii="Times New Roman" w:hAnsi="Times New Roman"/>
          <w:b/>
          <w:i/>
          <w:sz w:val="24"/>
          <w:szCs w:val="24"/>
        </w:rPr>
        <w:t>:</w:t>
      </w:r>
      <w:r w:rsidR="000E0F43" w:rsidRPr="00791AFD">
        <w:rPr>
          <w:rFonts w:ascii="Times New Roman" w:hAnsi="Times New Roman"/>
          <w:b/>
          <w:i/>
          <w:sz w:val="24"/>
          <w:szCs w:val="24"/>
        </w:rPr>
        <w:t xml:space="preserve"> </w:t>
      </w:r>
    </w:p>
    <w:p w14:paraId="57A47556" w14:textId="77777777" w:rsidR="0063776C" w:rsidRPr="000F0E0B" w:rsidRDefault="0063776C" w:rsidP="0063776C">
      <w:pPr>
        <w:widowControl w:val="0"/>
        <w:autoSpaceDE w:val="0"/>
        <w:autoSpaceDN w:val="0"/>
        <w:adjustRightInd w:val="0"/>
        <w:spacing w:after="0" w:line="240" w:lineRule="auto"/>
        <w:ind w:firstLine="540"/>
        <w:jc w:val="both"/>
        <w:rPr>
          <w:rFonts w:ascii="Times New Roman" w:hAnsi="Times New Roman"/>
          <w:sz w:val="24"/>
          <w:szCs w:val="24"/>
        </w:rPr>
      </w:pP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454"/>
        <w:gridCol w:w="4077"/>
        <w:gridCol w:w="2410"/>
        <w:gridCol w:w="2410"/>
      </w:tblGrid>
      <w:tr w:rsidR="00D30FD8" w:rsidRPr="000F0E0B" w14:paraId="04B3A8B1" w14:textId="77777777" w:rsidTr="00D30FD8">
        <w:tc>
          <w:tcPr>
            <w:tcW w:w="454" w:type="dxa"/>
            <w:tcBorders>
              <w:top w:val="single" w:sz="4" w:space="0" w:color="auto"/>
              <w:left w:val="single" w:sz="4" w:space="0" w:color="auto"/>
              <w:bottom w:val="single" w:sz="4" w:space="0" w:color="auto"/>
              <w:right w:val="single" w:sz="4" w:space="0" w:color="auto"/>
            </w:tcBorders>
          </w:tcPr>
          <w:p w14:paraId="71A39D04" w14:textId="77777777" w:rsidR="00D30FD8" w:rsidRPr="001947F1" w:rsidRDefault="00D30FD8" w:rsidP="00DE3351">
            <w:pPr>
              <w:widowControl w:val="0"/>
              <w:autoSpaceDE w:val="0"/>
              <w:autoSpaceDN w:val="0"/>
              <w:adjustRightInd w:val="0"/>
              <w:spacing w:after="0" w:line="240" w:lineRule="auto"/>
              <w:jc w:val="center"/>
              <w:rPr>
                <w:rFonts w:ascii="Times New Roman" w:hAnsi="Times New Roman"/>
                <w:b/>
                <w:i/>
                <w:sz w:val="24"/>
                <w:szCs w:val="24"/>
              </w:rPr>
            </w:pPr>
            <w:r w:rsidRPr="001947F1">
              <w:rPr>
                <w:rFonts w:ascii="Times New Roman" w:hAnsi="Times New Roman"/>
                <w:b/>
                <w:i/>
                <w:sz w:val="24"/>
                <w:szCs w:val="24"/>
              </w:rPr>
              <w:t>N п/п</w:t>
            </w:r>
          </w:p>
        </w:tc>
        <w:tc>
          <w:tcPr>
            <w:tcW w:w="4077" w:type="dxa"/>
            <w:tcBorders>
              <w:top w:val="single" w:sz="4" w:space="0" w:color="auto"/>
              <w:left w:val="single" w:sz="4" w:space="0" w:color="auto"/>
              <w:bottom w:val="single" w:sz="4" w:space="0" w:color="auto"/>
              <w:right w:val="single" w:sz="4" w:space="0" w:color="auto"/>
            </w:tcBorders>
          </w:tcPr>
          <w:p w14:paraId="2CCB87AF" w14:textId="77777777" w:rsidR="00D30FD8" w:rsidRPr="001947F1" w:rsidRDefault="00D30FD8" w:rsidP="00DE3351">
            <w:pPr>
              <w:widowControl w:val="0"/>
              <w:autoSpaceDE w:val="0"/>
              <w:autoSpaceDN w:val="0"/>
              <w:adjustRightInd w:val="0"/>
              <w:spacing w:after="0" w:line="240" w:lineRule="auto"/>
              <w:jc w:val="center"/>
              <w:rPr>
                <w:rFonts w:ascii="Times New Roman" w:hAnsi="Times New Roman"/>
                <w:b/>
                <w:i/>
                <w:sz w:val="24"/>
                <w:szCs w:val="24"/>
              </w:rPr>
            </w:pPr>
            <w:r w:rsidRPr="001947F1">
              <w:rPr>
                <w:rFonts w:ascii="Times New Roman" w:hAnsi="Times New Roman"/>
                <w:b/>
                <w:i/>
                <w:sz w:val="24"/>
                <w:szCs w:val="24"/>
              </w:rPr>
              <w:t>Наименование показателя</w:t>
            </w:r>
          </w:p>
        </w:tc>
        <w:tc>
          <w:tcPr>
            <w:tcW w:w="2410" w:type="dxa"/>
            <w:tcBorders>
              <w:top w:val="single" w:sz="4" w:space="0" w:color="auto"/>
              <w:left w:val="single" w:sz="4" w:space="0" w:color="auto"/>
              <w:bottom w:val="single" w:sz="4" w:space="0" w:color="auto"/>
              <w:right w:val="single" w:sz="4" w:space="0" w:color="auto"/>
            </w:tcBorders>
          </w:tcPr>
          <w:p w14:paraId="6B2E6A79" w14:textId="306C9029" w:rsidR="00D30FD8" w:rsidRPr="001947F1" w:rsidRDefault="0062172A" w:rsidP="00DE3351">
            <w:pPr>
              <w:widowControl w:val="0"/>
              <w:autoSpaceDE w:val="0"/>
              <w:autoSpaceDN w:val="0"/>
              <w:adjustRightInd w:val="0"/>
              <w:spacing w:after="0" w:line="240" w:lineRule="auto"/>
              <w:jc w:val="center"/>
              <w:rPr>
                <w:rFonts w:ascii="Times New Roman" w:hAnsi="Times New Roman"/>
                <w:b/>
                <w:i/>
                <w:sz w:val="24"/>
                <w:szCs w:val="24"/>
              </w:rPr>
            </w:pPr>
            <w:r w:rsidRPr="001947F1">
              <w:rPr>
                <w:rFonts w:ascii="Times New Roman" w:hAnsi="Times New Roman"/>
                <w:b/>
                <w:i/>
                <w:sz w:val="24"/>
                <w:szCs w:val="24"/>
              </w:rPr>
              <w:t>6</w:t>
            </w:r>
            <w:r w:rsidR="00D30FD8" w:rsidRPr="001947F1">
              <w:rPr>
                <w:rFonts w:ascii="Times New Roman" w:hAnsi="Times New Roman"/>
                <w:b/>
                <w:i/>
                <w:sz w:val="24"/>
                <w:szCs w:val="24"/>
              </w:rPr>
              <w:t xml:space="preserve"> месяцев 202</w:t>
            </w:r>
            <w:r w:rsidR="006022ED" w:rsidRPr="001947F1">
              <w:rPr>
                <w:rFonts w:ascii="Times New Roman" w:hAnsi="Times New Roman"/>
                <w:b/>
                <w:i/>
                <w:sz w:val="24"/>
                <w:szCs w:val="24"/>
              </w:rPr>
              <w:t>3</w:t>
            </w:r>
            <w:r w:rsidR="00D30FD8" w:rsidRPr="001947F1">
              <w:rPr>
                <w:rFonts w:ascii="Times New Roman" w:hAnsi="Times New Roman"/>
                <w:b/>
                <w:i/>
                <w:sz w:val="24"/>
                <w:szCs w:val="24"/>
              </w:rPr>
              <w:t xml:space="preserve"> года</w:t>
            </w:r>
          </w:p>
          <w:p w14:paraId="6EB791E0" w14:textId="1F9EE59A" w:rsidR="00D30FD8" w:rsidRPr="001947F1" w:rsidRDefault="00D30FD8" w:rsidP="00DE3351">
            <w:pPr>
              <w:widowControl w:val="0"/>
              <w:autoSpaceDE w:val="0"/>
              <w:autoSpaceDN w:val="0"/>
              <w:adjustRightInd w:val="0"/>
              <w:spacing w:after="0" w:line="240" w:lineRule="auto"/>
              <w:jc w:val="center"/>
              <w:rPr>
                <w:rFonts w:ascii="Times New Roman" w:hAnsi="Times New Roman"/>
                <w:b/>
                <w:i/>
                <w:sz w:val="24"/>
                <w:szCs w:val="24"/>
              </w:rPr>
            </w:pPr>
          </w:p>
        </w:tc>
        <w:tc>
          <w:tcPr>
            <w:tcW w:w="2410" w:type="dxa"/>
            <w:tcBorders>
              <w:top w:val="single" w:sz="4" w:space="0" w:color="auto"/>
              <w:left w:val="single" w:sz="4" w:space="0" w:color="auto"/>
              <w:bottom w:val="single" w:sz="4" w:space="0" w:color="auto"/>
              <w:right w:val="single" w:sz="4" w:space="0" w:color="auto"/>
            </w:tcBorders>
          </w:tcPr>
          <w:p w14:paraId="13642A33" w14:textId="4FE344D8" w:rsidR="00D30FD8" w:rsidRPr="001947F1" w:rsidRDefault="0062172A" w:rsidP="00DE3351">
            <w:pPr>
              <w:widowControl w:val="0"/>
              <w:autoSpaceDE w:val="0"/>
              <w:autoSpaceDN w:val="0"/>
              <w:adjustRightInd w:val="0"/>
              <w:spacing w:after="0" w:line="240" w:lineRule="auto"/>
              <w:jc w:val="center"/>
              <w:rPr>
                <w:rFonts w:ascii="Times New Roman" w:hAnsi="Times New Roman"/>
                <w:b/>
                <w:i/>
                <w:sz w:val="24"/>
                <w:szCs w:val="24"/>
              </w:rPr>
            </w:pPr>
            <w:r w:rsidRPr="001947F1">
              <w:rPr>
                <w:rFonts w:ascii="Times New Roman" w:hAnsi="Times New Roman"/>
                <w:b/>
                <w:i/>
                <w:sz w:val="24"/>
                <w:szCs w:val="24"/>
              </w:rPr>
              <w:t>6</w:t>
            </w:r>
            <w:r w:rsidR="00D30FD8" w:rsidRPr="001947F1">
              <w:rPr>
                <w:rFonts w:ascii="Times New Roman" w:hAnsi="Times New Roman"/>
                <w:b/>
                <w:i/>
                <w:sz w:val="24"/>
                <w:szCs w:val="24"/>
              </w:rPr>
              <w:t xml:space="preserve"> месяцев 202</w:t>
            </w:r>
            <w:r w:rsidR="006022ED" w:rsidRPr="001947F1">
              <w:rPr>
                <w:rFonts w:ascii="Times New Roman" w:hAnsi="Times New Roman"/>
                <w:b/>
                <w:i/>
                <w:sz w:val="24"/>
                <w:szCs w:val="24"/>
              </w:rPr>
              <w:t>4</w:t>
            </w:r>
            <w:r w:rsidR="00D30FD8" w:rsidRPr="001947F1">
              <w:rPr>
                <w:rFonts w:ascii="Times New Roman" w:hAnsi="Times New Roman"/>
                <w:b/>
                <w:i/>
                <w:sz w:val="24"/>
                <w:szCs w:val="24"/>
              </w:rPr>
              <w:t xml:space="preserve"> года </w:t>
            </w:r>
          </w:p>
        </w:tc>
      </w:tr>
      <w:tr w:rsidR="006022ED" w:rsidRPr="000F0E0B" w14:paraId="58435285" w14:textId="77777777" w:rsidTr="00D30FD8">
        <w:tc>
          <w:tcPr>
            <w:tcW w:w="454" w:type="dxa"/>
            <w:tcBorders>
              <w:top w:val="single" w:sz="4" w:space="0" w:color="auto"/>
              <w:left w:val="single" w:sz="4" w:space="0" w:color="auto"/>
              <w:bottom w:val="single" w:sz="4" w:space="0" w:color="auto"/>
              <w:right w:val="single" w:sz="4" w:space="0" w:color="auto"/>
            </w:tcBorders>
          </w:tcPr>
          <w:p w14:paraId="549FAAFD" w14:textId="77777777" w:rsidR="006022ED" w:rsidRPr="000F0E0B" w:rsidRDefault="006022ED" w:rsidP="006022ED">
            <w:pPr>
              <w:widowControl w:val="0"/>
              <w:autoSpaceDE w:val="0"/>
              <w:autoSpaceDN w:val="0"/>
              <w:adjustRightInd w:val="0"/>
              <w:spacing w:after="0" w:line="240" w:lineRule="auto"/>
              <w:jc w:val="center"/>
              <w:rPr>
                <w:rFonts w:ascii="Times New Roman" w:hAnsi="Times New Roman"/>
                <w:sz w:val="24"/>
                <w:szCs w:val="24"/>
              </w:rPr>
            </w:pPr>
            <w:r w:rsidRPr="000F0E0B">
              <w:rPr>
                <w:rFonts w:ascii="Times New Roman" w:hAnsi="Times New Roman"/>
                <w:sz w:val="24"/>
                <w:szCs w:val="24"/>
              </w:rPr>
              <w:t>1</w:t>
            </w:r>
          </w:p>
        </w:tc>
        <w:tc>
          <w:tcPr>
            <w:tcW w:w="4077" w:type="dxa"/>
            <w:tcBorders>
              <w:top w:val="single" w:sz="4" w:space="0" w:color="auto"/>
              <w:left w:val="single" w:sz="4" w:space="0" w:color="auto"/>
              <w:bottom w:val="single" w:sz="4" w:space="0" w:color="auto"/>
              <w:right w:val="single" w:sz="4" w:space="0" w:color="auto"/>
            </w:tcBorders>
          </w:tcPr>
          <w:p w14:paraId="0C6F81B5" w14:textId="1F15CAAE" w:rsidR="006022ED" w:rsidRPr="000F0E0B" w:rsidRDefault="006022ED" w:rsidP="006022ED">
            <w:pPr>
              <w:widowControl w:val="0"/>
              <w:autoSpaceDE w:val="0"/>
              <w:autoSpaceDN w:val="0"/>
              <w:adjustRightInd w:val="0"/>
              <w:spacing w:after="0" w:line="240" w:lineRule="auto"/>
              <w:rPr>
                <w:rFonts w:ascii="Times New Roman" w:hAnsi="Times New Roman"/>
                <w:sz w:val="24"/>
                <w:szCs w:val="24"/>
              </w:rPr>
            </w:pPr>
            <w:r w:rsidRPr="000F0E0B">
              <w:rPr>
                <w:rFonts w:ascii="Times New Roman" w:hAnsi="Times New Roman"/>
                <w:sz w:val="24"/>
                <w:szCs w:val="24"/>
              </w:rPr>
              <w:t xml:space="preserve">Выручка, </w:t>
            </w:r>
            <w:proofErr w:type="spellStart"/>
            <w:r w:rsidRPr="000F0E0B">
              <w:rPr>
                <w:rFonts w:ascii="Times New Roman" w:hAnsi="Times New Roman"/>
                <w:sz w:val="24"/>
                <w:szCs w:val="24"/>
              </w:rPr>
              <w:t>тыс.руб</w:t>
            </w:r>
            <w:proofErr w:type="spellEnd"/>
            <w:r w:rsidRPr="000F0E0B">
              <w:rPr>
                <w:rFonts w:ascii="Times New Roman" w:hAnsi="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vAlign w:val="center"/>
          </w:tcPr>
          <w:p w14:paraId="3688FA87" w14:textId="714142D2" w:rsidR="006022ED" w:rsidRPr="00791AFD" w:rsidRDefault="006022ED" w:rsidP="006022ED">
            <w:pPr>
              <w:widowControl w:val="0"/>
              <w:autoSpaceDE w:val="0"/>
              <w:autoSpaceDN w:val="0"/>
              <w:adjustRightInd w:val="0"/>
              <w:spacing w:after="0" w:line="240" w:lineRule="auto"/>
              <w:ind w:firstLine="283"/>
              <w:jc w:val="center"/>
              <w:rPr>
                <w:rFonts w:ascii="Times New Roman" w:hAnsi="Times New Roman"/>
                <w:b/>
                <w:i/>
                <w:sz w:val="24"/>
                <w:szCs w:val="24"/>
              </w:rPr>
            </w:pPr>
            <w:r w:rsidRPr="00791AFD">
              <w:rPr>
                <w:rFonts w:ascii="Times New Roman" w:hAnsi="Times New Roman"/>
                <w:b/>
                <w:i/>
                <w:sz w:val="24"/>
                <w:szCs w:val="24"/>
              </w:rPr>
              <w:t>-*</w:t>
            </w:r>
          </w:p>
        </w:tc>
        <w:tc>
          <w:tcPr>
            <w:tcW w:w="2410" w:type="dxa"/>
            <w:tcBorders>
              <w:top w:val="single" w:sz="4" w:space="0" w:color="auto"/>
              <w:left w:val="single" w:sz="4" w:space="0" w:color="auto"/>
              <w:bottom w:val="single" w:sz="4" w:space="0" w:color="auto"/>
              <w:right w:val="single" w:sz="4" w:space="0" w:color="auto"/>
            </w:tcBorders>
            <w:vAlign w:val="center"/>
          </w:tcPr>
          <w:p w14:paraId="3FFFED67" w14:textId="4DD42CAB" w:rsidR="006022ED" w:rsidRPr="00791AFD" w:rsidRDefault="006022ED" w:rsidP="006022ED">
            <w:pPr>
              <w:widowControl w:val="0"/>
              <w:autoSpaceDE w:val="0"/>
              <w:autoSpaceDN w:val="0"/>
              <w:adjustRightInd w:val="0"/>
              <w:spacing w:after="0" w:line="240" w:lineRule="auto"/>
              <w:ind w:firstLine="283"/>
              <w:jc w:val="center"/>
              <w:rPr>
                <w:rFonts w:ascii="Times New Roman" w:hAnsi="Times New Roman"/>
                <w:b/>
                <w:i/>
                <w:sz w:val="24"/>
                <w:szCs w:val="24"/>
              </w:rPr>
            </w:pPr>
            <w:r w:rsidRPr="00791AFD">
              <w:rPr>
                <w:rFonts w:ascii="Times New Roman" w:hAnsi="Times New Roman"/>
                <w:b/>
                <w:i/>
                <w:sz w:val="24"/>
                <w:szCs w:val="24"/>
              </w:rPr>
              <w:t>-*</w:t>
            </w:r>
          </w:p>
        </w:tc>
      </w:tr>
      <w:tr w:rsidR="006022ED" w:rsidRPr="000F0E0B" w14:paraId="3781A041" w14:textId="77777777" w:rsidTr="00D30FD8">
        <w:tc>
          <w:tcPr>
            <w:tcW w:w="454" w:type="dxa"/>
            <w:tcBorders>
              <w:top w:val="single" w:sz="4" w:space="0" w:color="auto"/>
              <w:left w:val="single" w:sz="4" w:space="0" w:color="auto"/>
              <w:bottom w:val="single" w:sz="4" w:space="0" w:color="auto"/>
              <w:right w:val="single" w:sz="4" w:space="0" w:color="auto"/>
            </w:tcBorders>
          </w:tcPr>
          <w:p w14:paraId="29C1AACF" w14:textId="77777777" w:rsidR="006022ED" w:rsidRPr="000F0E0B" w:rsidRDefault="006022ED" w:rsidP="006022ED">
            <w:pPr>
              <w:widowControl w:val="0"/>
              <w:autoSpaceDE w:val="0"/>
              <w:autoSpaceDN w:val="0"/>
              <w:adjustRightInd w:val="0"/>
              <w:spacing w:after="0" w:line="240" w:lineRule="auto"/>
              <w:jc w:val="center"/>
              <w:rPr>
                <w:rFonts w:ascii="Times New Roman" w:hAnsi="Times New Roman"/>
                <w:sz w:val="24"/>
                <w:szCs w:val="24"/>
              </w:rPr>
            </w:pPr>
            <w:r w:rsidRPr="000F0E0B">
              <w:rPr>
                <w:rFonts w:ascii="Times New Roman" w:hAnsi="Times New Roman"/>
                <w:sz w:val="24"/>
                <w:szCs w:val="24"/>
              </w:rPr>
              <w:t>2</w:t>
            </w:r>
          </w:p>
        </w:tc>
        <w:tc>
          <w:tcPr>
            <w:tcW w:w="4077" w:type="dxa"/>
            <w:tcBorders>
              <w:top w:val="single" w:sz="4" w:space="0" w:color="auto"/>
              <w:left w:val="single" w:sz="4" w:space="0" w:color="auto"/>
              <w:right w:val="single" w:sz="4" w:space="0" w:color="auto"/>
            </w:tcBorders>
          </w:tcPr>
          <w:p w14:paraId="05C28FA9" w14:textId="2D3902A5" w:rsidR="006022ED" w:rsidRPr="000F0E0B" w:rsidRDefault="006022ED" w:rsidP="006022ED">
            <w:pPr>
              <w:widowControl w:val="0"/>
              <w:autoSpaceDE w:val="0"/>
              <w:autoSpaceDN w:val="0"/>
              <w:adjustRightInd w:val="0"/>
              <w:spacing w:after="0" w:line="240" w:lineRule="auto"/>
              <w:rPr>
                <w:rFonts w:ascii="Times New Roman" w:hAnsi="Times New Roman"/>
                <w:sz w:val="24"/>
                <w:szCs w:val="24"/>
              </w:rPr>
            </w:pPr>
            <w:bookmarkStart w:id="97" w:name="_Hlk175145092"/>
            <w:r w:rsidRPr="000F0E0B">
              <w:rPr>
                <w:rFonts w:ascii="Times New Roman" w:hAnsi="Times New Roman"/>
                <w:sz w:val="24"/>
                <w:szCs w:val="24"/>
              </w:rPr>
              <w:t xml:space="preserve">Прибыль до вычета расходов по выплате процентов, налогов, износа основных средств и амортизации нематериальных активов (EBITDA), </w:t>
            </w:r>
            <w:proofErr w:type="spellStart"/>
            <w:r w:rsidRPr="000F0E0B">
              <w:rPr>
                <w:rFonts w:ascii="Times New Roman" w:hAnsi="Times New Roman"/>
                <w:sz w:val="24"/>
                <w:szCs w:val="24"/>
              </w:rPr>
              <w:t>тыс.руб</w:t>
            </w:r>
            <w:proofErr w:type="spellEnd"/>
            <w:r w:rsidRPr="000F0E0B">
              <w:rPr>
                <w:rFonts w:ascii="Times New Roman" w:hAnsi="Times New Roman"/>
                <w:sz w:val="24"/>
                <w:szCs w:val="24"/>
              </w:rPr>
              <w:t>.</w:t>
            </w:r>
            <w:bookmarkEnd w:id="97"/>
          </w:p>
        </w:tc>
        <w:tc>
          <w:tcPr>
            <w:tcW w:w="2410" w:type="dxa"/>
            <w:tcBorders>
              <w:top w:val="single" w:sz="4" w:space="0" w:color="auto"/>
              <w:left w:val="single" w:sz="4" w:space="0" w:color="auto"/>
              <w:right w:val="single" w:sz="4" w:space="0" w:color="auto"/>
            </w:tcBorders>
            <w:vAlign w:val="center"/>
          </w:tcPr>
          <w:p w14:paraId="752F6917" w14:textId="6FAD6EBE" w:rsidR="006022ED" w:rsidRPr="00791AFD" w:rsidRDefault="006022ED" w:rsidP="006022ED">
            <w:pPr>
              <w:widowControl w:val="0"/>
              <w:autoSpaceDE w:val="0"/>
              <w:autoSpaceDN w:val="0"/>
              <w:adjustRightInd w:val="0"/>
              <w:spacing w:after="0" w:line="240" w:lineRule="auto"/>
              <w:ind w:firstLine="283"/>
              <w:jc w:val="center"/>
              <w:rPr>
                <w:rFonts w:ascii="Times New Roman" w:hAnsi="Times New Roman"/>
                <w:b/>
                <w:i/>
                <w:sz w:val="24"/>
                <w:szCs w:val="24"/>
              </w:rPr>
            </w:pPr>
            <w:r w:rsidRPr="00791AFD">
              <w:rPr>
                <w:rFonts w:ascii="Times New Roman" w:hAnsi="Times New Roman"/>
                <w:b/>
                <w:i/>
                <w:sz w:val="24"/>
                <w:szCs w:val="24"/>
                <w:lang w:val="en-US"/>
              </w:rPr>
              <w:t>(</w:t>
            </w:r>
            <w:r w:rsidRPr="00791AFD">
              <w:rPr>
                <w:rFonts w:ascii="Times New Roman" w:hAnsi="Times New Roman"/>
                <w:b/>
                <w:i/>
                <w:sz w:val="24"/>
                <w:szCs w:val="24"/>
              </w:rPr>
              <w:t>4 068</w:t>
            </w:r>
            <w:r w:rsidRPr="00791AFD">
              <w:rPr>
                <w:rFonts w:ascii="Times New Roman" w:hAnsi="Times New Roman"/>
                <w:b/>
                <w:i/>
                <w:sz w:val="24"/>
                <w:szCs w:val="24"/>
                <w:lang w:val="en-US"/>
              </w:rPr>
              <w:t>)</w:t>
            </w:r>
          </w:p>
        </w:tc>
        <w:tc>
          <w:tcPr>
            <w:tcW w:w="2410" w:type="dxa"/>
            <w:tcBorders>
              <w:top w:val="single" w:sz="4" w:space="0" w:color="auto"/>
              <w:left w:val="single" w:sz="4" w:space="0" w:color="auto"/>
              <w:right w:val="single" w:sz="4" w:space="0" w:color="auto"/>
            </w:tcBorders>
            <w:vAlign w:val="center"/>
          </w:tcPr>
          <w:p w14:paraId="36DF81C1" w14:textId="5533F48B" w:rsidR="006022ED" w:rsidRPr="00791AFD" w:rsidRDefault="000179C1" w:rsidP="006022ED">
            <w:pPr>
              <w:widowControl w:val="0"/>
              <w:autoSpaceDE w:val="0"/>
              <w:autoSpaceDN w:val="0"/>
              <w:adjustRightInd w:val="0"/>
              <w:spacing w:after="0" w:line="240" w:lineRule="auto"/>
              <w:ind w:firstLine="283"/>
              <w:jc w:val="center"/>
              <w:rPr>
                <w:rFonts w:ascii="Times New Roman" w:hAnsi="Times New Roman"/>
                <w:b/>
                <w:i/>
                <w:sz w:val="24"/>
                <w:szCs w:val="24"/>
              </w:rPr>
            </w:pPr>
            <w:r w:rsidRPr="00791AFD">
              <w:rPr>
                <w:rFonts w:ascii="Times New Roman" w:hAnsi="Times New Roman"/>
                <w:b/>
                <w:i/>
                <w:sz w:val="24"/>
                <w:szCs w:val="24"/>
              </w:rPr>
              <w:t>(4 577)</w:t>
            </w:r>
          </w:p>
        </w:tc>
      </w:tr>
      <w:tr w:rsidR="006022ED" w:rsidRPr="000F0E0B" w14:paraId="2776E0C5" w14:textId="77777777" w:rsidTr="00D30FD8">
        <w:tc>
          <w:tcPr>
            <w:tcW w:w="454" w:type="dxa"/>
            <w:tcBorders>
              <w:top w:val="single" w:sz="4" w:space="0" w:color="auto"/>
              <w:left w:val="single" w:sz="4" w:space="0" w:color="auto"/>
              <w:bottom w:val="single" w:sz="4" w:space="0" w:color="auto"/>
              <w:right w:val="single" w:sz="4" w:space="0" w:color="auto"/>
            </w:tcBorders>
          </w:tcPr>
          <w:p w14:paraId="4EBE6EAF" w14:textId="77777777" w:rsidR="006022ED" w:rsidRPr="000F0E0B" w:rsidRDefault="006022ED" w:rsidP="006022ED">
            <w:pPr>
              <w:widowControl w:val="0"/>
              <w:autoSpaceDE w:val="0"/>
              <w:autoSpaceDN w:val="0"/>
              <w:adjustRightInd w:val="0"/>
              <w:spacing w:after="0" w:line="240" w:lineRule="auto"/>
              <w:jc w:val="center"/>
              <w:rPr>
                <w:rFonts w:ascii="Times New Roman" w:hAnsi="Times New Roman"/>
                <w:sz w:val="24"/>
                <w:szCs w:val="24"/>
              </w:rPr>
            </w:pPr>
            <w:r w:rsidRPr="000F0E0B">
              <w:rPr>
                <w:rFonts w:ascii="Times New Roman" w:hAnsi="Times New Roman"/>
                <w:sz w:val="24"/>
                <w:szCs w:val="24"/>
              </w:rPr>
              <w:t>3</w:t>
            </w:r>
          </w:p>
        </w:tc>
        <w:tc>
          <w:tcPr>
            <w:tcW w:w="4077" w:type="dxa"/>
            <w:tcBorders>
              <w:top w:val="single" w:sz="4" w:space="0" w:color="auto"/>
              <w:left w:val="single" w:sz="4" w:space="0" w:color="auto"/>
              <w:right w:val="single" w:sz="4" w:space="0" w:color="auto"/>
            </w:tcBorders>
          </w:tcPr>
          <w:p w14:paraId="7AA8FCBF" w14:textId="77777777" w:rsidR="006022ED" w:rsidRPr="000F0E0B" w:rsidRDefault="006022ED" w:rsidP="006022ED">
            <w:pPr>
              <w:widowControl w:val="0"/>
              <w:autoSpaceDE w:val="0"/>
              <w:autoSpaceDN w:val="0"/>
              <w:adjustRightInd w:val="0"/>
              <w:spacing w:after="0" w:line="240" w:lineRule="auto"/>
              <w:rPr>
                <w:rFonts w:ascii="Times New Roman" w:hAnsi="Times New Roman"/>
                <w:sz w:val="24"/>
                <w:szCs w:val="24"/>
              </w:rPr>
            </w:pPr>
            <w:r w:rsidRPr="000F0E0B">
              <w:rPr>
                <w:rFonts w:ascii="Times New Roman" w:hAnsi="Times New Roman"/>
                <w:sz w:val="24"/>
                <w:szCs w:val="24"/>
              </w:rPr>
              <w:t xml:space="preserve">Рентабельность по EBITDA (EBITDA </w:t>
            </w:r>
            <w:proofErr w:type="spellStart"/>
            <w:r w:rsidRPr="000F0E0B">
              <w:rPr>
                <w:rFonts w:ascii="Times New Roman" w:hAnsi="Times New Roman"/>
                <w:sz w:val="24"/>
                <w:szCs w:val="24"/>
              </w:rPr>
              <w:t>margin</w:t>
            </w:r>
            <w:proofErr w:type="spellEnd"/>
            <w:r w:rsidRPr="000F0E0B">
              <w:rPr>
                <w:rFonts w:ascii="Times New Roman" w:hAnsi="Times New Roman"/>
                <w:sz w:val="24"/>
                <w:szCs w:val="24"/>
              </w:rPr>
              <w:t>), %</w:t>
            </w:r>
          </w:p>
        </w:tc>
        <w:tc>
          <w:tcPr>
            <w:tcW w:w="2410" w:type="dxa"/>
            <w:tcBorders>
              <w:top w:val="single" w:sz="4" w:space="0" w:color="auto"/>
              <w:left w:val="single" w:sz="4" w:space="0" w:color="auto"/>
              <w:right w:val="single" w:sz="4" w:space="0" w:color="auto"/>
            </w:tcBorders>
            <w:vAlign w:val="center"/>
          </w:tcPr>
          <w:p w14:paraId="3C1A4BA7" w14:textId="6B7E63FC" w:rsidR="006022ED" w:rsidRPr="00791AFD" w:rsidRDefault="006022ED" w:rsidP="006022ED">
            <w:pPr>
              <w:widowControl w:val="0"/>
              <w:autoSpaceDE w:val="0"/>
              <w:autoSpaceDN w:val="0"/>
              <w:adjustRightInd w:val="0"/>
              <w:spacing w:after="0" w:line="240" w:lineRule="auto"/>
              <w:ind w:firstLine="283"/>
              <w:jc w:val="center"/>
              <w:rPr>
                <w:rFonts w:ascii="Times New Roman" w:hAnsi="Times New Roman"/>
                <w:b/>
                <w:i/>
                <w:sz w:val="24"/>
                <w:szCs w:val="24"/>
              </w:rPr>
            </w:pPr>
            <w:r w:rsidRPr="00791AFD">
              <w:rPr>
                <w:rFonts w:ascii="Times New Roman" w:hAnsi="Times New Roman"/>
                <w:b/>
                <w:i/>
                <w:sz w:val="24"/>
                <w:szCs w:val="24"/>
              </w:rPr>
              <w:t>-**</w:t>
            </w:r>
          </w:p>
        </w:tc>
        <w:tc>
          <w:tcPr>
            <w:tcW w:w="2410" w:type="dxa"/>
            <w:tcBorders>
              <w:top w:val="single" w:sz="4" w:space="0" w:color="auto"/>
              <w:left w:val="single" w:sz="4" w:space="0" w:color="auto"/>
              <w:right w:val="single" w:sz="4" w:space="0" w:color="auto"/>
            </w:tcBorders>
            <w:vAlign w:val="center"/>
          </w:tcPr>
          <w:p w14:paraId="57D52846" w14:textId="312DC5CB" w:rsidR="006022ED" w:rsidRPr="00791AFD" w:rsidRDefault="006022ED" w:rsidP="006022ED">
            <w:pPr>
              <w:widowControl w:val="0"/>
              <w:autoSpaceDE w:val="0"/>
              <w:autoSpaceDN w:val="0"/>
              <w:adjustRightInd w:val="0"/>
              <w:spacing w:after="0" w:line="240" w:lineRule="auto"/>
              <w:ind w:firstLine="283"/>
              <w:jc w:val="center"/>
              <w:rPr>
                <w:rFonts w:ascii="Times New Roman" w:hAnsi="Times New Roman"/>
                <w:b/>
                <w:i/>
                <w:sz w:val="24"/>
                <w:szCs w:val="24"/>
              </w:rPr>
            </w:pPr>
            <w:r w:rsidRPr="00791AFD">
              <w:rPr>
                <w:rFonts w:ascii="Times New Roman" w:hAnsi="Times New Roman"/>
                <w:b/>
                <w:i/>
                <w:sz w:val="24"/>
                <w:szCs w:val="24"/>
              </w:rPr>
              <w:t>-**</w:t>
            </w:r>
          </w:p>
        </w:tc>
      </w:tr>
      <w:tr w:rsidR="006022ED" w:rsidRPr="000F0E0B" w14:paraId="138A34F8" w14:textId="77777777" w:rsidTr="00D30FD8">
        <w:tc>
          <w:tcPr>
            <w:tcW w:w="454" w:type="dxa"/>
            <w:tcBorders>
              <w:top w:val="single" w:sz="4" w:space="0" w:color="auto"/>
              <w:left w:val="single" w:sz="4" w:space="0" w:color="auto"/>
              <w:bottom w:val="single" w:sz="4" w:space="0" w:color="auto"/>
              <w:right w:val="single" w:sz="4" w:space="0" w:color="auto"/>
            </w:tcBorders>
          </w:tcPr>
          <w:p w14:paraId="4096B56B" w14:textId="77777777" w:rsidR="006022ED" w:rsidRPr="000F0E0B" w:rsidRDefault="006022ED" w:rsidP="006022ED">
            <w:pPr>
              <w:widowControl w:val="0"/>
              <w:autoSpaceDE w:val="0"/>
              <w:autoSpaceDN w:val="0"/>
              <w:adjustRightInd w:val="0"/>
              <w:spacing w:after="0" w:line="240" w:lineRule="auto"/>
              <w:jc w:val="center"/>
              <w:rPr>
                <w:rFonts w:ascii="Times New Roman" w:hAnsi="Times New Roman"/>
                <w:sz w:val="24"/>
                <w:szCs w:val="24"/>
              </w:rPr>
            </w:pPr>
            <w:r w:rsidRPr="000F0E0B">
              <w:rPr>
                <w:rFonts w:ascii="Times New Roman" w:hAnsi="Times New Roman"/>
                <w:sz w:val="24"/>
                <w:szCs w:val="24"/>
              </w:rPr>
              <w:t>4</w:t>
            </w:r>
          </w:p>
        </w:tc>
        <w:tc>
          <w:tcPr>
            <w:tcW w:w="4077" w:type="dxa"/>
            <w:tcBorders>
              <w:top w:val="single" w:sz="4" w:space="0" w:color="auto"/>
              <w:left w:val="single" w:sz="4" w:space="0" w:color="auto"/>
              <w:bottom w:val="single" w:sz="4" w:space="0" w:color="auto"/>
              <w:right w:val="single" w:sz="4" w:space="0" w:color="auto"/>
            </w:tcBorders>
          </w:tcPr>
          <w:p w14:paraId="70BAAAFA" w14:textId="2C5928E6" w:rsidR="006022ED" w:rsidRPr="000F0E0B" w:rsidRDefault="006022ED" w:rsidP="006022ED">
            <w:pPr>
              <w:widowControl w:val="0"/>
              <w:autoSpaceDE w:val="0"/>
              <w:autoSpaceDN w:val="0"/>
              <w:adjustRightInd w:val="0"/>
              <w:spacing w:after="0" w:line="240" w:lineRule="auto"/>
              <w:rPr>
                <w:rFonts w:ascii="Times New Roman" w:hAnsi="Times New Roman"/>
                <w:sz w:val="24"/>
                <w:szCs w:val="24"/>
              </w:rPr>
            </w:pPr>
            <w:r w:rsidRPr="000F0E0B">
              <w:rPr>
                <w:rFonts w:ascii="Times New Roman" w:hAnsi="Times New Roman"/>
                <w:sz w:val="24"/>
                <w:szCs w:val="24"/>
              </w:rPr>
              <w:t xml:space="preserve">Чистая прибыль (убыток), </w:t>
            </w:r>
            <w:proofErr w:type="spellStart"/>
            <w:r w:rsidRPr="000F0E0B">
              <w:rPr>
                <w:rFonts w:ascii="Times New Roman" w:hAnsi="Times New Roman"/>
                <w:sz w:val="24"/>
                <w:szCs w:val="24"/>
              </w:rPr>
              <w:t>тыс.руб</w:t>
            </w:r>
            <w:proofErr w:type="spellEnd"/>
            <w:r w:rsidRPr="000F0E0B">
              <w:rPr>
                <w:rFonts w:ascii="Times New Roman" w:hAnsi="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vAlign w:val="center"/>
          </w:tcPr>
          <w:p w14:paraId="1EB4943E" w14:textId="6ACEA937" w:rsidR="006022ED" w:rsidRPr="00791AFD" w:rsidRDefault="006022ED" w:rsidP="006022ED">
            <w:pPr>
              <w:widowControl w:val="0"/>
              <w:autoSpaceDE w:val="0"/>
              <w:autoSpaceDN w:val="0"/>
              <w:adjustRightInd w:val="0"/>
              <w:spacing w:after="0" w:line="240" w:lineRule="auto"/>
              <w:ind w:firstLine="283"/>
              <w:jc w:val="center"/>
              <w:rPr>
                <w:rFonts w:ascii="Times New Roman" w:hAnsi="Times New Roman"/>
                <w:b/>
                <w:i/>
                <w:sz w:val="24"/>
                <w:szCs w:val="24"/>
              </w:rPr>
            </w:pPr>
            <w:r w:rsidRPr="00791AFD">
              <w:rPr>
                <w:rFonts w:ascii="Times New Roman" w:hAnsi="Times New Roman"/>
                <w:b/>
                <w:i/>
                <w:sz w:val="24"/>
                <w:szCs w:val="24"/>
              </w:rPr>
              <w:t xml:space="preserve">8 707 </w:t>
            </w:r>
          </w:p>
        </w:tc>
        <w:tc>
          <w:tcPr>
            <w:tcW w:w="2410" w:type="dxa"/>
            <w:tcBorders>
              <w:top w:val="single" w:sz="4" w:space="0" w:color="auto"/>
              <w:left w:val="single" w:sz="4" w:space="0" w:color="auto"/>
              <w:bottom w:val="single" w:sz="4" w:space="0" w:color="auto"/>
              <w:right w:val="single" w:sz="4" w:space="0" w:color="auto"/>
            </w:tcBorders>
            <w:vAlign w:val="center"/>
          </w:tcPr>
          <w:p w14:paraId="10A7E1B2" w14:textId="453959C1" w:rsidR="006022ED" w:rsidRPr="00791AFD" w:rsidRDefault="009B2089" w:rsidP="006022ED">
            <w:pPr>
              <w:widowControl w:val="0"/>
              <w:autoSpaceDE w:val="0"/>
              <w:autoSpaceDN w:val="0"/>
              <w:adjustRightInd w:val="0"/>
              <w:spacing w:after="0" w:line="240" w:lineRule="auto"/>
              <w:ind w:firstLine="283"/>
              <w:jc w:val="center"/>
              <w:rPr>
                <w:rFonts w:ascii="Times New Roman" w:hAnsi="Times New Roman"/>
                <w:b/>
                <w:i/>
                <w:sz w:val="24"/>
                <w:szCs w:val="24"/>
              </w:rPr>
            </w:pPr>
            <w:r w:rsidRPr="00791AFD">
              <w:rPr>
                <w:rFonts w:ascii="Times New Roman" w:hAnsi="Times New Roman"/>
                <w:b/>
                <w:i/>
                <w:sz w:val="24"/>
                <w:szCs w:val="24"/>
              </w:rPr>
              <w:t>10 060</w:t>
            </w:r>
          </w:p>
        </w:tc>
      </w:tr>
      <w:tr w:rsidR="006022ED" w:rsidRPr="000F0E0B" w14:paraId="037AB1D4" w14:textId="77777777" w:rsidTr="00D30FD8">
        <w:tc>
          <w:tcPr>
            <w:tcW w:w="454" w:type="dxa"/>
            <w:tcBorders>
              <w:top w:val="single" w:sz="4" w:space="0" w:color="auto"/>
              <w:left w:val="single" w:sz="4" w:space="0" w:color="auto"/>
              <w:bottom w:val="single" w:sz="4" w:space="0" w:color="auto"/>
              <w:right w:val="single" w:sz="4" w:space="0" w:color="auto"/>
            </w:tcBorders>
          </w:tcPr>
          <w:p w14:paraId="381ED6A0" w14:textId="77777777" w:rsidR="006022ED" w:rsidRPr="000F0E0B" w:rsidRDefault="006022ED" w:rsidP="006022ED">
            <w:pPr>
              <w:widowControl w:val="0"/>
              <w:autoSpaceDE w:val="0"/>
              <w:autoSpaceDN w:val="0"/>
              <w:adjustRightInd w:val="0"/>
              <w:spacing w:after="0" w:line="240" w:lineRule="auto"/>
              <w:jc w:val="center"/>
              <w:rPr>
                <w:rFonts w:ascii="Times New Roman" w:hAnsi="Times New Roman"/>
                <w:sz w:val="24"/>
                <w:szCs w:val="24"/>
              </w:rPr>
            </w:pPr>
            <w:r w:rsidRPr="000F0E0B">
              <w:rPr>
                <w:rFonts w:ascii="Times New Roman" w:hAnsi="Times New Roman"/>
                <w:sz w:val="24"/>
                <w:szCs w:val="24"/>
              </w:rPr>
              <w:t>5</w:t>
            </w:r>
          </w:p>
        </w:tc>
        <w:tc>
          <w:tcPr>
            <w:tcW w:w="4077" w:type="dxa"/>
            <w:tcBorders>
              <w:top w:val="single" w:sz="4" w:space="0" w:color="auto"/>
              <w:left w:val="single" w:sz="4" w:space="0" w:color="auto"/>
              <w:bottom w:val="single" w:sz="4" w:space="0" w:color="auto"/>
              <w:right w:val="single" w:sz="4" w:space="0" w:color="auto"/>
            </w:tcBorders>
          </w:tcPr>
          <w:p w14:paraId="121C8B60" w14:textId="4B081EEF" w:rsidR="006022ED" w:rsidRPr="000F0E0B" w:rsidRDefault="006022ED" w:rsidP="006022ED">
            <w:pPr>
              <w:widowControl w:val="0"/>
              <w:autoSpaceDE w:val="0"/>
              <w:autoSpaceDN w:val="0"/>
              <w:adjustRightInd w:val="0"/>
              <w:spacing w:after="0" w:line="240" w:lineRule="auto"/>
              <w:rPr>
                <w:rFonts w:ascii="Times New Roman" w:hAnsi="Times New Roman"/>
                <w:sz w:val="24"/>
                <w:szCs w:val="24"/>
              </w:rPr>
            </w:pPr>
            <w:r w:rsidRPr="000F0E0B">
              <w:rPr>
                <w:rFonts w:ascii="Times New Roman" w:hAnsi="Times New Roman"/>
                <w:sz w:val="24"/>
                <w:szCs w:val="24"/>
              </w:rPr>
              <w:t xml:space="preserve">Чистые денежные средства, полученные от операционной деятельности, </w:t>
            </w:r>
            <w:proofErr w:type="spellStart"/>
            <w:r w:rsidRPr="000F0E0B">
              <w:rPr>
                <w:rFonts w:ascii="Times New Roman" w:hAnsi="Times New Roman"/>
                <w:sz w:val="24"/>
                <w:szCs w:val="24"/>
              </w:rPr>
              <w:t>тыс.руб</w:t>
            </w:r>
            <w:proofErr w:type="spellEnd"/>
            <w:r w:rsidRPr="000F0E0B">
              <w:rPr>
                <w:rFonts w:ascii="Times New Roman" w:hAnsi="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vAlign w:val="center"/>
          </w:tcPr>
          <w:p w14:paraId="781B1C6D" w14:textId="153E87C3" w:rsidR="006022ED" w:rsidRPr="00791AFD" w:rsidRDefault="006022ED" w:rsidP="006022ED">
            <w:pPr>
              <w:widowControl w:val="0"/>
              <w:autoSpaceDE w:val="0"/>
              <w:autoSpaceDN w:val="0"/>
              <w:adjustRightInd w:val="0"/>
              <w:spacing w:after="0" w:line="240" w:lineRule="auto"/>
              <w:ind w:firstLine="283"/>
              <w:jc w:val="center"/>
              <w:rPr>
                <w:rFonts w:ascii="Times New Roman" w:hAnsi="Times New Roman"/>
                <w:b/>
                <w:i/>
                <w:sz w:val="24"/>
                <w:szCs w:val="24"/>
              </w:rPr>
            </w:pPr>
            <w:r w:rsidRPr="00791AFD">
              <w:rPr>
                <w:rFonts w:ascii="Times New Roman" w:hAnsi="Times New Roman"/>
                <w:b/>
                <w:i/>
                <w:sz w:val="24"/>
                <w:szCs w:val="24"/>
                <w:lang w:val="en-US"/>
              </w:rPr>
              <w:t>(</w:t>
            </w:r>
            <w:r w:rsidRPr="00791AFD">
              <w:rPr>
                <w:rFonts w:ascii="Times New Roman" w:hAnsi="Times New Roman"/>
                <w:b/>
                <w:i/>
                <w:sz w:val="24"/>
                <w:szCs w:val="24"/>
              </w:rPr>
              <w:t>1 044 160</w:t>
            </w:r>
            <w:r w:rsidRPr="00791AFD">
              <w:rPr>
                <w:rFonts w:ascii="Times New Roman" w:hAnsi="Times New Roman"/>
                <w:b/>
                <w:i/>
                <w:sz w:val="24"/>
                <w:szCs w:val="24"/>
                <w:lang w:val="en-US"/>
              </w:rPr>
              <w:t>)</w:t>
            </w:r>
          </w:p>
        </w:tc>
        <w:tc>
          <w:tcPr>
            <w:tcW w:w="2410" w:type="dxa"/>
            <w:tcBorders>
              <w:top w:val="single" w:sz="4" w:space="0" w:color="auto"/>
              <w:left w:val="single" w:sz="4" w:space="0" w:color="auto"/>
              <w:bottom w:val="single" w:sz="4" w:space="0" w:color="auto"/>
              <w:right w:val="single" w:sz="4" w:space="0" w:color="auto"/>
            </w:tcBorders>
            <w:vAlign w:val="center"/>
          </w:tcPr>
          <w:p w14:paraId="431E7BA8" w14:textId="65BCC95F" w:rsidR="006022ED" w:rsidRPr="00791AFD" w:rsidRDefault="009B2089" w:rsidP="006022ED">
            <w:pPr>
              <w:widowControl w:val="0"/>
              <w:autoSpaceDE w:val="0"/>
              <w:autoSpaceDN w:val="0"/>
              <w:adjustRightInd w:val="0"/>
              <w:spacing w:after="0" w:line="240" w:lineRule="auto"/>
              <w:ind w:firstLine="283"/>
              <w:jc w:val="center"/>
              <w:rPr>
                <w:rFonts w:ascii="Times New Roman" w:hAnsi="Times New Roman"/>
                <w:b/>
                <w:i/>
                <w:sz w:val="24"/>
                <w:szCs w:val="24"/>
              </w:rPr>
            </w:pPr>
            <w:r w:rsidRPr="00791AFD">
              <w:rPr>
                <w:rFonts w:ascii="Times New Roman" w:hAnsi="Times New Roman"/>
                <w:b/>
                <w:i/>
                <w:sz w:val="24"/>
                <w:szCs w:val="24"/>
              </w:rPr>
              <w:t>(1 368 152)</w:t>
            </w:r>
          </w:p>
        </w:tc>
      </w:tr>
      <w:tr w:rsidR="006022ED" w:rsidRPr="000F0E0B" w14:paraId="4D9E2655" w14:textId="77777777" w:rsidTr="00D30FD8">
        <w:tc>
          <w:tcPr>
            <w:tcW w:w="454" w:type="dxa"/>
            <w:tcBorders>
              <w:top w:val="single" w:sz="4" w:space="0" w:color="auto"/>
              <w:left w:val="single" w:sz="4" w:space="0" w:color="auto"/>
              <w:bottom w:val="single" w:sz="4" w:space="0" w:color="auto"/>
              <w:right w:val="single" w:sz="4" w:space="0" w:color="auto"/>
            </w:tcBorders>
          </w:tcPr>
          <w:p w14:paraId="1504C4AC" w14:textId="77777777" w:rsidR="006022ED" w:rsidRPr="000F0E0B" w:rsidRDefault="006022ED" w:rsidP="006022ED">
            <w:pPr>
              <w:widowControl w:val="0"/>
              <w:autoSpaceDE w:val="0"/>
              <w:autoSpaceDN w:val="0"/>
              <w:adjustRightInd w:val="0"/>
              <w:spacing w:after="0" w:line="240" w:lineRule="auto"/>
              <w:jc w:val="center"/>
              <w:rPr>
                <w:rFonts w:ascii="Times New Roman" w:hAnsi="Times New Roman"/>
                <w:sz w:val="24"/>
                <w:szCs w:val="24"/>
              </w:rPr>
            </w:pPr>
            <w:r w:rsidRPr="000F0E0B">
              <w:rPr>
                <w:rFonts w:ascii="Times New Roman" w:hAnsi="Times New Roman"/>
                <w:sz w:val="24"/>
                <w:szCs w:val="24"/>
              </w:rPr>
              <w:t>6</w:t>
            </w:r>
          </w:p>
        </w:tc>
        <w:tc>
          <w:tcPr>
            <w:tcW w:w="4077" w:type="dxa"/>
            <w:tcBorders>
              <w:top w:val="single" w:sz="4" w:space="0" w:color="auto"/>
              <w:left w:val="single" w:sz="4" w:space="0" w:color="auto"/>
              <w:bottom w:val="single" w:sz="4" w:space="0" w:color="auto"/>
              <w:right w:val="single" w:sz="4" w:space="0" w:color="auto"/>
            </w:tcBorders>
          </w:tcPr>
          <w:p w14:paraId="72F9A5DD" w14:textId="47DDA8B8" w:rsidR="006022ED" w:rsidRPr="000F0E0B" w:rsidRDefault="006022ED" w:rsidP="006022ED">
            <w:pPr>
              <w:widowControl w:val="0"/>
              <w:autoSpaceDE w:val="0"/>
              <w:autoSpaceDN w:val="0"/>
              <w:adjustRightInd w:val="0"/>
              <w:spacing w:after="0" w:line="240" w:lineRule="auto"/>
              <w:rPr>
                <w:rFonts w:ascii="Times New Roman" w:hAnsi="Times New Roman"/>
                <w:sz w:val="24"/>
                <w:szCs w:val="24"/>
              </w:rPr>
            </w:pPr>
            <w:r w:rsidRPr="000F0E0B">
              <w:rPr>
                <w:rFonts w:ascii="Times New Roman" w:hAnsi="Times New Roman"/>
                <w:sz w:val="24"/>
                <w:szCs w:val="24"/>
              </w:rPr>
              <w:t xml:space="preserve">Расходы на приобретение основных средств и нематериальных активов (капитальные затраты), </w:t>
            </w:r>
            <w:proofErr w:type="spellStart"/>
            <w:r w:rsidRPr="000F0E0B">
              <w:rPr>
                <w:rFonts w:ascii="Times New Roman" w:hAnsi="Times New Roman"/>
                <w:sz w:val="24"/>
                <w:szCs w:val="24"/>
              </w:rPr>
              <w:t>тыс.руб</w:t>
            </w:r>
            <w:proofErr w:type="spellEnd"/>
            <w:r w:rsidRPr="000F0E0B">
              <w:rPr>
                <w:rFonts w:ascii="Times New Roman" w:hAnsi="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vAlign w:val="center"/>
          </w:tcPr>
          <w:p w14:paraId="042214FC" w14:textId="1AEB0328" w:rsidR="006022ED" w:rsidRPr="00791AFD" w:rsidRDefault="006022ED" w:rsidP="006022ED">
            <w:pPr>
              <w:widowControl w:val="0"/>
              <w:autoSpaceDE w:val="0"/>
              <w:autoSpaceDN w:val="0"/>
              <w:adjustRightInd w:val="0"/>
              <w:spacing w:after="0" w:line="240" w:lineRule="auto"/>
              <w:ind w:firstLine="283"/>
              <w:jc w:val="center"/>
              <w:rPr>
                <w:rFonts w:ascii="Times New Roman" w:hAnsi="Times New Roman"/>
                <w:b/>
                <w:i/>
                <w:sz w:val="24"/>
                <w:szCs w:val="24"/>
              </w:rPr>
            </w:pPr>
            <w:r w:rsidRPr="00791AFD">
              <w:rPr>
                <w:rFonts w:ascii="Times New Roman" w:hAnsi="Times New Roman"/>
                <w:b/>
                <w:i/>
                <w:sz w:val="24"/>
                <w:szCs w:val="24"/>
              </w:rPr>
              <w:t>0</w:t>
            </w:r>
          </w:p>
        </w:tc>
        <w:tc>
          <w:tcPr>
            <w:tcW w:w="2410" w:type="dxa"/>
            <w:tcBorders>
              <w:top w:val="single" w:sz="4" w:space="0" w:color="auto"/>
              <w:left w:val="single" w:sz="4" w:space="0" w:color="auto"/>
              <w:bottom w:val="single" w:sz="4" w:space="0" w:color="auto"/>
              <w:right w:val="single" w:sz="4" w:space="0" w:color="auto"/>
            </w:tcBorders>
            <w:vAlign w:val="center"/>
          </w:tcPr>
          <w:p w14:paraId="2A8BBB53" w14:textId="273912C3" w:rsidR="006022ED" w:rsidRPr="00791AFD" w:rsidRDefault="006022ED" w:rsidP="006022ED">
            <w:pPr>
              <w:widowControl w:val="0"/>
              <w:autoSpaceDE w:val="0"/>
              <w:autoSpaceDN w:val="0"/>
              <w:adjustRightInd w:val="0"/>
              <w:spacing w:after="0" w:line="240" w:lineRule="auto"/>
              <w:ind w:firstLine="283"/>
              <w:jc w:val="center"/>
              <w:rPr>
                <w:rFonts w:ascii="Times New Roman" w:hAnsi="Times New Roman"/>
                <w:b/>
                <w:i/>
                <w:sz w:val="24"/>
                <w:szCs w:val="24"/>
              </w:rPr>
            </w:pPr>
            <w:r w:rsidRPr="00791AFD">
              <w:rPr>
                <w:rFonts w:ascii="Times New Roman" w:hAnsi="Times New Roman"/>
                <w:b/>
                <w:i/>
                <w:sz w:val="24"/>
                <w:szCs w:val="24"/>
              </w:rPr>
              <w:t>0</w:t>
            </w:r>
          </w:p>
        </w:tc>
      </w:tr>
      <w:tr w:rsidR="006022ED" w:rsidRPr="000F0E0B" w14:paraId="1B5C1298" w14:textId="77777777" w:rsidTr="00D30FD8">
        <w:tc>
          <w:tcPr>
            <w:tcW w:w="454" w:type="dxa"/>
            <w:tcBorders>
              <w:top w:val="single" w:sz="4" w:space="0" w:color="auto"/>
              <w:left w:val="single" w:sz="4" w:space="0" w:color="auto"/>
              <w:bottom w:val="single" w:sz="4" w:space="0" w:color="auto"/>
              <w:right w:val="single" w:sz="4" w:space="0" w:color="auto"/>
            </w:tcBorders>
          </w:tcPr>
          <w:p w14:paraId="47317A26" w14:textId="77777777" w:rsidR="006022ED" w:rsidRPr="000F0E0B" w:rsidRDefault="006022ED" w:rsidP="006022ED">
            <w:pPr>
              <w:widowControl w:val="0"/>
              <w:autoSpaceDE w:val="0"/>
              <w:autoSpaceDN w:val="0"/>
              <w:adjustRightInd w:val="0"/>
              <w:spacing w:after="0" w:line="240" w:lineRule="auto"/>
              <w:jc w:val="center"/>
              <w:rPr>
                <w:rFonts w:ascii="Times New Roman" w:hAnsi="Times New Roman"/>
                <w:sz w:val="24"/>
                <w:szCs w:val="24"/>
              </w:rPr>
            </w:pPr>
            <w:r w:rsidRPr="000F0E0B">
              <w:rPr>
                <w:rFonts w:ascii="Times New Roman" w:hAnsi="Times New Roman"/>
                <w:sz w:val="24"/>
                <w:szCs w:val="24"/>
              </w:rPr>
              <w:t>7</w:t>
            </w:r>
          </w:p>
        </w:tc>
        <w:tc>
          <w:tcPr>
            <w:tcW w:w="4077" w:type="dxa"/>
            <w:tcBorders>
              <w:top w:val="single" w:sz="4" w:space="0" w:color="auto"/>
              <w:left w:val="single" w:sz="4" w:space="0" w:color="auto"/>
              <w:bottom w:val="single" w:sz="4" w:space="0" w:color="auto"/>
              <w:right w:val="single" w:sz="4" w:space="0" w:color="auto"/>
            </w:tcBorders>
          </w:tcPr>
          <w:p w14:paraId="5027D387" w14:textId="508B7663" w:rsidR="006022ED" w:rsidRPr="000F0E0B" w:rsidRDefault="006022ED" w:rsidP="006022ED">
            <w:pPr>
              <w:widowControl w:val="0"/>
              <w:autoSpaceDE w:val="0"/>
              <w:autoSpaceDN w:val="0"/>
              <w:adjustRightInd w:val="0"/>
              <w:spacing w:after="0" w:line="240" w:lineRule="auto"/>
              <w:rPr>
                <w:rFonts w:ascii="Times New Roman" w:hAnsi="Times New Roman"/>
                <w:sz w:val="24"/>
                <w:szCs w:val="24"/>
              </w:rPr>
            </w:pPr>
            <w:r w:rsidRPr="000F0E0B">
              <w:rPr>
                <w:rFonts w:ascii="Times New Roman" w:hAnsi="Times New Roman"/>
                <w:sz w:val="24"/>
                <w:szCs w:val="24"/>
              </w:rPr>
              <w:t xml:space="preserve">Свободный денежный поток, </w:t>
            </w:r>
            <w:proofErr w:type="spellStart"/>
            <w:r w:rsidRPr="000F0E0B">
              <w:rPr>
                <w:rFonts w:ascii="Times New Roman" w:hAnsi="Times New Roman"/>
                <w:sz w:val="24"/>
                <w:szCs w:val="24"/>
              </w:rPr>
              <w:t>тыс.руб</w:t>
            </w:r>
            <w:proofErr w:type="spellEnd"/>
            <w:r w:rsidRPr="000F0E0B">
              <w:rPr>
                <w:rFonts w:ascii="Times New Roman" w:hAnsi="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vAlign w:val="center"/>
          </w:tcPr>
          <w:p w14:paraId="23BD8D30" w14:textId="44E4DBAA" w:rsidR="006022ED" w:rsidRPr="00791AFD" w:rsidRDefault="006022ED" w:rsidP="006022ED">
            <w:pPr>
              <w:widowControl w:val="0"/>
              <w:autoSpaceDE w:val="0"/>
              <w:autoSpaceDN w:val="0"/>
              <w:adjustRightInd w:val="0"/>
              <w:spacing w:after="0" w:line="240" w:lineRule="auto"/>
              <w:ind w:firstLine="283"/>
              <w:jc w:val="center"/>
              <w:rPr>
                <w:rFonts w:ascii="Times New Roman" w:hAnsi="Times New Roman"/>
                <w:b/>
                <w:i/>
                <w:sz w:val="24"/>
                <w:szCs w:val="24"/>
              </w:rPr>
            </w:pPr>
            <w:r w:rsidRPr="00791AFD">
              <w:rPr>
                <w:rFonts w:ascii="Times New Roman" w:hAnsi="Times New Roman"/>
                <w:b/>
                <w:i/>
                <w:sz w:val="24"/>
                <w:szCs w:val="24"/>
                <w:lang w:val="en-US"/>
              </w:rPr>
              <w:t>(</w:t>
            </w:r>
            <w:r w:rsidRPr="00791AFD">
              <w:rPr>
                <w:rFonts w:ascii="Times New Roman" w:hAnsi="Times New Roman"/>
                <w:b/>
                <w:i/>
                <w:sz w:val="24"/>
                <w:szCs w:val="24"/>
              </w:rPr>
              <w:t>1 044 160</w:t>
            </w:r>
            <w:r w:rsidRPr="00791AFD">
              <w:rPr>
                <w:rFonts w:ascii="Times New Roman" w:hAnsi="Times New Roman"/>
                <w:b/>
                <w:i/>
                <w:sz w:val="24"/>
                <w:szCs w:val="24"/>
                <w:lang w:val="en-US"/>
              </w:rPr>
              <w:t>)</w:t>
            </w:r>
          </w:p>
        </w:tc>
        <w:tc>
          <w:tcPr>
            <w:tcW w:w="2410" w:type="dxa"/>
            <w:tcBorders>
              <w:top w:val="single" w:sz="4" w:space="0" w:color="auto"/>
              <w:left w:val="single" w:sz="4" w:space="0" w:color="auto"/>
              <w:bottom w:val="single" w:sz="4" w:space="0" w:color="auto"/>
              <w:right w:val="single" w:sz="4" w:space="0" w:color="auto"/>
            </w:tcBorders>
            <w:vAlign w:val="center"/>
          </w:tcPr>
          <w:p w14:paraId="39DE2C73" w14:textId="53FDE4DC" w:rsidR="006022ED" w:rsidRPr="00791AFD" w:rsidRDefault="009B2089" w:rsidP="006022ED">
            <w:pPr>
              <w:widowControl w:val="0"/>
              <w:autoSpaceDE w:val="0"/>
              <w:autoSpaceDN w:val="0"/>
              <w:adjustRightInd w:val="0"/>
              <w:spacing w:after="0" w:line="240" w:lineRule="auto"/>
              <w:ind w:firstLine="283"/>
              <w:jc w:val="center"/>
              <w:rPr>
                <w:rFonts w:ascii="Times New Roman" w:hAnsi="Times New Roman"/>
                <w:b/>
                <w:i/>
                <w:sz w:val="24"/>
                <w:szCs w:val="24"/>
              </w:rPr>
            </w:pPr>
            <w:r w:rsidRPr="00791AFD">
              <w:rPr>
                <w:rFonts w:ascii="Times New Roman" w:hAnsi="Times New Roman"/>
                <w:b/>
                <w:i/>
                <w:sz w:val="24"/>
                <w:szCs w:val="24"/>
              </w:rPr>
              <w:t>(1 368 152)</w:t>
            </w:r>
          </w:p>
        </w:tc>
      </w:tr>
      <w:tr w:rsidR="006022ED" w:rsidRPr="000F0E0B" w14:paraId="7544E2AE" w14:textId="77777777" w:rsidTr="00D30FD8">
        <w:tc>
          <w:tcPr>
            <w:tcW w:w="454" w:type="dxa"/>
            <w:tcBorders>
              <w:top w:val="single" w:sz="4" w:space="0" w:color="auto"/>
              <w:left w:val="single" w:sz="4" w:space="0" w:color="auto"/>
              <w:bottom w:val="single" w:sz="4" w:space="0" w:color="auto"/>
              <w:right w:val="single" w:sz="4" w:space="0" w:color="auto"/>
            </w:tcBorders>
          </w:tcPr>
          <w:p w14:paraId="36420A64" w14:textId="77777777" w:rsidR="006022ED" w:rsidRPr="000F0E0B" w:rsidRDefault="006022ED" w:rsidP="006022ED">
            <w:pPr>
              <w:widowControl w:val="0"/>
              <w:autoSpaceDE w:val="0"/>
              <w:autoSpaceDN w:val="0"/>
              <w:adjustRightInd w:val="0"/>
              <w:spacing w:after="0" w:line="240" w:lineRule="auto"/>
              <w:jc w:val="center"/>
              <w:rPr>
                <w:rFonts w:ascii="Times New Roman" w:hAnsi="Times New Roman"/>
                <w:sz w:val="24"/>
                <w:szCs w:val="24"/>
              </w:rPr>
            </w:pPr>
            <w:r w:rsidRPr="000F0E0B">
              <w:rPr>
                <w:rFonts w:ascii="Times New Roman" w:hAnsi="Times New Roman"/>
                <w:sz w:val="24"/>
                <w:szCs w:val="24"/>
              </w:rPr>
              <w:t>8</w:t>
            </w:r>
          </w:p>
        </w:tc>
        <w:tc>
          <w:tcPr>
            <w:tcW w:w="4077" w:type="dxa"/>
            <w:tcBorders>
              <w:top w:val="single" w:sz="4" w:space="0" w:color="auto"/>
              <w:left w:val="single" w:sz="4" w:space="0" w:color="auto"/>
              <w:bottom w:val="single" w:sz="4" w:space="0" w:color="auto"/>
              <w:right w:val="single" w:sz="4" w:space="0" w:color="auto"/>
            </w:tcBorders>
          </w:tcPr>
          <w:p w14:paraId="1E956882" w14:textId="6D58094D" w:rsidR="006022ED" w:rsidRPr="000F0E0B" w:rsidRDefault="006022ED" w:rsidP="006022ED">
            <w:pPr>
              <w:widowControl w:val="0"/>
              <w:autoSpaceDE w:val="0"/>
              <w:autoSpaceDN w:val="0"/>
              <w:adjustRightInd w:val="0"/>
              <w:spacing w:after="0" w:line="240" w:lineRule="auto"/>
              <w:rPr>
                <w:rFonts w:ascii="Times New Roman" w:hAnsi="Times New Roman"/>
                <w:sz w:val="24"/>
                <w:szCs w:val="24"/>
              </w:rPr>
            </w:pPr>
            <w:r w:rsidRPr="000F0E0B">
              <w:rPr>
                <w:rFonts w:ascii="Times New Roman" w:hAnsi="Times New Roman"/>
                <w:sz w:val="24"/>
                <w:szCs w:val="24"/>
              </w:rPr>
              <w:t xml:space="preserve">Чистый долг, </w:t>
            </w:r>
            <w:proofErr w:type="spellStart"/>
            <w:r w:rsidRPr="000F0E0B">
              <w:rPr>
                <w:rFonts w:ascii="Times New Roman" w:hAnsi="Times New Roman"/>
                <w:sz w:val="24"/>
                <w:szCs w:val="24"/>
              </w:rPr>
              <w:t>тыс.руб</w:t>
            </w:r>
            <w:proofErr w:type="spellEnd"/>
            <w:r w:rsidRPr="000F0E0B">
              <w:rPr>
                <w:rFonts w:ascii="Times New Roman" w:hAnsi="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vAlign w:val="center"/>
          </w:tcPr>
          <w:p w14:paraId="2A80327D" w14:textId="1ACBE333" w:rsidR="006022ED" w:rsidRPr="00791AFD" w:rsidRDefault="006022ED" w:rsidP="006022ED">
            <w:pPr>
              <w:widowControl w:val="0"/>
              <w:autoSpaceDE w:val="0"/>
              <w:autoSpaceDN w:val="0"/>
              <w:adjustRightInd w:val="0"/>
              <w:spacing w:after="0" w:line="240" w:lineRule="auto"/>
              <w:ind w:firstLine="283"/>
              <w:jc w:val="center"/>
              <w:rPr>
                <w:rFonts w:ascii="Times New Roman" w:hAnsi="Times New Roman"/>
                <w:b/>
                <w:i/>
                <w:sz w:val="24"/>
                <w:szCs w:val="24"/>
              </w:rPr>
            </w:pPr>
            <w:r w:rsidRPr="00791AFD">
              <w:rPr>
                <w:rFonts w:ascii="Times New Roman" w:hAnsi="Times New Roman"/>
                <w:b/>
                <w:i/>
                <w:sz w:val="24"/>
                <w:szCs w:val="24"/>
              </w:rPr>
              <w:t>25 591 452</w:t>
            </w:r>
          </w:p>
        </w:tc>
        <w:tc>
          <w:tcPr>
            <w:tcW w:w="2410" w:type="dxa"/>
            <w:tcBorders>
              <w:top w:val="single" w:sz="4" w:space="0" w:color="auto"/>
              <w:left w:val="single" w:sz="4" w:space="0" w:color="auto"/>
              <w:bottom w:val="single" w:sz="4" w:space="0" w:color="auto"/>
              <w:right w:val="single" w:sz="4" w:space="0" w:color="auto"/>
            </w:tcBorders>
            <w:vAlign w:val="center"/>
          </w:tcPr>
          <w:p w14:paraId="131DB211" w14:textId="48993EF1" w:rsidR="006022ED" w:rsidRPr="00791AFD" w:rsidRDefault="009B2089" w:rsidP="006022ED">
            <w:pPr>
              <w:widowControl w:val="0"/>
              <w:autoSpaceDE w:val="0"/>
              <w:autoSpaceDN w:val="0"/>
              <w:adjustRightInd w:val="0"/>
              <w:spacing w:after="0" w:line="240" w:lineRule="auto"/>
              <w:ind w:firstLine="283"/>
              <w:jc w:val="center"/>
              <w:rPr>
                <w:rFonts w:ascii="Times New Roman" w:hAnsi="Times New Roman"/>
                <w:b/>
                <w:i/>
                <w:sz w:val="24"/>
                <w:szCs w:val="24"/>
              </w:rPr>
            </w:pPr>
            <w:r w:rsidRPr="00791AFD">
              <w:rPr>
                <w:rFonts w:ascii="Times New Roman" w:hAnsi="Times New Roman"/>
                <w:b/>
                <w:i/>
                <w:sz w:val="24"/>
                <w:szCs w:val="24"/>
              </w:rPr>
              <w:t>21 335 986</w:t>
            </w:r>
          </w:p>
        </w:tc>
      </w:tr>
      <w:tr w:rsidR="006022ED" w:rsidRPr="000F0E0B" w14:paraId="688BE2C2" w14:textId="77777777" w:rsidTr="00D30FD8">
        <w:tc>
          <w:tcPr>
            <w:tcW w:w="454" w:type="dxa"/>
            <w:tcBorders>
              <w:top w:val="single" w:sz="4" w:space="0" w:color="auto"/>
              <w:left w:val="single" w:sz="4" w:space="0" w:color="auto"/>
              <w:bottom w:val="single" w:sz="4" w:space="0" w:color="auto"/>
              <w:right w:val="single" w:sz="4" w:space="0" w:color="auto"/>
            </w:tcBorders>
          </w:tcPr>
          <w:p w14:paraId="6EB9295D" w14:textId="77777777" w:rsidR="006022ED" w:rsidRPr="000F0E0B" w:rsidRDefault="006022ED" w:rsidP="006022ED">
            <w:pPr>
              <w:widowControl w:val="0"/>
              <w:autoSpaceDE w:val="0"/>
              <w:autoSpaceDN w:val="0"/>
              <w:adjustRightInd w:val="0"/>
              <w:spacing w:after="0" w:line="240" w:lineRule="auto"/>
              <w:jc w:val="center"/>
              <w:rPr>
                <w:rFonts w:ascii="Times New Roman" w:hAnsi="Times New Roman"/>
                <w:sz w:val="24"/>
                <w:szCs w:val="24"/>
              </w:rPr>
            </w:pPr>
            <w:r w:rsidRPr="000F0E0B">
              <w:rPr>
                <w:rFonts w:ascii="Times New Roman" w:hAnsi="Times New Roman"/>
                <w:sz w:val="24"/>
                <w:szCs w:val="24"/>
              </w:rPr>
              <w:t>9</w:t>
            </w:r>
          </w:p>
        </w:tc>
        <w:tc>
          <w:tcPr>
            <w:tcW w:w="4077" w:type="dxa"/>
            <w:tcBorders>
              <w:top w:val="single" w:sz="4" w:space="0" w:color="auto"/>
              <w:left w:val="single" w:sz="4" w:space="0" w:color="auto"/>
              <w:right w:val="single" w:sz="4" w:space="0" w:color="auto"/>
            </w:tcBorders>
          </w:tcPr>
          <w:p w14:paraId="5074D43D" w14:textId="112CCFA8" w:rsidR="006022ED" w:rsidRPr="000F0E0B" w:rsidRDefault="006022ED" w:rsidP="006022ED">
            <w:pPr>
              <w:widowControl w:val="0"/>
              <w:autoSpaceDE w:val="0"/>
              <w:autoSpaceDN w:val="0"/>
              <w:adjustRightInd w:val="0"/>
              <w:spacing w:after="0" w:line="240" w:lineRule="auto"/>
              <w:rPr>
                <w:rFonts w:ascii="Times New Roman" w:hAnsi="Times New Roman"/>
                <w:sz w:val="24"/>
                <w:szCs w:val="24"/>
              </w:rPr>
            </w:pPr>
            <w:r w:rsidRPr="000F0E0B">
              <w:rPr>
                <w:rFonts w:ascii="Times New Roman" w:hAnsi="Times New Roman"/>
                <w:sz w:val="24"/>
                <w:szCs w:val="24"/>
              </w:rPr>
              <w:t>Отношение чистого долга к EBITDA за последние 12 месяцев</w:t>
            </w:r>
          </w:p>
        </w:tc>
        <w:tc>
          <w:tcPr>
            <w:tcW w:w="2410" w:type="dxa"/>
            <w:tcBorders>
              <w:top w:val="single" w:sz="4" w:space="0" w:color="auto"/>
              <w:left w:val="single" w:sz="4" w:space="0" w:color="auto"/>
              <w:right w:val="single" w:sz="4" w:space="0" w:color="auto"/>
            </w:tcBorders>
            <w:vAlign w:val="center"/>
          </w:tcPr>
          <w:p w14:paraId="4DD44D7B" w14:textId="1AD7D839" w:rsidR="006022ED" w:rsidRPr="00791AFD" w:rsidRDefault="006022ED" w:rsidP="006022ED">
            <w:pPr>
              <w:widowControl w:val="0"/>
              <w:autoSpaceDE w:val="0"/>
              <w:autoSpaceDN w:val="0"/>
              <w:adjustRightInd w:val="0"/>
              <w:spacing w:after="0" w:line="240" w:lineRule="auto"/>
              <w:ind w:firstLine="283"/>
              <w:jc w:val="center"/>
              <w:rPr>
                <w:rFonts w:ascii="Times New Roman" w:hAnsi="Times New Roman"/>
                <w:b/>
                <w:i/>
                <w:sz w:val="24"/>
                <w:szCs w:val="24"/>
              </w:rPr>
            </w:pPr>
            <w:r w:rsidRPr="00791AFD">
              <w:rPr>
                <w:rFonts w:ascii="Times New Roman" w:hAnsi="Times New Roman"/>
                <w:b/>
                <w:i/>
                <w:sz w:val="24"/>
                <w:szCs w:val="24"/>
                <w:lang w:val="en-US"/>
              </w:rPr>
              <w:t>(</w:t>
            </w:r>
            <w:r w:rsidRPr="00791AFD">
              <w:rPr>
                <w:rFonts w:ascii="Times New Roman" w:hAnsi="Times New Roman"/>
                <w:b/>
                <w:i/>
                <w:sz w:val="24"/>
                <w:szCs w:val="24"/>
              </w:rPr>
              <w:t>3 285</w:t>
            </w:r>
            <w:r w:rsidRPr="00791AFD">
              <w:rPr>
                <w:rFonts w:ascii="Times New Roman" w:hAnsi="Times New Roman"/>
                <w:b/>
                <w:i/>
                <w:sz w:val="24"/>
                <w:szCs w:val="24"/>
                <w:lang w:val="en-US"/>
              </w:rPr>
              <w:t>)</w:t>
            </w:r>
          </w:p>
        </w:tc>
        <w:tc>
          <w:tcPr>
            <w:tcW w:w="2410" w:type="dxa"/>
            <w:tcBorders>
              <w:top w:val="single" w:sz="4" w:space="0" w:color="auto"/>
              <w:left w:val="single" w:sz="4" w:space="0" w:color="auto"/>
              <w:right w:val="single" w:sz="4" w:space="0" w:color="auto"/>
            </w:tcBorders>
            <w:vAlign w:val="center"/>
          </w:tcPr>
          <w:p w14:paraId="64AD5467" w14:textId="23629120" w:rsidR="006022ED" w:rsidRPr="00791AFD" w:rsidRDefault="009B2089" w:rsidP="006022ED">
            <w:pPr>
              <w:widowControl w:val="0"/>
              <w:autoSpaceDE w:val="0"/>
              <w:autoSpaceDN w:val="0"/>
              <w:adjustRightInd w:val="0"/>
              <w:spacing w:after="0" w:line="240" w:lineRule="auto"/>
              <w:ind w:firstLine="283"/>
              <w:jc w:val="center"/>
              <w:rPr>
                <w:rFonts w:ascii="Times New Roman" w:hAnsi="Times New Roman"/>
                <w:b/>
                <w:i/>
                <w:sz w:val="24"/>
                <w:szCs w:val="24"/>
              </w:rPr>
            </w:pPr>
            <w:r w:rsidRPr="00791AFD">
              <w:rPr>
                <w:rFonts w:ascii="Times New Roman" w:hAnsi="Times New Roman"/>
                <w:b/>
                <w:i/>
                <w:sz w:val="24"/>
                <w:szCs w:val="24"/>
              </w:rPr>
              <w:t>(2 197)</w:t>
            </w:r>
          </w:p>
        </w:tc>
      </w:tr>
      <w:tr w:rsidR="000F0E0B" w:rsidRPr="000F0E0B" w14:paraId="34C51BA8" w14:textId="77777777" w:rsidTr="00D30FD8">
        <w:tc>
          <w:tcPr>
            <w:tcW w:w="454" w:type="dxa"/>
            <w:tcBorders>
              <w:top w:val="single" w:sz="4" w:space="0" w:color="auto"/>
              <w:left w:val="single" w:sz="4" w:space="0" w:color="auto"/>
              <w:bottom w:val="single" w:sz="4" w:space="0" w:color="auto"/>
              <w:right w:val="single" w:sz="4" w:space="0" w:color="auto"/>
            </w:tcBorders>
          </w:tcPr>
          <w:p w14:paraId="6B523EC0" w14:textId="77777777" w:rsidR="006022ED" w:rsidRPr="000F0E0B" w:rsidRDefault="006022ED" w:rsidP="006022ED">
            <w:pPr>
              <w:widowControl w:val="0"/>
              <w:autoSpaceDE w:val="0"/>
              <w:autoSpaceDN w:val="0"/>
              <w:adjustRightInd w:val="0"/>
              <w:spacing w:after="0" w:line="240" w:lineRule="auto"/>
              <w:jc w:val="center"/>
              <w:rPr>
                <w:rFonts w:ascii="Times New Roman" w:hAnsi="Times New Roman"/>
                <w:sz w:val="24"/>
                <w:szCs w:val="24"/>
              </w:rPr>
            </w:pPr>
            <w:r w:rsidRPr="000F0E0B">
              <w:rPr>
                <w:rFonts w:ascii="Times New Roman" w:hAnsi="Times New Roman"/>
                <w:sz w:val="24"/>
                <w:szCs w:val="24"/>
              </w:rPr>
              <w:t>10</w:t>
            </w:r>
          </w:p>
        </w:tc>
        <w:tc>
          <w:tcPr>
            <w:tcW w:w="4077" w:type="dxa"/>
            <w:tcBorders>
              <w:top w:val="single" w:sz="4" w:space="0" w:color="auto"/>
              <w:left w:val="single" w:sz="4" w:space="0" w:color="auto"/>
              <w:bottom w:val="single" w:sz="4" w:space="0" w:color="auto"/>
              <w:right w:val="single" w:sz="4" w:space="0" w:color="auto"/>
            </w:tcBorders>
          </w:tcPr>
          <w:p w14:paraId="4D3E2AE9" w14:textId="77777777" w:rsidR="006022ED" w:rsidRPr="000F0E0B" w:rsidRDefault="006022ED" w:rsidP="006022ED">
            <w:pPr>
              <w:widowControl w:val="0"/>
              <w:autoSpaceDE w:val="0"/>
              <w:autoSpaceDN w:val="0"/>
              <w:adjustRightInd w:val="0"/>
              <w:spacing w:after="0" w:line="240" w:lineRule="auto"/>
              <w:rPr>
                <w:rFonts w:ascii="Times New Roman" w:hAnsi="Times New Roman"/>
                <w:sz w:val="24"/>
                <w:szCs w:val="24"/>
              </w:rPr>
            </w:pPr>
            <w:r w:rsidRPr="000F0E0B">
              <w:rPr>
                <w:rFonts w:ascii="Times New Roman" w:hAnsi="Times New Roman"/>
                <w:sz w:val="24"/>
                <w:szCs w:val="24"/>
              </w:rPr>
              <w:t>Рентабельность капитала (ROE), %</w:t>
            </w:r>
          </w:p>
        </w:tc>
        <w:tc>
          <w:tcPr>
            <w:tcW w:w="2410" w:type="dxa"/>
            <w:tcBorders>
              <w:top w:val="single" w:sz="4" w:space="0" w:color="auto"/>
              <w:left w:val="single" w:sz="4" w:space="0" w:color="auto"/>
              <w:bottom w:val="single" w:sz="4" w:space="0" w:color="auto"/>
              <w:right w:val="single" w:sz="4" w:space="0" w:color="auto"/>
            </w:tcBorders>
            <w:vAlign w:val="center"/>
          </w:tcPr>
          <w:p w14:paraId="7196A968" w14:textId="53AC6839" w:rsidR="006022ED" w:rsidRPr="00791AFD" w:rsidRDefault="006022ED" w:rsidP="006022ED">
            <w:pPr>
              <w:widowControl w:val="0"/>
              <w:autoSpaceDE w:val="0"/>
              <w:autoSpaceDN w:val="0"/>
              <w:adjustRightInd w:val="0"/>
              <w:spacing w:after="0" w:line="240" w:lineRule="auto"/>
              <w:jc w:val="center"/>
              <w:rPr>
                <w:rFonts w:ascii="Times New Roman" w:hAnsi="Times New Roman"/>
                <w:b/>
                <w:i/>
                <w:sz w:val="24"/>
                <w:szCs w:val="24"/>
              </w:rPr>
            </w:pPr>
            <w:r w:rsidRPr="00791AFD">
              <w:rPr>
                <w:rFonts w:ascii="Times New Roman" w:hAnsi="Times New Roman"/>
                <w:b/>
                <w:i/>
                <w:sz w:val="24"/>
                <w:szCs w:val="24"/>
              </w:rPr>
              <w:t>24</w:t>
            </w:r>
          </w:p>
        </w:tc>
        <w:tc>
          <w:tcPr>
            <w:tcW w:w="2410" w:type="dxa"/>
            <w:tcBorders>
              <w:top w:val="single" w:sz="4" w:space="0" w:color="auto"/>
              <w:left w:val="single" w:sz="4" w:space="0" w:color="auto"/>
              <w:bottom w:val="single" w:sz="4" w:space="0" w:color="auto"/>
              <w:right w:val="single" w:sz="4" w:space="0" w:color="auto"/>
            </w:tcBorders>
            <w:vAlign w:val="center"/>
          </w:tcPr>
          <w:p w14:paraId="3BEE01BA" w14:textId="1766467A" w:rsidR="006022ED" w:rsidRPr="00791AFD" w:rsidRDefault="009B2089" w:rsidP="006022ED">
            <w:pPr>
              <w:widowControl w:val="0"/>
              <w:autoSpaceDE w:val="0"/>
              <w:autoSpaceDN w:val="0"/>
              <w:adjustRightInd w:val="0"/>
              <w:spacing w:after="0" w:line="240" w:lineRule="auto"/>
              <w:ind w:firstLine="283"/>
              <w:jc w:val="center"/>
              <w:rPr>
                <w:rFonts w:ascii="Times New Roman" w:hAnsi="Times New Roman"/>
                <w:b/>
                <w:i/>
                <w:sz w:val="24"/>
                <w:szCs w:val="24"/>
              </w:rPr>
            </w:pPr>
            <w:r w:rsidRPr="00791AFD">
              <w:rPr>
                <w:rFonts w:ascii="Times New Roman" w:hAnsi="Times New Roman"/>
                <w:b/>
                <w:i/>
                <w:sz w:val="24"/>
                <w:szCs w:val="24"/>
              </w:rPr>
              <w:t>22</w:t>
            </w:r>
          </w:p>
        </w:tc>
      </w:tr>
    </w:tbl>
    <w:p w14:paraId="5E2939A4" w14:textId="77777777" w:rsidR="00D04116" w:rsidRPr="00791AFD" w:rsidRDefault="00D04116" w:rsidP="00D04116">
      <w:pPr>
        <w:widowControl w:val="0"/>
        <w:autoSpaceDE w:val="0"/>
        <w:autoSpaceDN w:val="0"/>
        <w:adjustRightInd w:val="0"/>
        <w:spacing w:after="0" w:line="240" w:lineRule="auto"/>
        <w:jc w:val="both"/>
        <w:rPr>
          <w:rFonts w:ascii="Times New Roman" w:hAnsi="Times New Roman"/>
          <w:b/>
          <w:i/>
          <w:sz w:val="24"/>
          <w:szCs w:val="24"/>
        </w:rPr>
      </w:pPr>
      <w:r w:rsidRPr="00791AFD">
        <w:rPr>
          <w:rFonts w:ascii="Times New Roman" w:hAnsi="Times New Roman"/>
          <w:b/>
          <w:i/>
          <w:sz w:val="24"/>
          <w:szCs w:val="24"/>
        </w:rPr>
        <w:t>*</w:t>
      </w:r>
      <w:r w:rsidRPr="00791AFD">
        <w:rPr>
          <w:rFonts w:ascii="Times New Roman" w:eastAsiaTheme="minorHAnsi" w:hAnsi="Times New Roman"/>
          <w:b/>
          <w:i/>
          <w:sz w:val="24"/>
          <w:szCs w:val="24"/>
          <w:lang w:eastAsia="en-US"/>
        </w:rPr>
        <w:t xml:space="preserve"> </w:t>
      </w:r>
      <w:r w:rsidRPr="00791AFD">
        <w:rPr>
          <w:rFonts w:ascii="Times New Roman" w:hAnsi="Times New Roman"/>
          <w:b/>
          <w:i/>
          <w:sz w:val="24"/>
          <w:szCs w:val="24"/>
        </w:rPr>
        <w:t>в связи с осуществлением Эмитентом деятельности, связанной с эмиссией облигаций, предоставлением займов, выручка отсутствует.</w:t>
      </w:r>
    </w:p>
    <w:p w14:paraId="3981D9D8" w14:textId="185DB659" w:rsidR="00D04116" w:rsidRPr="00791AFD" w:rsidRDefault="00D04116" w:rsidP="00D04116">
      <w:pPr>
        <w:widowControl w:val="0"/>
        <w:autoSpaceDE w:val="0"/>
        <w:autoSpaceDN w:val="0"/>
        <w:adjustRightInd w:val="0"/>
        <w:spacing w:after="0" w:line="240" w:lineRule="auto"/>
        <w:jc w:val="both"/>
        <w:rPr>
          <w:rFonts w:ascii="Times New Roman" w:hAnsi="Times New Roman"/>
          <w:b/>
          <w:i/>
          <w:sz w:val="24"/>
          <w:szCs w:val="24"/>
        </w:rPr>
      </w:pPr>
      <w:r w:rsidRPr="00791AFD">
        <w:rPr>
          <w:rFonts w:ascii="Times New Roman" w:hAnsi="Times New Roman"/>
          <w:b/>
          <w:i/>
          <w:sz w:val="24"/>
          <w:szCs w:val="24"/>
        </w:rPr>
        <w:t xml:space="preserve">** </w:t>
      </w:r>
      <w:bookmarkStart w:id="98" w:name="_Hlk114159508"/>
      <w:r w:rsidRPr="00791AFD">
        <w:rPr>
          <w:rFonts w:ascii="Times New Roman" w:hAnsi="Times New Roman"/>
          <w:b/>
          <w:i/>
          <w:sz w:val="24"/>
          <w:szCs w:val="24"/>
        </w:rPr>
        <w:t>показатель не рассчитывается в связи с отсутствием выручки</w:t>
      </w:r>
      <w:bookmarkEnd w:id="98"/>
      <w:r w:rsidRPr="00791AFD">
        <w:rPr>
          <w:rFonts w:ascii="Times New Roman" w:hAnsi="Times New Roman"/>
          <w:b/>
          <w:i/>
          <w:sz w:val="24"/>
          <w:szCs w:val="24"/>
        </w:rPr>
        <w:t>.</w:t>
      </w:r>
    </w:p>
    <w:p w14:paraId="2C3AF7FF" w14:textId="7D06BE73" w:rsidR="00C302F6" w:rsidRPr="00791AFD" w:rsidRDefault="00C302F6" w:rsidP="00AA757F">
      <w:pPr>
        <w:spacing w:before="100" w:beforeAutospacing="1" w:after="100" w:afterAutospacing="1" w:line="240" w:lineRule="auto"/>
        <w:jc w:val="both"/>
        <w:rPr>
          <w:rFonts w:ascii="Times New Roman" w:hAnsi="Times New Roman"/>
          <w:b/>
          <w:i/>
          <w:sz w:val="24"/>
          <w:szCs w:val="24"/>
        </w:rPr>
      </w:pPr>
      <w:r w:rsidRPr="001947F1">
        <w:rPr>
          <w:rFonts w:ascii="Times New Roman" w:hAnsi="Times New Roman"/>
          <w:sz w:val="24"/>
          <w:szCs w:val="24"/>
        </w:rPr>
        <w:t xml:space="preserve">Статьи финансовой </w:t>
      </w:r>
      <w:r w:rsidR="00604428" w:rsidRPr="001947F1">
        <w:rPr>
          <w:rFonts w:ascii="Times New Roman" w:hAnsi="Times New Roman"/>
          <w:sz w:val="24"/>
          <w:szCs w:val="24"/>
        </w:rPr>
        <w:t>отчётности</w:t>
      </w:r>
      <w:r w:rsidRPr="001947F1">
        <w:rPr>
          <w:rFonts w:ascii="Times New Roman" w:hAnsi="Times New Roman"/>
          <w:sz w:val="24"/>
          <w:szCs w:val="24"/>
        </w:rPr>
        <w:t>, на основе которых рассчитан показатель "Чистый долг":</w:t>
      </w:r>
      <w:r w:rsidRPr="000F0E0B">
        <w:rPr>
          <w:rFonts w:ascii="Times New Roman" w:hAnsi="Times New Roman"/>
          <w:sz w:val="24"/>
          <w:szCs w:val="24"/>
        </w:rPr>
        <w:t xml:space="preserve"> </w:t>
      </w:r>
      <w:r w:rsidR="0086428D" w:rsidRPr="00791AFD">
        <w:rPr>
          <w:rFonts w:ascii="Times New Roman" w:hAnsi="Times New Roman"/>
          <w:b/>
          <w:i/>
          <w:sz w:val="24"/>
          <w:szCs w:val="24"/>
        </w:rPr>
        <w:t>показатель «Чистый долг» рассчитывается как следующий:</w:t>
      </w:r>
      <w:r w:rsidR="005746E6" w:rsidRPr="00791AFD">
        <w:rPr>
          <w:rFonts w:ascii="Times New Roman" w:hAnsi="Times New Roman"/>
          <w:b/>
          <w:i/>
          <w:sz w:val="24"/>
          <w:szCs w:val="24"/>
        </w:rPr>
        <w:t xml:space="preserve"> р</w:t>
      </w:r>
      <w:r w:rsidR="00D04116" w:rsidRPr="00791AFD">
        <w:rPr>
          <w:rFonts w:ascii="Times New Roman" w:hAnsi="Times New Roman"/>
          <w:b/>
          <w:i/>
          <w:sz w:val="24"/>
          <w:szCs w:val="24"/>
        </w:rPr>
        <w:t xml:space="preserve">азность показателей «Общий долг» (порядок </w:t>
      </w:r>
      <w:r w:rsidR="00604428" w:rsidRPr="00791AFD">
        <w:rPr>
          <w:rFonts w:ascii="Times New Roman" w:hAnsi="Times New Roman"/>
          <w:b/>
          <w:i/>
          <w:sz w:val="24"/>
          <w:szCs w:val="24"/>
        </w:rPr>
        <w:t>расчёта</w:t>
      </w:r>
      <w:r w:rsidR="00D04116" w:rsidRPr="00791AFD">
        <w:rPr>
          <w:rFonts w:ascii="Times New Roman" w:hAnsi="Times New Roman"/>
          <w:b/>
          <w:i/>
          <w:sz w:val="24"/>
          <w:szCs w:val="24"/>
        </w:rPr>
        <w:t xml:space="preserve"> «Общего долга» </w:t>
      </w:r>
      <w:r w:rsidR="00604428" w:rsidRPr="00791AFD">
        <w:rPr>
          <w:rFonts w:ascii="Times New Roman" w:hAnsi="Times New Roman"/>
          <w:b/>
          <w:i/>
          <w:sz w:val="24"/>
          <w:szCs w:val="24"/>
        </w:rPr>
        <w:t>приведён</w:t>
      </w:r>
      <w:r w:rsidR="00D04116" w:rsidRPr="00791AFD">
        <w:rPr>
          <w:rFonts w:ascii="Times New Roman" w:hAnsi="Times New Roman"/>
          <w:b/>
          <w:i/>
          <w:sz w:val="24"/>
          <w:szCs w:val="24"/>
        </w:rPr>
        <w:t xml:space="preserve"> далее) и строки «Денежные средства и их эквиваленты» </w:t>
      </w:r>
      <w:r w:rsidR="008022EE" w:rsidRPr="00791AFD">
        <w:rPr>
          <w:rFonts w:ascii="Times New Roman" w:hAnsi="Times New Roman"/>
          <w:b/>
          <w:i/>
          <w:sz w:val="24"/>
          <w:szCs w:val="24"/>
        </w:rPr>
        <w:t xml:space="preserve">промежуточного </w:t>
      </w:r>
      <w:r w:rsidR="00604428" w:rsidRPr="00791AFD">
        <w:rPr>
          <w:rFonts w:ascii="Times New Roman" w:hAnsi="Times New Roman"/>
          <w:b/>
          <w:i/>
          <w:sz w:val="24"/>
          <w:szCs w:val="24"/>
        </w:rPr>
        <w:t>сокращённого</w:t>
      </w:r>
      <w:r w:rsidR="008022EE" w:rsidRPr="00791AFD">
        <w:rPr>
          <w:rFonts w:ascii="Times New Roman" w:hAnsi="Times New Roman"/>
          <w:b/>
          <w:i/>
          <w:sz w:val="24"/>
          <w:szCs w:val="24"/>
        </w:rPr>
        <w:t xml:space="preserve"> </w:t>
      </w:r>
      <w:r w:rsidR="00604428" w:rsidRPr="00791AFD">
        <w:rPr>
          <w:rFonts w:ascii="Times New Roman" w:hAnsi="Times New Roman"/>
          <w:b/>
          <w:i/>
          <w:sz w:val="24"/>
          <w:szCs w:val="24"/>
        </w:rPr>
        <w:t>отчёта</w:t>
      </w:r>
      <w:r w:rsidR="00D04116" w:rsidRPr="00791AFD">
        <w:rPr>
          <w:rFonts w:ascii="Times New Roman" w:hAnsi="Times New Roman"/>
          <w:b/>
          <w:i/>
          <w:sz w:val="24"/>
          <w:szCs w:val="24"/>
        </w:rPr>
        <w:t xml:space="preserve"> о финансовом положении. «Общий долг» рассчитывается как следующий: сумма строк статей финансовой отчётности: «Долгосрочная задолженность по облигациям», «Краткосрочная задолженность по облигациям», «Обязательства по аренде» </w:t>
      </w:r>
      <w:r w:rsidR="00B874BB" w:rsidRPr="00791AFD">
        <w:rPr>
          <w:rFonts w:ascii="Times New Roman" w:hAnsi="Times New Roman"/>
          <w:b/>
          <w:i/>
          <w:sz w:val="24"/>
          <w:szCs w:val="24"/>
        </w:rPr>
        <w:t xml:space="preserve">промежуточного </w:t>
      </w:r>
      <w:r w:rsidR="00604428" w:rsidRPr="00791AFD">
        <w:rPr>
          <w:rFonts w:ascii="Times New Roman" w:hAnsi="Times New Roman"/>
          <w:b/>
          <w:i/>
          <w:sz w:val="24"/>
          <w:szCs w:val="24"/>
        </w:rPr>
        <w:t>сокращённого</w:t>
      </w:r>
      <w:r w:rsidR="00B874BB" w:rsidRPr="00791AFD">
        <w:rPr>
          <w:rFonts w:ascii="Times New Roman" w:hAnsi="Times New Roman"/>
          <w:b/>
          <w:i/>
          <w:sz w:val="24"/>
          <w:szCs w:val="24"/>
        </w:rPr>
        <w:t xml:space="preserve"> </w:t>
      </w:r>
      <w:r w:rsidR="00604428" w:rsidRPr="00791AFD">
        <w:rPr>
          <w:rFonts w:ascii="Times New Roman" w:hAnsi="Times New Roman"/>
          <w:b/>
          <w:i/>
          <w:sz w:val="24"/>
          <w:szCs w:val="24"/>
        </w:rPr>
        <w:t>отчёта</w:t>
      </w:r>
      <w:r w:rsidR="00D04116" w:rsidRPr="00791AFD">
        <w:rPr>
          <w:rFonts w:ascii="Times New Roman" w:hAnsi="Times New Roman"/>
          <w:b/>
          <w:i/>
          <w:sz w:val="24"/>
          <w:szCs w:val="24"/>
        </w:rPr>
        <w:t xml:space="preserve"> о финансовом положении</w:t>
      </w:r>
      <w:r w:rsidRPr="00791AFD">
        <w:rPr>
          <w:rFonts w:ascii="Times New Roman" w:hAnsi="Times New Roman"/>
          <w:b/>
          <w:i/>
          <w:sz w:val="24"/>
          <w:szCs w:val="24"/>
        </w:rPr>
        <w:t>.</w:t>
      </w:r>
    </w:p>
    <w:p w14:paraId="39F1B02D" w14:textId="0CDABD19" w:rsidR="00581457" w:rsidRPr="00791AFD" w:rsidRDefault="00C302F6" w:rsidP="00AA757F">
      <w:pPr>
        <w:spacing w:before="100" w:beforeAutospacing="1" w:after="100" w:afterAutospacing="1" w:line="240" w:lineRule="auto"/>
        <w:jc w:val="both"/>
        <w:rPr>
          <w:rFonts w:ascii="Times New Roman" w:hAnsi="Times New Roman"/>
          <w:b/>
          <w:i/>
          <w:sz w:val="24"/>
          <w:szCs w:val="24"/>
        </w:rPr>
      </w:pPr>
      <w:r w:rsidRPr="001947F1">
        <w:rPr>
          <w:rFonts w:ascii="Times New Roman" w:hAnsi="Times New Roman"/>
          <w:sz w:val="24"/>
          <w:szCs w:val="24"/>
        </w:rPr>
        <w:lastRenderedPageBreak/>
        <w:t xml:space="preserve">Статьи финансовой отчётности, на основе которых рассчитан показатель EBITDA: </w:t>
      </w:r>
      <w:r w:rsidR="005746E6" w:rsidRPr="00791AFD">
        <w:rPr>
          <w:rFonts w:ascii="Times New Roman" w:hAnsi="Times New Roman"/>
          <w:b/>
          <w:i/>
          <w:sz w:val="24"/>
          <w:szCs w:val="24"/>
        </w:rPr>
        <w:t xml:space="preserve">показатель EBITDA рассчитывается как следующий: </w:t>
      </w:r>
      <w:r w:rsidR="00D04116" w:rsidRPr="00791AFD">
        <w:rPr>
          <w:rFonts w:ascii="Times New Roman" w:hAnsi="Times New Roman"/>
          <w:b/>
          <w:i/>
          <w:sz w:val="24"/>
          <w:szCs w:val="24"/>
        </w:rPr>
        <w:t>сумма строк «</w:t>
      </w:r>
      <w:r w:rsidR="009F605C" w:rsidRPr="00791AFD">
        <w:rPr>
          <w:rFonts w:ascii="Times New Roman" w:hAnsi="Times New Roman"/>
          <w:b/>
          <w:i/>
          <w:sz w:val="24"/>
          <w:szCs w:val="24"/>
        </w:rPr>
        <w:t>Убыток до налога на прибыль</w:t>
      </w:r>
      <w:r w:rsidR="00D04116" w:rsidRPr="00791AFD">
        <w:rPr>
          <w:rFonts w:ascii="Times New Roman" w:hAnsi="Times New Roman"/>
          <w:b/>
          <w:i/>
          <w:sz w:val="24"/>
          <w:szCs w:val="24"/>
        </w:rPr>
        <w:t xml:space="preserve">» </w:t>
      </w:r>
      <w:r w:rsidR="009F605C" w:rsidRPr="00791AFD">
        <w:rPr>
          <w:rFonts w:ascii="Times New Roman" w:hAnsi="Times New Roman"/>
          <w:b/>
          <w:i/>
          <w:sz w:val="24"/>
          <w:szCs w:val="24"/>
        </w:rPr>
        <w:t xml:space="preserve">«Процентные расходы» за вычетом строки «Процентные доходы», </w:t>
      </w:r>
      <w:bookmarkStart w:id="99" w:name="_Hlk135235285"/>
      <w:r w:rsidR="009F605C" w:rsidRPr="00791AFD">
        <w:rPr>
          <w:rFonts w:ascii="Times New Roman" w:hAnsi="Times New Roman"/>
          <w:b/>
          <w:i/>
          <w:sz w:val="24"/>
          <w:szCs w:val="24"/>
        </w:rPr>
        <w:t>«Резервы под ожидаемые кредитные убытки»</w:t>
      </w:r>
      <w:bookmarkEnd w:id="99"/>
      <w:r w:rsidR="009F605C" w:rsidRPr="00791AFD">
        <w:rPr>
          <w:rFonts w:ascii="Times New Roman" w:hAnsi="Times New Roman"/>
          <w:b/>
          <w:i/>
          <w:sz w:val="24"/>
          <w:szCs w:val="24"/>
        </w:rPr>
        <w:t xml:space="preserve"> </w:t>
      </w:r>
      <w:r w:rsidR="00B874BB" w:rsidRPr="00791AFD">
        <w:rPr>
          <w:rFonts w:ascii="Times New Roman" w:hAnsi="Times New Roman"/>
          <w:b/>
          <w:i/>
          <w:sz w:val="24"/>
          <w:szCs w:val="24"/>
        </w:rPr>
        <w:t xml:space="preserve">промежуточного </w:t>
      </w:r>
      <w:r w:rsidR="00604428" w:rsidRPr="00791AFD">
        <w:rPr>
          <w:rFonts w:ascii="Times New Roman" w:hAnsi="Times New Roman"/>
          <w:b/>
          <w:i/>
          <w:sz w:val="24"/>
          <w:szCs w:val="24"/>
        </w:rPr>
        <w:t>сокращённого</w:t>
      </w:r>
      <w:r w:rsidR="00B874BB" w:rsidRPr="00791AFD">
        <w:rPr>
          <w:rFonts w:ascii="Times New Roman" w:hAnsi="Times New Roman"/>
          <w:b/>
          <w:i/>
          <w:sz w:val="24"/>
          <w:szCs w:val="24"/>
        </w:rPr>
        <w:t xml:space="preserve"> </w:t>
      </w:r>
      <w:r w:rsidR="00604428" w:rsidRPr="00791AFD">
        <w:rPr>
          <w:rFonts w:ascii="Times New Roman" w:hAnsi="Times New Roman"/>
          <w:b/>
          <w:i/>
          <w:sz w:val="24"/>
          <w:szCs w:val="24"/>
        </w:rPr>
        <w:t>отчёта</w:t>
      </w:r>
      <w:r w:rsidR="009F605C" w:rsidRPr="00791AFD">
        <w:rPr>
          <w:rFonts w:ascii="Times New Roman" w:hAnsi="Times New Roman"/>
          <w:b/>
          <w:i/>
          <w:sz w:val="24"/>
          <w:szCs w:val="24"/>
        </w:rPr>
        <w:t xml:space="preserve"> о прибылях или убытках и прочем совокупном доходе и «Амортизация активов в форме права пользования» </w:t>
      </w:r>
      <w:r w:rsidR="00B874BB" w:rsidRPr="00791AFD">
        <w:rPr>
          <w:rFonts w:ascii="Times New Roman" w:hAnsi="Times New Roman"/>
          <w:b/>
          <w:i/>
          <w:sz w:val="24"/>
          <w:szCs w:val="24"/>
        </w:rPr>
        <w:t xml:space="preserve">промежуточного </w:t>
      </w:r>
      <w:r w:rsidR="00604428" w:rsidRPr="00791AFD">
        <w:rPr>
          <w:rFonts w:ascii="Times New Roman" w:hAnsi="Times New Roman"/>
          <w:b/>
          <w:i/>
          <w:sz w:val="24"/>
          <w:szCs w:val="24"/>
        </w:rPr>
        <w:t>сокращённого</w:t>
      </w:r>
      <w:r w:rsidR="00B874BB" w:rsidRPr="00791AFD">
        <w:rPr>
          <w:rFonts w:ascii="Times New Roman" w:hAnsi="Times New Roman"/>
          <w:b/>
          <w:i/>
          <w:sz w:val="24"/>
          <w:szCs w:val="24"/>
        </w:rPr>
        <w:t xml:space="preserve"> </w:t>
      </w:r>
      <w:r w:rsidR="00604428" w:rsidRPr="00791AFD">
        <w:rPr>
          <w:rFonts w:ascii="Times New Roman" w:hAnsi="Times New Roman"/>
          <w:b/>
          <w:i/>
          <w:sz w:val="24"/>
          <w:szCs w:val="24"/>
        </w:rPr>
        <w:t>отчёта</w:t>
      </w:r>
      <w:r w:rsidR="009F605C" w:rsidRPr="00791AFD">
        <w:rPr>
          <w:rFonts w:ascii="Times New Roman" w:hAnsi="Times New Roman"/>
          <w:b/>
          <w:i/>
          <w:sz w:val="24"/>
          <w:szCs w:val="24"/>
        </w:rPr>
        <w:t xml:space="preserve"> о движении денежных средств</w:t>
      </w:r>
      <w:r w:rsidR="006528A6" w:rsidRPr="00791AFD">
        <w:rPr>
          <w:rFonts w:ascii="Times New Roman" w:hAnsi="Times New Roman"/>
          <w:b/>
          <w:i/>
          <w:sz w:val="24"/>
          <w:szCs w:val="24"/>
        </w:rPr>
        <w:t>.</w:t>
      </w:r>
      <w:r w:rsidR="009F605C" w:rsidRPr="00791AFD">
        <w:rPr>
          <w:rFonts w:ascii="Times New Roman" w:hAnsi="Times New Roman"/>
          <w:b/>
          <w:i/>
          <w:sz w:val="24"/>
          <w:szCs w:val="24"/>
        </w:rPr>
        <w:t xml:space="preserve"> </w:t>
      </w:r>
    </w:p>
    <w:p w14:paraId="3C80F970" w14:textId="7DBDD02E" w:rsidR="004F59E7" w:rsidRPr="009A651A" w:rsidRDefault="004F59E7" w:rsidP="004F59E7">
      <w:pPr>
        <w:spacing w:after="0"/>
        <w:jc w:val="both"/>
        <w:rPr>
          <w:rFonts w:ascii="Times New Roman" w:hAnsi="Times New Roman"/>
          <w:b/>
          <w:sz w:val="24"/>
          <w:szCs w:val="24"/>
        </w:rPr>
      </w:pPr>
      <w:r w:rsidRPr="009A651A">
        <w:rPr>
          <w:rFonts w:ascii="Times New Roman" w:hAnsi="Times New Roman"/>
          <w:b/>
          <w:sz w:val="24"/>
          <w:szCs w:val="24"/>
        </w:rPr>
        <w:t>1.4.2. Финансовые показатели, рассчитываемые на основе бухгалтерской (финансовой) отчётности</w:t>
      </w:r>
    </w:p>
    <w:p w14:paraId="61A5BBCA" w14:textId="5D2E6723" w:rsidR="004F59E7" w:rsidRPr="001947F1" w:rsidRDefault="004F59E7" w:rsidP="004F59E7">
      <w:pPr>
        <w:spacing w:after="0"/>
        <w:jc w:val="both"/>
        <w:rPr>
          <w:rFonts w:ascii="Times New Roman" w:hAnsi="Times New Roman"/>
          <w:sz w:val="24"/>
          <w:szCs w:val="24"/>
        </w:rPr>
      </w:pPr>
      <w:r w:rsidRPr="001947F1">
        <w:rPr>
          <w:rFonts w:ascii="Times New Roman" w:hAnsi="Times New Roman"/>
          <w:sz w:val="24"/>
          <w:szCs w:val="24"/>
        </w:rPr>
        <w:t>Эмитент, составляет и раскрывает финансовую отчётность</w:t>
      </w:r>
    </w:p>
    <w:p w14:paraId="23E270CE" w14:textId="77777777" w:rsidR="004F59E7" w:rsidRPr="009A651A" w:rsidRDefault="004F59E7" w:rsidP="004F59E7">
      <w:pPr>
        <w:spacing w:after="0"/>
        <w:jc w:val="both"/>
        <w:rPr>
          <w:rFonts w:ascii="Times New Roman" w:hAnsi="Times New Roman"/>
          <w:sz w:val="24"/>
          <w:szCs w:val="24"/>
        </w:rPr>
      </w:pPr>
    </w:p>
    <w:p w14:paraId="532B37A8" w14:textId="77777777" w:rsidR="004F59E7" w:rsidRPr="009A651A" w:rsidRDefault="004F59E7" w:rsidP="004F59E7">
      <w:pPr>
        <w:spacing w:after="0"/>
        <w:jc w:val="both"/>
        <w:rPr>
          <w:rFonts w:ascii="Times New Roman" w:hAnsi="Times New Roman"/>
          <w:b/>
          <w:sz w:val="24"/>
          <w:szCs w:val="24"/>
        </w:rPr>
      </w:pPr>
      <w:r w:rsidRPr="009A651A">
        <w:rPr>
          <w:rFonts w:ascii="Times New Roman" w:hAnsi="Times New Roman"/>
          <w:b/>
          <w:sz w:val="24"/>
          <w:szCs w:val="24"/>
        </w:rPr>
        <w:t>1.4.3. Финансовые показатели кредитной организации</w:t>
      </w:r>
    </w:p>
    <w:p w14:paraId="718C6A2B" w14:textId="3C031610" w:rsidR="004F59E7" w:rsidRPr="001947F1" w:rsidRDefault="004F59E7" w:rsidP="004F59E7">
      <w:pPr>
        <w:spacing w:after="0"/>
        <w:jc w:val="both"/>
        <w:rPr>
          <w:rFonts w:ascii="Times New Roman" w:hAnsi="Times New Roman"/>
          <w:sz w:val="24"/>
          <w:szCs w:val="24"/>
        </w:rPr>
      </w:pPr>
      <w:r w:rsidRPr="001947F1">
        <w:rPr>
          <w:rFonts w:ascii="Times New Roman" w:hAnsi="Times New Roman"/>
          <w:sz w:val="24"/>
          <w:szCs w:val="24"/>
        </w:rPr>
        <w:t>Эмитент не является кредитной организацией</w:t>
      </w:r>
    </w:p>
    <w:p w14:paraId="6916FCF7" w14:textId="77777777" w:rsidR="004F59E7" w:rsidRPr="00791AFD" w:rsidRDefault="004F59E7" w:rsidP="00D04116">
      <w:pPr>
        <w:spacing w:after="0"/>
        <w:jc w:val="both"/>
        <w:rPr>
          <w:rFonts w:ascii="Times New Roman" w:hAnsi="Times New Roman"/>
          <w:b/>
          <w:i/>
          <w:sz w:val="24"/>
          <w:szCs w:val="24"/>
        </w:rPr>
      </w:pPr>
    </w:p>
    <w:p w14:paraId="5D09D21A" w14:textId="5A898743" w:rsidR="004F59E7" w:rsidRPr="009A651A" w:rsidRDefault="004F59E7" w:rsidP="00D04116">
      <w:pPr>
        <w:spacing w:after="0"/>
        <w:jc w:val="both"/>
        <w:rPr>
          <w:rFonts w:ascii="Times New Roman" w:hAnsi="Times New Roman"/>
          <w:b/>
          <w:sz w:val="24"/>
          <w:szCs w:val="24"/>
        </w:rPr>
      </w:pPr>
      <w:r w:rsidRPr="009A651A">
        <w:rPr>
          <w:rFonts w:ascii="Times New Roman" w:hAnsi="Times New Roman"/>
          <w:b/>
          <w:sz w:val="24"/>
          <w:szCs w:val="24"/>
        </w:rPr>
        <w:t>1.4.4. Иные финансовые показатели</w:t>
      </w:r>
    </w:p>
    <w:p w14:paraId="6FCB04F1" w14:textId="4676A57E" w:rsidR="004F59E7" w:rsidRPr="00320B9C" w:rsidRDefault="004F59E7" w:rsidP="00D04116">
      <w:pPr>
        <w:spacing w:after="0"/>
        <w:jc w:val="both"/>
        <w:rPr>
          <w:rFonts w:ascii="Times New Roman" w:hAnsi="Times New Roman"/>
          <w:b/>
          <w:i/>
          <w:sz w:val="24"/>
          <w:szCs w:val="24"/>
        </w:rPr>
      </w:pPr>
      <w:r w:rsidRPr="00320B9C">
        <w:rPr>
          <w:rFonts w:ascii="Times New Roman" w:hAnsi="Times New Roman"/>
          <w:b/>
          <w:i/>
          <w:sz w:val="24"/>
          <w:szCs w:val="24"/>
        </w:rPr>
        <w:t>Информация не указывается</w:t>
      </w:r>
    </w:p>
    <w:p w14:paraId="635969DF" w14:textId="783F7CCE" w:rsidR="004F59E7" w:rsidRPr="009A651A" w:rsidRDefault="004F59E7" w:rsidP="00D04116">
      <w:pPr>
        <w:spacing w:after="0"/>
        <w:jc w:val="both"/>
        <w:rPr>
          <w:rFonts w:ascii="Times New Roman" w:hAnsi="Times New Roman"/>
          <w:sz w:val="24"/>
          <w:szCs w:val="24"/>
        </w:rPr>
      </w:pPr>
    </w:p>
    <w:p w14:paraId="36A3E126" w14:textId="1FFA1D8C" w:rsidR="004F59E7" w:rsidRDefault="004F59E7" w:rsidP="001947F1">
      <w:pPr>
        <w:widowControl w:val="0"/>
        <w:autoSpaceDE w:val="0"/>
        <w:autoSpaceDN w:val="0"/>
        <w:adjustRightInd w:val="0"/>
        <w:spacing w:before="240" w:after="40" w:line="240" w:lineRule="auto"/>
        <w:jc w:val="both"/>
        <w:outlineLvl w:val="1"/>
        <w:rPr>
          <w:rFonts w:ascii="Times New Roman" w:hAnsi="Times New Roman"/>
          <w:b/>
          <w:sz w:val="24"/>
          <w:szCs w:val="24"/>
        </w:rPr>
      </w:pPr>
      <w:bookmarkStart w:id="100" w:name="_Toc177983013"/>
      <w:r w:rsidRPr="009A651A">
        <w:rPr>
          <w:rFonts w:ascii="Times New Roman" w:hAnsi="Times New Roman"/>
          <w:b/>
          <w:bCs/>
        </w:rPr>
        <w:t>1.4.5. Анализ динамики изменения финансовых показателей, приведённых в подпунктах 1.4.1 - 1.4.4 настоящего пункта</w:t>
      </w:r>
      <w:r w:rsidR="001947F1">
        <w:rPr>
          <w:rFonts w:ascii="Times New Roman" w:hAnsi="Times New Roman"/>
          <w:b/>
          <w:bCs/>
        </w:rPr>
        <w:t>:</w:t>
      </w:r>
      <w:bookmarkEnd w:id="100"/>
    </w:p>
    <w:p w14:paraId="729994EA" w14:textId="77777777" w:rsidR="00791AFD" w:rsidRDefault="00791AFD" w:rsidP="00D04116">
      <w:pPr>
        <w:spacing w:after="0"/>
        <w:jc w:val="both"/>
        <w:rPr>
          <w:rFonts w:ascii="Times New Roman" w:hAnsi="Times New Roman"/>
          <w:b/>
          <w:sz w:val="24"/>
          <w:szCs w:val="24"/>
        </w:rPr>
      </w:pPr>
    </w:p>
    <w:p w14:paraId="6C832FB2" w14:textId="77777777" w:rsidR="00951F1D" w:rsidRPr="00791AFD" w:rsidRDefault="00951F1D" w:rsidP="00951F1D">
      <w:pPr>
        <w:spacing w:after="0"/>
        <w:jc w:val="both"/>
        <w:rPr>
          <w:rFonts w:ascii="Times New Roman" w:hAnsi="Times New Roman"/>
          <w:b/>
          <w:bCs/>
          <w:i/>
          <w:sz w:val="24"/>
          <w:szCs w:val="24"/>
        </w:rPr>
      </w:pPr>
      <w:r w:rsidRPr="00791AFD">
        <w:rPr>
          <w:rFonts w:ascii="Times New Roman" w:hAnsi="Times New Roman"/>
          <w:b/>
          <w:bCs/>
          <w:i/>
          <w:sz w:val="24"/>
          <w:szCs w:val="24"/>
          <w:u w:val="single"/>
        </w:rPr>
        <w:t>Выручка:</w:t>
      </w:r>
      <w:r w:rsidRPr="00791AFD">
        <w:rPr>
          <w:rFonts w:ascii="Times New Roman" w:hAnsi="Times New Roman"/>
          <w:b/>
          <w:bCs/>
          <w:i/>
          <w:sz w:val="24"/>
          <w:szCs w:val="24"/>
        </w:rPr>
        <w:t xml:space="preserve"> в связи с осуществлением Эмитентом деятельности, связанной с эмиссией облигаций, предоставлением займов, выручка отсутствует, поэтому анализ динамики не проводится.</w:t>
      </w:r>
    </w:p>
    <w:p w14:paraId="7FC9ADF4" w14:textId="27DDC6EA" w:rsidR="00951F1D" w:rsidRPr="00791AFD" w:rsidRDefault="00951F1D" w:rsidP="00951F1D">
      <w:pPr>
        <w:spacing w:after="0"/>
        <w:jc w:val="both"/>
        <w:rPr>
          <w:rFonts w:ascii="Times New Roman" w:hAnsi="Times New Roman"/>
          <w:b/>
          <w:bCs/>
          <w:i/>
          <w:sz w:val="24"/>
          <w:szCs w:val="24"/>
        </w:rPr>
      </w:pPr>
      <w:r w:rsidRPr="00791AFD">
        <w:rPr>
          <w:rFonts w:ascii="Times New Roman" w:hAnsi="Times New Roman"/>
          <w:b/>
          <w:bCs/>
          <w:i/>
          <w:sz w:val="24"/>
          <w:szCs w:val="24"/>
          <w:u w:val="single"/>
        </w:rPr>
        <w:t>EBITDA:</w:t>
      </w:r>
      <w:r w:rsidRPr="00791AFD">
        <w:rPr>
          <w:rFonts w:ascii="Times New Roman" w:hAnsi="Times New Roman"/>
          <w:b/>
          <w:bCs/>
          <w:i/>
          <w:sz w:val="24"/>
          <w:szCs w:val="24"/>
        </w:rPr>
        <w:t xml:space="preserve"> </w:t>
      </w:r>
      <w:r w:rsidR="004C7312" w:rsidRPr="00791AFD">
        <w:rPr>
          <w:rFonts w:ascii="Times New Roman" w:hAnsi="Times New Roman"/>
          <w:b/>
          <w:bCs/>
          <w:i/>
          <w:sz w:val="24"/>
          <w:szCs w:val="24"/>
        </w:rPr>
        <w:t>показатель изменился с (</w:t>
      </w:r>
      <w:r w:rsidR="000322B4" w:rsidRPr="00791AFD">
        <w:rPr>
          <w:rFonts w:ascii="Times New Roman" w:hAnsi="Times New Roman"/>
          <w:b/>
          <w:bCs/>
          <w:i/>
          <w:sz w:val="24"/>
          <w:szCs w:val="24"/>
        </w:rPr>
        <w:t>4 068</w:t>
      </w:r>
      <w:r w:rsidR="004C7312" w:rsidRPr="00791AFD">
        <w:rPr>
          <w:rFonts w:ascii="Times New Roman" w:hAnsi="Times New Roman"/>
          <w:b/>
          <w:bCs/>
          <w:i/>
          <w:sz w:val="24"/>
          <w:szCs w:val="24"/>
        </w:rPr>
        <w:t xml:space="preserve">) </w:t>
      </w:r>
      <w:proofErr w:type="spellStart"/>
      <w:proofErr w:type="gramStart"/>
      <w:r w:rsidR="004C7312" w:rsidRPr="00791AFD">
        <w:rPr>
          <w:rFonts w:ascii="Times New Roman" w:hAnsi="Times New Roman"/>
          <w:b/>
          <w:bCs/>
          <w:i/>
          <w:sz w:val="24"/>
          <w:szCs w:val="24"/>
        </w:rPr>
        <w:t>тыс.руб</w:t>
      </w:r>
      <w:proofErr w:type="spellEnd"/>
      <w:proofErr w:type="gramEnd"/>
      <w:r w:rsidR="004C7312" w:rsidRPr="00791AFD">
        <w:rPr>
          <w:rFonts w:ascii="Times New Roman" w:hAnsi="Times New Roman"/>
          <w:b/>
          <w:bCs/>
          <w:i/>
          <w:sz w:val="24"/>
          <w:szCs w:val="24"/>
        </w:rPr>
        <w:t xml:space="preserve"> за 6 месяцев 202</w:t>
      </w:r>
      <w:r w:rsidR="000322B4" w:rsidRPr="00791AFD">
        <w:rPr>
          <w:rFonts w:ascii="Times New Roman" w:hAnsi="Times New Roman"/>
          <w:b/>
          <w:bCs/>
          <w:i/>
          <w:sz w:val="24"/>
          <w:szCs w:val="24"/>
        </w:rPr>
        <w:t>3</w:t>
      </w:r>
      <w:r w:rsidR="004C7312" w:rsidRPr="00791AFD">
        <w:rPr>
          <w:rFonts w:ascii="Times New Roman" w:hAnsi="Times New Roman"/>
          <w:b/>
          <w:bCs/>
          <w:i/>
          <w:sz w:val="24"/>
          <w:szCs w:val="24"/>
        </w:rPr>
        <w:t xml:space="preserve"> года до (</w:t>
      </w:r>
      <w:r w:rsidR="002E20AC" w:rsidRPr="00791AFD">
        <w:rPr>
          <w:rFonts w:ascii="Times New Roman" w:hAnsi="Times New Roman"/>
          <w:b/>
          <w:bCs/>
          <w:i/>
          <w:sz w:val="24"/>
          <w:szCs w:val="24"/>
        </w:rPr>
        <w:t xml:space="preserve">4 577) </w:t>
      </w:r>
      <w:r w:rsidR="004C7312" w:rsidRPr="00791AFD">
        <w:rPr>
          <w:rFonts w:ascii="Times New Roman" w:hAnsi="Times New Roman"/>
          <w:b/>
          <w:bCs/>
          <w:i/>
          <w:sz w:val="24"/>
          <w:szCs w:val="24"/>
        </w:rPr>
        <w:t xml:space="preserve"> </w:t>
      </w:r>
      <w:proofErr w:type="spellStart"/>
      <w:r w:rsidR="004C7312" w:rsidRPr="00791AFD">
        <w:rPr>
          <w:rFonts w:ascii="Times New Roman" w:hAnsi="Times New Roman"/>
          <w:b/>
          <w:bCs/>
          <w:i/>
          <w:sz w:val="24"/>
          <w:szCs w:val="24"/>
        </w:rPr>
        <w:t>тыс.руб</w:t>
      </w:r>
      <w:proofErr w:type="spellEnd"/>
      <w:r w:rsidR="004C7312" w:rsidRPr="00791AFD">
        <w:rPr>
          <w:rFonts w:ascii="Times New Roman" w:hAnsi="Times New Roman"/>
          <w:b/>
          <w:bCs/>
          <w:i/>
          <w:sz w:val="24"/>
          <w:szCs w:val="24"/>
        </w:rPr>
        <w:t>. за 6 месяцев 202</w:t>
      </w:r>
      <w:r w:rsidR="000322B4" w:rsidRPr="00791AFD">
        <w:rPr>
          <w:rFonts w:ascii="Times New Roman" w:hAnsi="Times New Roman"/>
          <w:b/>
          <w:bCs/>
          <w:i/>
          <w:sz w:val="24"/>
          <w:szCs w:val="24"/>
        </w:rPr>
        <w:t>4</w:t>
      </w:r>
      <w:r w:rsidR="004C7312" w:rsidRPr="00791AFD">
        <w:rPr>
          <w:rFonts w:ascii="Times New Roman" w:hAnsi="Times New Roman"/>
          <w:b/>
          <w:bCs/>
          <w:i/>
          <w:sz w:val="24"/>
          <w:szCs w:val="24"/>
        </w:rPr>
        <w:t xml:space="preserve"> года</w:t>
      </w:r>
      <w:r w:rsidR="006F5735" w:rsidRPr="00791AFD">
        <w:rPr>
          <w:rFonts w:ascii="Times New Roman" w:hAnsi="Times New Roman"/>
          <w:b/>
          <w:bCs/>
          <w:i/>
          <w:sz w:val="24"/>
          <w:szCs w:val="24"/>
        </w:rPr>
        <w:t xml:space="preserve">, за </w:t>
      </w:r>
      <w:r w:rsidR="00940EB3" w:rsidRPr="00791AFD">
        <w:rPr>
          <w:rFonts w:ascii="Times New Roman" w:hAnsi="Times New Roman"/>
          <w:b/>
          <w:bCs/>
          <w:i/>
          <w:sz w:val="24"/>
          <w:szCs w:val="24"/>
        </w:rPr>
        <w:t>счёт</w:t>
      </w:r>
      <w:r w:rsidR="006F5735" w:rsidRPr="00791AFD">
        <w:rPr>
          <w:rFonts w:ascii="Times New Roman" w:hAnsi="Times New Roman"/>
          <w:b/>
          <w:bCs/>
          <w:i/>
          <w:sz w:val="24"/>
          <w:szCs w:val="24"/>
        </w:rPr>
        <w:t xml:space="preserve"> роста расходов на аудит. </w:t>
      </w:r>
    </w:p>
    <w:p w14:paraId="3AD76C56" w14:textId="77777777" w:rsidR="00951F1D" w:rsidRPr="00791AFD" w:rsidRDefault="00951F1D" w:rsidP="00951F1D">
      <w:pPr>
        <w:spacing w:after="0"/>
        <w:jc w:val="both"/>
        <w:rPr>
          <w:rFonts w:ascii="Times New Roman" w:hAnsi="Times New Roman"/>
          <w:b/>
          <w:bCs/>
          <w:i/>
          <w:sz w:val="24"/>
          <w:szCs w:val="24"/>
        </w:rPr>
      </w:pPr>
    </w:p>
    <w:p w14:paraId="26C83C63" w14:textId="7E4E77EF" w:rsidR="00951F1D" w:rsidRPr="001947F1" w:rsidRDefault="00951F1D" w:rsidP="00951F1D">
      <w:pPr>
        <w:spacing w:after="0"/>
        <w:jc w:val="both"/>
        <w:rPr>
          <w:rFonts w:ascii="Times New Roman" w:hAnsi="Times New Roman"/>
          <w:b/>
          <w:bCs/>
          <w:i/>
          <w:sz w:val="24"/>
          <w:szCs w:val="24"/>
        </w:rPr>
      </w:pPr>
      <w:bookmarkStart w:id="101" w:name="_Hlk176178456"/>
      <w:r w:rsidRPr="001947F1">
        <w:rPr>
          <w:rFonts w:ascii="Times New Roman" w:hAnsi="Times New Roman"/>
          <w:b/>
          <w:bCs/>
          <w:i/>
          <w:sz w:val="24"/>
          <w:szCs w:val="24"/>
        </w:rPr>
        <w:t>Рентабельность по EBITDA</w:t>
      </w:r>
      <w:r w:rsidR="00B91012" w:rsidRPr="001947F1">
        <w:rPr>
          <w:rFonts w:ascii="Times New Roman" w:hAnsi="Times New Roman"/>
          <w:b/>
          <w:bCs/>
          <w:i/>
          <w:sz w:val="24"/>
          <w:szCs w:val="24"/>
        </w:rPr>
        <w:t xml:space="preserve"> (EBITDA </w:t>
      </w:r>
      <w:proofErr w:type="spellStart"/>
      <w:r w:rsidR="00B91012" w:rsidRPr="001947F1">
        <w:rPr>
          <w:rFonts w:ascii="Times New Roman" w:hAnsi="Times New Roman"/>
          <w:b/>
          <w:bCs/>
          <w:i/>
          <w:sz w:val="24"/>
          <w:szCs w:val="24"/>
        </w:rPr>
        <w:t>margin</w:t>
      </w:r>
      <w:proofErr w:type="spellEnd"/>
      <w:r w:rsidR="00B91012" w:rsidRPr="001947F1">
        <w:rPr>
          <w:rFonts w:ascii="Times New Roman" w:hAnsi="Times New Roman"/>
          <w:b/>
          <w:bCs/>
          <w:i/>
          <w:sz w:val="24"/>
          <w:szCs w:val="24"/>
        </w:rPr>
        <w:t>)</w:t>
      </w:r>
      <w:r w:rsidRPr="001947F1">
        <w:rPr>
          <w:rFonts w:ascii="Times New Roman" w:hAnsi="Times New Roman"/>
          <w:b/>
          <w:bCs/>
          <w:i/>
          <w:sz w:val="24"/>
          <w:szCs w:val="24"/>
        </w:rPr>
        <w:t>: показатель не рассчитывается в связи с отсутствием у Эмитента выручки, поэтому анализ динамики не проводится.</w:t>
      </w:r>
    </w:p>
    <w:bookmarkEnd w:id="101"/>
    <w:p w14:paraId="67D1EA99" w14:textId="5DDAE563" w:rsidR="002F540E" w:rsidRPr="001947F1" w:rsidRDefault="002F540E" w:rsidP="002F540E">
      <w:pPr>
        <w:spacing w:after="0"/>
        <w:jc w:val="both"/>
        <w:rPr>
          <w:rFonts w:ascii="Times New Roman" w:hAnsi="Times New Roman"/>
          <w:b/>
          <w:bCs/>
          <w:i/>
          <w:sz w:val="24"/>
          <w:szCs w:val="24"/>
        </w:rPr>
      </w:pPr>
    </w:p>
    <w:p w14:paraId="51D52211" w14:textId="0562EB5A" w:rsidR="0040560F" w:rsidRPr="001947F1" w:rsidRDefault="00951F1D" w:rsidP="00951F1D">
      <w:pPr>
        <w:spacing w:after="0"/>
        <w:jc w:val="both"/>
        <w:rPr>
          <w:rFonts w:ascii="Times New Roman" w:hAnsi="Times New Roman"/>
          <w:b/>
          <w:bCs/>
          <w:i/>
          <w:sz w:val="24"/>
          <w:szCs w:val="24"/>
        </w:rPr>
      </w:pPr>
      <w:r w:rsidRPr="001947F1">
        <w:rPr>
          <w:rFonts w:ascii="Times New Roman" w:hAnsi="Times New Roman"/>
          <w:b/>
          <w:bCs/>
          <w:i/>
          <w:sz w:val="24"/>
          <w:szCs w:val="24"/>
        </w:rPr>
        <w:t xml:space="preserve">Чистая прибыль (убыток): </w:t>
      </w:r>
      <w:r w:rsidR="006F5735" w:rsidRPr="001947F1">
        <w:rPr>
          <w:rFonts w:ascii="Times New Roman" w:hAnsi="Times New Roman"/>
          <w:b/>
          <w:bCs/>
          <w:i/>
          <w:sz w:val="24"/>
          <w:szCs w:val="24"/>
        </w:rPr>
        <w:t xml:space="preserve">чистая прибыль увеличилась с 8 707 </w:t>
      </w:r>
      <w:proofErr w:type="spellStart"/>
      <w:r w:rsidR="006F5735" w:rsidRPr="001947F1">
        <w:rPr>
          <w:rFonts w:ascii="Times New Roman" w:hAnsi="Times New Roman"/>
          <w:b/>
          <w:bCs/>
          <w:i/>
          <w:sz w:val="24"/>
          <w:szCs w:val="24"/>
        </w:rPr>
        <w:t>тыс.руб</w:t>
      </w:r>
      <w:proofErr w:type="spellEnd"/>
      <w:r w:rsidR="006F5735" w:rsidRPr="001947F1">
        <w:rPr>
          <w:rFonts w:ascii="Times New Roman" w:hAnsi="Times New Roman"/>
          <w:b/>
          <w:bCs/>
          <w:i/>
          <w:sz w:val="24"/>
          <w:szCs w:val="24"/>
        </w:rPr>
        <w:t xml:space="preserve">. за 6 месяцев 2023 года до 10 060 </w:t>
      </w:r>
      <w:proofErr w:type="spellStart"/>
      <w:r w:rsidR="006F5735" w:rsidRPr="001947F1">
        <w:rPr>
          <w:rFonts w:ascii="Times New Roman" w:hAnsi="Times New Roman"/>
          <w:b/>
          <w:bCs/>
          <w:i/>
          <w:sz w:val="24"/>
          <w:szCs w:val="24"/>
        </w:rPr>
        <w:t>тыс.руб</w:t>
      </w:r>
      <w:proofErr w:type="spellEnd"/>
      <w:r w:rsidR="006F5735" w:rsidRPr="001947F1">
        <w:rPr>
          <w:rFonts w:ascii="Times New Roman" w:hAnsi="Times New Roman"/>
          <w:b/>
          <w:bCs/>
          <w:i/>
          <w:sz w:val="24"/>
          <w:szCs w:val="24"/>
        </w:rPr>
        <w:t xml:space="preserve">. за 6 месяцев 2024 года в </w:t>
      </w:r>
      <w:r w:rsidR="0040560F" w:rsidRPr="001947F1">
        <w:rPr>
          <w:rFonts w:ascii="Times New Roman" w:hAnsi="Times New Roman"/>
          <w:b/>
          <w:bCs/>
          <w:i/>
          <w:sz w:val="24"/>
          <w:szCs w:val="24"/>
        </w:rPr>
        <w:t>результате увеличения финансовых доходов, полученных по займам, выданным Поручителю.</w:t>
      </w:r>
    </w:p>
    <w:p w14:paraId="5A28483A" w14:textId="5667CF3B" w:rsidR="000F09B8" w:rsidRPr="001947F1" w:rsidRDefault="000F09B8" w:rsidP="00951F1D">
      <w:pPr>
        <w:spacing w:after="0"/>
        <w:jc w:val="both"/>
        <w:rPr>
          <w:rFonts w:ascii="Times New Roman" w:hAnsi="Times New Roman"/>
          <w:b/>
          <w:bCs/>
          <w:i/>
          <w:sz w:val="24"/>
          <w:szCs w:val="24"/>
        </w:rPr>
      </w:pPr>
    </w:p>
    <w:p w14:paraId="4A4EE795" w14:textId="70AF4226" w:rsidR="00951F1D" w:rsidRPr="001947F1" w:rsidRDefault="00951F1D" w:rsidP="00951F1D">
      <w:pPr>
        <w:spacing w:after="0"/>
        <w:jc w:val="both"/>
        <w:rPr>
          <w:rFonts w:ascii="Times New Roman" w:hAnsi="Times New Roman"/>
          <w:b/>
          <w:bCs/>
          <w:i/>
          <w:sz w:val="24"/>
          <w:szCs w:val="24"/>
        </w:rPr>
      </w:pPr>
      <w:r w:rsidRPr="001947F1">
        <w:rPr>
          <w:rFonts w:ascii="Times New Roman" w:hAnsi="Times New Roman"/>
          <w:b/>
          <w:bCs/>
          <w:i/>
          <w:sz w:val="24"/>
          <w:szCs w:val="24"/>
        </w:rPr>
        <w:t xml:space="preserve">Чистые денежные средства, полученные от операционной деятельности: </w:t>
      </w:r>
      <w:r w:rsidR="006F5735" w:rsidRPr="001947F1">
        <w:rPr>
          <w:rFonts w:ascii="Times New Roman" w:hAnsi="Times New Roman"/>
          <w:b/>
          <w:bCs/>
          <w:i/>
          <w:sz w:val="24"/>
          <w:szCs w:val="24"/>
        </w:rPr>
        <w:t xml:space="preserve">отток денежных средств </w:t>
      </w:r>
      <w:proofErr w:type="gramStart"/>
      <w:r w:rsidR="006F5735" w:rsidRPr="001947F1">
        <w:rPr>
          <w:rFonts w:ascii="Times New Roman" w:hAnsi="Times New Roman"/>
          <w:b/>
          <w:bCs/>
          <w:i/>
          <w:sz w:val="24"/>
          <w:szCs w:val="24"/>
        </w:rPr>
        <w:t>по операционной деятельности</w:t>
      </w:r>
      <w:proofErr w:type="gramEnd"/>
      <w:r w:rsidR="006F5735" w:rsidRPr="001947F1">
        <w:rPr>
          <w:rFonts w:ascii="Times New Roman" w:hAnsi="Times New Roman"/>
          <w:b/>
          <w:bCs/>
          <w:i/>
          <w:sz w:val="24"/>
          <w:szCs w:val="24"/>
        </w:rPr>
        <w:t xml:space="preserve"> увеличился с (1 044 160) </w:t>
      </w:r>
      <w:proofErr w:type="spellStart"/>
      <w:r w:rsidR="006F5735" w:rsidRPr="001947F1">
        <w:rPr>
          <w:rFonts w:ascii="Times New Roman" w:hAnsi="Times New Roman"/>
          <w:b/>
          <w:bCs/>
          <w:i/>
          <w:sz w:val="24"/>
          <w:szCs w:val="24"/>
        </w:rPr>
        <w:t>тыс.руб</w:t>
      </w:r>
      <w:proofErr w:type="spellEnd"/>
      <w:r w:rsidR="006F5735" w:rsidRPr="001947F1">
        <w:rPr>
          <w:rFonts w:ascii="Times New Roman" w:hAnsi="Times New Roman"/>
          <w:b/>
          <w:bCs/>
          <w:i/>
          <w:sz w:val="24"/>
          <w:szCs w:val="24"/>
        </w:rPr>
        <w:t xml:space="preserve">. за 6 месяцев 2023 года до (1 368 152) </w:t>
      </w:r>
      <w:proofErr w:type="spellStart"/>
      <w:r w:rsidR="006F5735" w:rsidRPr="001947F1">
        <w:rPr>
          <w:rFonts w:ascii="Times New Roman" w:hAnsi="Times New Roman"/>
          <w:b/>
          <w:bCs/>
          <w:i/>
          <w:sz w:val="24"/>
          <w:szCs w:val="24"/>
        </w:rPr>
        <w:t>тыс.руб</w:t>
      </w:r>
      <w:proofErr w:type="spellEnd"/>
      <w:r w:rsidR="006F5735" w:rsidRPr="001947F1">
        <w:rPr>
          <w:rFonts w:ascii="Times New Roman" w:hAnsi="Times New Roman"/>
          <w:b/>
          <w:bCs/>
          <w:i/>
          <w:sz w:val="24"/>
          <w:szCs w:val="24"/>
        </w:rPr>
        <w:t>. за 6 месяцев 2024 года, в связи с увеличением выплат купонных доходов по размещённым Эмитентом Биржевым облигациям</w:t>
      </w:r>
      <w:r w:rsidRPr="001947F1">
        <w:rPr>
          <w:rFonts w:ascii="Times New Roman" w:hAnsi="Times New Roman"/>
          <w:b/>
          <w:bCs/>
          <w:i/>
          <w:sz w:val="24"/>
          <w:szCs w:val="24"/>
        </w:rPr>
        <w:t>.</w:t>
      </w:r>
    </w:p>
    <w:p w14:paraId="0D787261" w14:textId="77777777" w:rsidR="00951F1D" w:rsidRPr="001947F1" w:rsidRDefault="00951F1D" w:rsidP="00951F1D">
      <w:pPr>
        <w:spacing w:after="0"/>
        <w:jc w:val="both"/>
        <w:rPr>
          <w:rFonts w:ascii="Times New Roman" w:hAnsi="Times New Roman"/>
          <w:b/>
          <w:bCs/>
          <w:i/>
          <w:sz w:val="24"/>
          <w:szCs w:val="24"/>
        </w:rPr>
      </w:pPr>
    </w:p>
    <w:p w14:paraId="50171645" w14:textId="3FABC2F6" w:rsidR="00951F1D" w:rsidRDefault="00432F7D" w:rsidP="00951F1D">
      <w:pPr>
        <w:spacing w:after="0"/>
        <w:jc w:val="both"/>
        <w:rPr>
          <w:rFonts w:ascii="Times New Roman" w:hAnsi="Times New Roman"/>
          <w:b/>
          <w:bCs/>
          <w:i/>
          <w:sz w:val="24"/>
          <w:szCs w:val="24"/>
        </w:rPr>
      </w:pPr>
      <w:r w:rsidRPr="001947F1">
        <w:rPr>
          <w:rFonts w:ascii="Times New Roman" w:hAnsi="Times New Roman"/>
          <w:b/>
          <w:bCs/>
          <w:i/>
          <w:sz w:val="24"/>
          <w:szCs w:val="24"/>
        </w:rPr>
        <w:t>Расходы на приобретение основных средств и нематериальных активов (</w:t>
      </w:r>
      <w:r w:rsidR="007133DE" w:rsidRPr="001947F1">
        <w:rPr>
          <w:rFonts w:ascii="Times New Roman" w:hAnsi="Times New Roman"/>
          <w:b/>
          <w:bCs/>
          <w:i/>
          <w:sz w:val="24"/>
          <w:szCs w:val="24"/>
        </w:rPr>
        <w:t>к</w:t>
      </w:r>
      <w:r w:rsidR="00951F1D" w:rsidRPr="001947F1">
        <w:rPr>
          <w:rFonts w:ascii="Times New Roman" w:hAnsi="Times New Roman"/>
          <w:b/>
          <w:bCs/>
          <w:i/>
          <w:sz w:val="24"/>
          <w:szCs w:val="24"/>
        </w:rPr>
        <w:t>апитальные затраты</w:t>
      </w:r>
      <w:r w:rsidRPr="001947F1">
        <w:rPr>
          <w:rFonts w:ascii="Times New Roman" w:hAnsi="Times New Roman"/>
          <w:b/>
          <w:bCs/>
          <w:i/>
          <w:sz w:val="24"/>
          <w:szCs w:val="24"/>
        </w:rPr>
        <w:t>)</w:t>
      </w:r>
      <w:r w:rsidR="00951F1D" w:rsidRPr="001947F1">
        <w:rPr>
          <w:rFonts w:ascii="Times New Roman" w:hAnsi="Times New Roman"/>
          <w:b/>
          <w:bCs/>
          <w:i/>
          <w:sz w:val="24"/>
          <w:szCs w:val="24"/>
        </w:rPr>
        <w:t xml:space="preserve">: </w:t>
      </w:r>
      <w:r w:rsidR="0098700F" w:rsidRPr="001947F1">
        <w:rPr>
          <w:rFonts w:ascii="Times New Roman" w:hAnsi="Times New Roman"/>
          <w:b/>
          <w:bCs/>
          <w:i/>
          <w:sz w:val="24"/>
          <w:szCs w:val="24"/>
        </w:rPr>
        <w:t>у Эмитента за 6 месяцев 202</w:t>
      </w:r>
      <w:r w:rsidR="000322B4" w:rsidRPr="001947F1">
        <w:rPr>
          <w:rFonts w:ascii="Times New Roman" w:hAnsi="Times New Roman"/>
          <w:b/>
          <w:bCs/>
          <w:i/>
          <w:sz w:val="24"/>
          <w:szCs w:val="24"/>
        </w:rPr>
        <w:t>3</w:t>
      </w:r>
      <w:r w:rsidR="0098700F" w:rsidRPr="001947F1">
        <w:rPr>
          <w:rFonts w:ascii="Times New Roman" w:hAnsi="Times New Roman"/>
          <w:b/>
          <w:bCs/>
          <w:i/>
          <w:sz w:val="24"/>
          <w:szCs w:val="24"/>
        </w:rPr>
        <w:t xml:space="preserve"> </w:t>
      </w:r>
      <w:r w:rsidR="000F09B8" w:rsidRPr="001947F1">
        <w:rPr>
          <w:rFonts w:ascii="Times New Roman" w:hAnsi="Times New Roman"/>
          <w:b/>
          <w:bCs/>
          <w:i/>
          <w:sz w:val="24"/>
          <w:szCs w:val="24"/>
        </w:rPr>
        <w:t xml:space="preserve">года </w:t>
      </w:r>
      <w:r w:rsidR="0098700F" w:rsidRPr="001947F1">
        <w:rPr>
          <w:rFonts w:ascii="Times New Roman" w:hAnsi="Times New Roman"/>
          <w:b/>
          <w:bCs/>
          <w:i/>
          <w:sz w:val="24"/>
          <w:szCs w:val="24"/>
        </w:rPr>
        <w:t xml:space="preserve">и </w:t>
      </w:r>
      <w:r w:rsidR="000F09B8" w:rsidRPr="001947F1">
        <w:rPr>
          <w:rFonts w:ascii="Times New Roman" w:hAnsi="Times New Roman"/>
          <w:b/>
          <w:bCs/>
          <w:i/>
          <w:sz w:val="24"/>
          <w:szCs w:val="24"/>
        </w:rPr>
        <w:t xml:space="preserve">6 месяцев </w:t>
      </w:r>
      <w:r w:rsidR="0098700F" w:rsidRPr="001947F1">
        <w:rPr>
          <w:rFonts w:ascii="Times New Roman" w:hAnsi="Times New Roman"/>
          <w:b/>
          <w:bCs/>
          <w:i/>
          <w:sz w:val="24"/>
          <w:szCs w:val="24"/>
        </w:rPr>
        <w:t>202</w:t>
      </w:r>
      <w:r w:rsidR="000322B4" w:rsidRPr="001947F1">
        <w:rPr>
          <w:rFonts w:ascii="Times New Roman" w:hAnsi="Times New Roman"/>
          <w:b/>
          <w:bCs/>
          <w:i/>
          <w:sz w:val="24"/>
          <w:szCs w:val="24"/>
        </w:rPr>
        <w:t>4</w:t>
      </w:r>
      <w:r w:rsidR="000F09B8" w:rsidRPr="001947F1">
        <w:rPr>
          <w:rFonts w:ascii="Times New Roman" w:hAnsi="Times New Roman"/>
          <w:b/>
          <w:bCs/>
          <w:i/>
          <w:sz w:val="24"/>
          <w:szCs w:val="24"/>
        </w:rPr>
        <w:t xml:space="preserve"> года</w:t>
      </w:r>
      <w:r w:rsidR="0098700F" w:rsidRPr="001947F1">
        <w:rPr>
          <w:rFonts w:ascii="Times New Roman" w:hAnsi="Times New Roman"/>
          <w:b/>
          <w:bCs/>
          <w:i/>
          <w:sz w:val="24"/>
          <w:szCs w:val="24"/>
        </w:rPr>
        <w:t xml:space="preserve"> не было капитальных затрат в связи с чем анализ динамики не приводится</w:t>
      </w:r>
      <w:r w:rsidR="00951F1D" w:rsidRPr="001947F1">
        <w:rPr>
          <w:rFonts w:ascii="Times New Roman" w:hAnsi="Times New Roman"/>
          <w:b/>
          <w:bCs/>
          <w:i/>
          <w:sz w:val="24"/>
          <w:szCs w:val="24"/>
        </w:rPr>
        <w:t>.</w:t>
      </w:r>
    </w:p>
    <w:p w14:paraId="3B632ECF" w14:textId="77777777" w:rsidR="00940EB3" w:rsidRPr="001947F1" w:rsidRDefault="00940EB3" w:rsidP="00951F1D">
      <w:pPr>
        <w:spacing w:after="0"/>
        <w:jc w:val="both"/>
        <w:rPr>
          <w:rFonts w:ascii="Times New Roman" w:hAnsi="Times New Roman"/>
          <w:b/>
          <w:bCs/>
          <w:i/>
          <w:sz w:val="24"/>
          <w:szCs w:val="24"/>
        </w:rPr>
      </w:pPr>
    </w:p>
    <w:p w14:paraId="3C875B87" w14:textId="54D7E1CB" w:rsidR="00951F1D" w:rsidRPr="001947F1" w:rsidRDefault="00951F1D" w:rsidP="00951F1D">
      <w:pPr>
        <w:spacing w:after="0"/>
        <w:jc w:val="both"/>
        <w:rPr>
          <w:rFonts w:ascii="Times New Roman" w:hAnsi="Times New Roman"/>
          <w:b/>
          <w:bCs/>
          <w:i/>
          <w:sz w:val="24"/>
          <w:szCs w:val="24"/>
        </w:rPr>
      </w:pPr>
      <w:r w:rsidRPr="001947F1">
        <w:rPr>
          <w:rFonts w:ascii="Times New Roman" w:hAnsi="Times New Roman"/>
          <w:b/>
          <w:bCs/>
          <w:i/>
          <w:sz w:val="24"/>
          <w:szCs w:val="24"/>
        </w:rPr>
        <w:t xml:space="preserve">Свободный денежный поток: </w:t>
      </w:r>
      <w:r w:rsidR="00790E74" w:rsidRPr="001947F1">
        <w:rPr>
          <w:rFonts w:ascii="Times New Roman" w:hAnsi="Times New Roman"/>
          <w:b/>
          <w:bCs/>
          <w:i/>
          <w:sz w:val="24"/>
          <w:szCs w:val="24"/>
        </w:rPr>
        <w:t>показатель изменился с (</w:t>
      </w:r>
      <w:r w:rsidR="000322B4" w:rsidRPr="001947F1">
        <w:rPr>
          <w:rFonts w:ascii="Times New Roman" w:hAnsi="Times New Roman"/>
          <w:b/>
          <w:bCs/>
          <w:i/>
          <w:sz w:val="24"/>
          <w:szCs w:val="24"/>
        </w:rPr>
        <w:t>1 044 160</w:t>
      </w:r>
      <w:r w:rsidR="00790E74" w:rsidRPr="001947F1">
        <w:rPr>
          <w:rFonts w:ascii="Times New Roman" w:hAnsi="Times New Roman"/>
          <w:b/>
          <w:bCs/>
          <w:i/>
          <w:sz w:val="24"/>
          <w:szCs w:val="24"/>
        </w:rPr>
        <w:t xml:space="preserve">) </w:t>
      </w:r>
      <w:proofErr w:type="spellStart"/>
      <w:r w:rsidR="00790E74" w:rsidRPr="001947F1">
        <w:rPr>
          <w:rFonts w:ascii="Times New Roman" w:hAnsi="Times New Roman"/>
          <w:b/>
          <w:bCs/>
          <w:i/>
          <w:sz w:val="24"/>
          <w:szCs w:val="24"/>
        </w:rPr>
        <w:t>тыс.руб</w:t>
      </w:r>
      <w:proofErr w:type="spellEnd"/>
      <w:r w:rsidR="00790E74" w:rsidRPr="001947F1">
        <w:rPr>
          <w:rFonts w:ascii="Times New Roman" w:hAnsi="Times New Roman"/>
          <w:b/>
          <w:bCs/>
          <w:i/>
          <w:sz w:val="24"/>
          <w:szCs w:val="24"/>
        </w:rPr>
        <w:t xml:space="preserve">. до </w:t>
      </w:r>
      <w:r w:rsidR="007133DE" w:rsidRPr="001947F1">
        <w:rPr>
          <w:rFonts w:ascii="Times New Roman" w:hAnsi="Times New Roman"/>
          <w:b/>
          <w:bCs/>
          <w:i/>
          <w:sz w:val="24"/>
          <w:szCs w:val="24"/>
        </w:rPr>
        <w:t xml:space="preserve">(1 368 152) </w:t>
      </w:r>
      <w:proofErr w:type="spellStart"/>
      <w:r w:rsidR="00790E74" w:rsidRPr="001947F1">
        <w:rPr>
          <w:rFonts w:ascii="Times New Roman" w:hAnsi="Times New Roman"/>
          <w:b/>
          <w:bCs/>
          <w:i/>
          <w:sz w:val="24"/>
          <w:szCs w:val="24"/>
        </w:rPr>
        <w:t>тыс.руб</w:t>
      </w:r>
      <w:proofErr w:type="spellEnd"/>
      <w:r w:rsidR="00790E74" w:rsidRPr="001947F1">
        <w:rPr>
          <w:rFonts w:ascii="Times New Roman" w:hAnsi="Times New Roman"/>
          <w:b/>
          <w:bCs/>
          <w:i/>
          <w:sz w:val="24"/>
          <w:szCs w:val="24"/>
        </w:rPr>
        <w:t xml:space="preserve">. в связи с оттоком денежных средств по операционной деятельности, который увеличился в связи с выплатами купонных доходов по </w:t>
      </w:r>
      <w:r w:rsidR="002F540E" w:rsidRPr="001947F1">
        <w:rPr>
          <w:rFonts w:ascii="Times New Roman" w:hAnsi="Times New Roman"/>
          <w:b/>
          <w:bCs/>
          <w:i/>
          <w:sz w:val="24"/>
          <w:szCs w:val="24"/>
        </w:rPr>
        <w:t>размещённым</w:t>
      </w:r>
      <w:r w:rsidR="00790E74" w:rsidRPr="001947F1">
        <w:rPr>
          <w:rFonts w:ascii="Times New Roman" w:hAnsi="Times New Roman"/>
          <w:b/>
          <w:bCs/>
          <w:i/>
          <w:sz w:val="24"/>
          <w:szCs w:val="24"/>
        </w:rPr>
        <w:t xml:space="preserve"> Эмитентом Биржевым облигациям</w:t>
      </w:r>
      <w:r w:rsidRPr="001947F1">
        <w:rPr>
          <w:rFonts w:ascii="Times New Roman" w:hAnsi="Times New Roman"/>
          <w:b/>
          <w:bCs/>
          <w:i/>
          <w:sz w:val="24"/>
          <w:szCs w:val="24"/>
        </w:rPr>
        <w:t xml:space="preserve">. </w:t>
      </w:r>
    </w:p>
    <w:p w14:paraId="2FCF3125" w14:textId="77777777" w:rsidR="00951F1D" w:rsidRPr="001947F1" w:rsidRDefault="00951F1D" w:rsidP="00951F1D">
      <w:pPr>
        <w:spacing w:after="0"/>
        <w:jc w:val="both"/>
        <w:rPr>
          <w:rFonts w:ascii="Times New Roman" w:hAnsi="Times New Roman"/>
          <w:b/>
          <w:bCs/>
          <w:i/>
          <w:sz w:val="24"/>
          <w:szCs w:val="24"/>
        </w:rPr>
      </w:pPr>
    </w:p>
    <w:p w14:paraId="3B42C9F8" w14:textId="5D861DCF" w:rsidR="00951F1D" w:rsidRPr="001947F1" w:rsidRDefault="00951F1D" w:rsidP="00951F1D">
      <w:pPr>
        <w:spacing w:after="0"/>
        <w:jc w:val="both"/>
        <w:rPr>
          <w:rFonts w:ascii="Times New Roman" w:hAnsi="Times New Roman"/>
          <w:b/>
          <w:bCs/>
          <w:i/>
          <w:sz w:val="24"/>
          <w:szCs w:val="24"/>
        </w:rPr>
      </w:pPr>
      <w:r w:rsidRPr="001947F1">
        <w:rPr>
          <w:rFonts w:ascii="Times New Roman" w:hAnsi="Times New Roman"/>
          <w:b/>
          <w:bCs/>
          <w:i/>
          <w:sz w:val="24"/>
          <w:szCs w:val="24"/>
        </w:rPr>
        <w:lastRenderedPageBreak/>
        <w:t xml:space="preserve">Чистый долг: </w:t>
      </w:r>
      <w:r w:rsidR="007133DE" w:rsidRPr="001947F1">
        <w:rPr>
          <w:rFonts w:ascii="Times New Roman" w:hAnsi="Times New Roman"/>
          <w:b/>
          <w:bCs/>
          <w:i/>
          <w:sz w:val="24"/>
          <w:szCs w:val="24"/>
        </w:rPr>
        <w:t xml:space="preserve">снизился </w:t>
      </w:r>
      <w:r w:rsidR="00790E74" w:rsidRPr="001947F1">
        <w:rPr>
          <w:rFonts w:ascii="Times New Roman" w:hAnsi="Times New Roman"/>
          <w:b/>
          <w:bCs/>
          <w:i/>
          <w:sz w:val="24"/>
          <w:szCs w:val="24"/>
        </w:rPr>
        <w:t xml:space="preserve">с </w:t>
      </w:r>
      <w:r w:rsidR="001D67F2" w:rsidRPr="001947F1">
        <w:rPr>
          <w:rFonts w:ascii="Times New Roman" w:hAnsi="Times New Roman"/>
          <w:b/>
          <w:bCs/>
          <w:i/>
          <w:sz w:val="24"/>
          <w:szCs w:val="24"/>
        </w:rPr>
        <w:t xml:space="preserve">25 591 452 </w:t>
      </w:r>
      <w:proofErr w:type="spellStart"/>
      <w:r w:rsidR="00790E74" w:rsidRPr="001947F1">
        <w:rPr>
          <w:rFonts w:ascii="Times New Roman" w:hAnsi="Times New Roman"/>
          <w:b/>
          <w:bCs/>
          <w:i/>
          <w:sz w:val="24"/>
          <w:szCs w:val="24"/>
        </w:rPr>
        <w:t>тыс.руб</w:t>
      </w:r>
      <w:proofErr w:type="spellEnd"/>
      <w:r w:rsidR="00790E74" w:rsidRPr="001947F1">
        <w:rPr>
          <w:rFonts w:ascii="Times New Roman" w:hAnsi="Times New Roman"/>
          <w:b/>
          <w:bCs/>
          <w:i/>
          <w:sz w:val="24"/>
          <w:szCs w:val="24"/>
        </w:rPr>
        <w:t xml:space="preserve">. до </w:t>
      </w:r>
      <w:r w:rsidR="007133DE" w:rsidRPr="001947F1">
        <w:rPr>
          <w:rFonts w:ascii="Times New Roman" w:hAnsi="Times New Roman"/>
          <w:b/>
          <w:bCs/>
          <w:i/>
          <w:sz w:val="24"/>
          <w:szCs w:val="24"/>
        </w:rPr>
        <w:t xml:space="preserve">21 335 986 </w:t>
      </w:r>
      <w:proofErr w:type="spellStart"/>
      <w:r w:rsidR="00790E74" w:rsidRPr="001947F1">
        <w:rPr>
          <w:rFonts w:ascii="Times New Roman" w:hAnsi="Times New Roman"/>
          <w:b/>
          <w:bCs/>
          <w:i/>
          <w:sz w:val="24"/>
          <w:szCs w:val="24"/>
        </w:rPr>
        <w:t>тыс.руб</w:t>
      </w:r>
      <w:proofErr w:type="spellEnd"/>
      <w:r w:rsidR="00790E74" w:rsidRPr="001947F1">
        <w:rPr>
          <w:rFonts w:ascii="Times New Roman" w:hAnsi="Times New Roman"/>
          <w:b/>
          <w:bCs/>
          <w:i/>
          <w:sz w:val="24"/>
          <w:szCs w:val="24"/>
        </w:rPr>
        <w:t xml:space="preserve">. в связи с </w:t>
      </w:r>
      <w:r w:rsidR="001D67F2" w:rsidRPr="001947F1">
        <w:rPr>
          <w:rFonts w:ascii="Times New Roman" w:hAnsi="Times New Roman"/>
          <w:b/>
          <w:bCs/>
          <w:i/>
          <w:sz w:val="24"/>
          <w:szCs w:val="24"/>
        </w:rPr>
        <w:t xml:space="preserve">погашением </w:t>
      </w:r>
      <w:r w:rsidR="00B91012" w:rsidRPr="001947F1">
        <w:rPr>
          <w:rFonts w:ascii="Times New Roman" w:hAnsi="Times New Roman"/>
          <w:b/>
          <w:bCs/>
          <w:i/>
          <w:sz w:val="24"/>
          <w:szCs w:val="24"/>
        </w:rPr>
        <w:t xml:space="preserve">в апреле 2024 года Биржевых </w:t>
      </w:r>
      <w:r w:rsidR="00696225">
        <w:rPr>
          <w:rFonts w:ascii="Times New Roman" w:hAnsi="Times New Roman"/>
          <w:b/>
          <w:bCs/>
          <w:i/>
          <w:sz w:val="24"/>
          <w:szCs w:val="24"/>
        </w:rPr>
        <w:t>О</w:t>
      </w:r>
      <w:r w:rsidR="00B91012" w:rsidRPr="001947F1">
        <w:rPr>
          <w:rFonts w:ascii="Times New Roman" w:hAnsi="Times New Roman"/>
          <w:b/>
          <w:bCs/>
          <w:i/>
          <w:sz w:val="24"/>
          <w:szCs w:val="24"/>
        </w:rPr>
        <w:t xml:space="preserve">блигаций 001Р-01 и выплатой владельцам Биржевых   </w:t>
      </w:r>
      <w:r w:rsidR="00696225">
        <w:rPr>
          <w:rFonts w:ascii="Times New Roman" w:hAnsi="Times New Roman"/>
          <w:b/>
          <w:bCs/>
          <w:i/>
          <w:sz w:val="24"/>
          <w:szCs w:val="24"/>
        </w:rPr>
        <w:t>О</w:t>
      </w:r>
      <w:r w:rsidR="00B91012" w:rsidRPr="001947F1">
        <w:rPr>
          <w:rFonts w:ascii="Times New Roman" w:hAnsi="Times New Roman"/>
          <w:b/>
          <w:bCs/>
          <w:i/>
          <w:sz w:val="24"/>
          <w:szCs w:val="24"/>
        </w:rPr>
        <w:t>блигаций 001Р-01, в том числе их номинальной стоимости на общую сумму 4 224 998 тыс.  руб.</w:t>
      </w:r>
    </w:p>
    <w:p w14:paraId="68FC1E1D" w14:textId="77777777" w:rsidR="00B91012" w:rsidRPr="001947F1" w:rsidRDefault="00B91012" w:rsidP="00951F1D">
      <w:pPr>
        <w:spacing w:after="0"/>
        <w:jc w:val="both"/>
        <w:rPr>
          <w:rFonts w:ascii="Times New Roman" w:hAnsi="Times New Roman"/>
          <w:b/>
          <w:bCs/>
          <w:i/>
          <w:sz w:val="24"/>
          <w:szCs w:val="24"/>
        </w:rPr>
      </w:pPr>
    </w:p>
    <w:p w14:paraId="0C4AF2E8" w14:textId="11835CAC" w:rsidR="00951F1D" w:rsidRPr="001947F1" w:rsidRDefault="00951F1D" w:rsidP="00951F1D">
      <w:pPr>
        <w:spacing w:after="0"/>
        <w:jc w:val="both"/>
        <w:rPr>
          <w:rFonts w:ascii="Times New Roman" w:hAnsi="Times New Roman"/>
          <w:b/>
          <w:bCs/>
          <w:i/>
          <w:sz w:val="24"/>
          <w:szCs w:val="24"/>
        </w:rPr>
      </w:pPr>
      <w:r w:rsidRPr="001947F1">
        <w:rPr>
          <w:rFonts w:ascii="Times New Roman" w:hAnsi="Times New Roman"/>
          <w:b/>
          <w:bCs/>
          <w:i/>
          <w:sz w:val="24"/>
          <w:szCs w:val="24"/>
        </w:rPr>
        <w:t xml:space="preserve">Отношение чистого долга к EBITDA за последние 12 месяцев: </w:t>
      </w:r>
      <w:r w:rsidR="00790E74" w:rsidRPr="001947F1">
        <w:rPr>
          <w:rFonts w:ascii="Times New Roman" w:hAnsi="Times New Roman"/>
          <w:b/>
          <w:bCs/>
          <w:i/>
          <w:sz w:val="24"/>
          <w:szCs w:val="24"/>
        </w:rPr>
        <w:t xml:space="preserve">показатель изменился с </w:t>
      </w:r>
      <w:r w:rsidR="007133DE" w:rsidRPr="001947F1">
        <w:rPr>
          <w:rFonts w:ascii="Times New Roman" w:hAnsi="Times New Roman"/>
          <w:b/>
          <w:bCs/>
          <w:i/>
          <w:sz w:val="24"/>
          <w:szCs w:val="24"/>
        </w:rPr>
        <w:t>(</w:t>
      </w:r>
      <w:r w:rsidR="001D67F2" w:rsidRPr="001947F1">
        <w:rPr>
          <w:rFonts w:ascii="Times New Roman" w:hAnsi="Times New Roman"/>
          <w:b/>
          <w:bCs/>
          <w:i/>
          <w:sz w:val="24"/>
          <w:szCs w:val="24"/>
        </w:rPr>
        <w:t>3</w:t>
      </w:r>
      <w:r w:rsidR="007133DE" w:rsidRPr="001947F1">
        <w:rPr>
          <w:rFonts w:ascii="Times New Roman" w:hAnsi="Times New Roman"/>
          <w:b/>
          <w:bCs/>
          <w:i/>
          <w:sz w:val="24"/>
          <w:szCs w:val="24"/>
        </w:rPr>
        <w:t> </w:t>
      </w:r>
      <w:r w:rsidR="001D67F2" w:rsidRPr="001947F1">
        <w:rPr>
          <w:rFonts w:ascii="Times New Roman" w:hAnsi="Times New Roman"/>
          <w:b/>
          <w:bCs/>
          <w:i/>
          <w:sz w:val="24"/>
          <w:szCs w:val="24"/>
        </w:rPr>
        <w:t>285</w:t>
      </w:r>
      <w:r w:rsidR="007133DE" w:rsidRPr="001947F1">
        <w:rPr>
          <w:rFonts w:ascii="Times New Roman" w:hAnsi="Times New Roman"/>
          <w:b/>
          <w:bCs/>
          <w:i/>
          <w:sz w:val="24"/>
          <w:szCs w:val="24"/>
        </w:rPr>
        <w:t xml:space="preserve">) </w:t>
      </w:r>
      <w:proofErr w:type="spellStart"/>
      <w:r w:rsidR="00790E74" w:rsidRPr="001947F1">
        <w:rPr>
          <w:rFonts w:ascii="Times New Roman" w:hAnsi="Times New Roman"/>
          <w:b/>
          <w:bCs/>
          <w:i/>
          <w:sz w:val="24"/>
          <w:szCs w:val="24"/>
        </w:rPr>
        <w:t>тыс.руб</w:t>
      </w:r>
      <w:proofErr w:type="spellEnd"/>
      <w:r w:rsidR="00790E74" w:rsidRPr="001947F1">
        <w:rPr>
          <w:rFonts w:ascii="Times New Roman" w:hAnsi="Times New Roman"/>
          <w:b/>
          <w:bCs/>
          <w:i/>
          <w:sz w:val="24"/>
          <w:szCs w:val="24"/>
        </w:rPr>
        <w:t>. до (</w:t>
      </w:r>
      <w:r w:rsidR="007133DE" w:rsidRPr="001947F1">
        <w:rPr>
          <w:rFonts w:ascii="Times New Roman" w:hAnsi="Times New Roman"/>
          <w:b/>
          <w:bCs/>
          <w:i/>
          <w:sz w:val="24"/>
          <w:szCs w:val="24"/>
        </w:rPr>
        <w:t>2 197</w:t>
      </w:r>
      <w:r w:rsidR="00790E74" w:rsidRPr="001947F1">
        <w:rPr>
          <w:rFonts w:ascii="Times New Roman" w:hAnsi="Times New Roman"/>
          <w:b/>
          <w:bCs/>
          <w:i/>
          <w:sz w:val="24"/>
          <w:szCs w:val="24"/>
        </w:rPr>
        <w:t xml:space="preserve">) </w:t>
      </w:r>
      <w:proofErr w:type="spellStart"/>
      <w:r w:rsidR="00790E74" w:rsidRPr="001947F1">
        <w:rPr>
          <w:rFonts w:ascii="Times New Roman" w:hAnsi="Times New Roman"/>
          <w:b/>
          <w:bCs/>
          <w:i/>
          <w:sz w:val="24"/>
          <w:szCs w:val="24"/>
        </w:rPr>
        <w:t>тыс.руб</w:t>
      </w:r>
      <w:proofErr w:type="spellEnd"/>
      <w:r w:rsidR="00790E74" w:rsidRPr="001947F1">
        <w:rPr>
          <w:rFonts w:ascii="Times New Roman" w:hAnsi="Times New Roman"/>
          <w:b/>
          <w:bCs/>
          <w:i/>
          <w:sz w:val="24"/>
          <w:szCs w:val="24"/>
        </w:rPr>
        <w:t xml:space="preserve">., в связи с </w:t>
      </w:r>
      <w:r w:rsidR="00B91012" w:rsidRPr="001947F1">
        <w:rPr>
          <w:rFonts w:ascii="Times New Roman" w:hAnsi="Times New Roman"/>
          <w:b/>
          <w:bCs/>
          <w:i/>
          <w:sz w:val="24"/>
          <w:szCs w:val="24"/>
        </w:rPr>
        <w:t xml:space="preserve">погашением в апреле 2024 года Биржевых </w:t>
      </w:r>
      <w:r w:rsidR="00696225">
        <w:rPr>
          <w:rFonts w:ascii="Times New Roman" w:hAnsi="Times New Roman"/>
          <w:b/>
          <w:bCs/>
          <w:i/>
          <w:sz w:val="24"/>
          <w:szCs w:val="24"/>
        </w:rPr>
        <w:t>О</w:t>
      </w:r>
      <w:r w:rsidR="00B91012" w:rsidRPr="001947F1">
        <w:rPr>
          <w:rFonts w:ascii="Times New Roman" w:hAnsi="Times New Roman"/>
          <w:b/>
          <w:bCs/>
          <w:i/>
          <w:sz w:val="24"/>
          <w:szCs w:val="24"/>
        </w:rPr>
        <w:t xml:space="preserve">блигаций 001Р-01 и выплатой владельцам Биржевых </w:t>
      </w:r>
      <w:r w:rsidR="00696225">
        <w:rPr>
          <w:rFonts w:ascii="Times New Roman" w:hAnsi="Times New Roman"/>
          <w:b/>
          <w:bCs/>
          <w:i/>
          <w:sz w:val="24"/>
          <w:szCs w:val="24"/>
        </w:rPr>
        <w:t>О</w:t>
      </w:r>
      <w:r w:rsidR="00B91012" w:rsidRPr="001947F1">
        <w:rPr>
          <w:rFonts w:ascii="Times New Roman" w:hAnsi="Times New Roman"/>
          <w:b/>
          <w:bCs/>
          <w:i/>
          <w:sz w:val="24"/>
          <w:szCs w:val="24"/>
        </w:rPr>
        <w:t>блигаций 001Р-01, в том числе их номинальной стоимости</w:t>
      </w:r>
      <w:r w:rsidRPr="001947F1">
        <w:rPr>
          <w:rFonts w:ascii="Times New Roman" w:hAnsi="Times New Roman"/>
          <w:b/>
          <w:bCs/>
          <w:i/>
          <w:sz w:val="24"/>
          <w:szCs w:val="24"/>
        </w:rPr>
        <w:t>.</w:t>
      </w:r>
      <w:r w:rsidR="000E37BA" w:rsidRPr="001947F1">
        <w:rPr>
          <w:rFonts w:ascii="Times New Roman" w:hAnsi="Times New Roman"/>
          <w:b/>
          <w:bCs/>
          <w:i/>
          <w:sz w:val="24"/>
          <w:szCs w:val="24"/>
        </w:rPr>
        <w:t xml:space="preserve"> </w:t>
      </w:r>
    </w:p>
    <w:p w14:paraId="32557085" w14:textId="77777777" w:rsidR="00951F1D" w:rsidRPr="001947F1" w:rsidRDefault="00951F1D" w:rsidP="00951F1D">
      <w:pPr>
        <w:spacing w:after="0"/>
        <w:jc w:val="both"/>
        <w:rPr>
          <w:rFonts w:ascii="Times New Roman" w:hAnsi="Times New Roman"/>
          <w:b/>
          <w:bCs/>
          <w:i/>
          <w:sz w:val="24"/>
          <w:szCs w:val="24"/>
        </w:rPr>
      </w:pPr>
    </w:p>
    <w:p w14:paraId="228BF143" w14:textId="77777777" w:rsidR="00B91012" w:rsidRPr="001947F1" w:rsidRDefault="00951F1D" w:rsidP="00951F1D">
      <w:pPr>
        <w:spacing w:after="0"/>
        <w:jc w:val="both"/>
        <w:rPr>
          <w:rFonts w:ascii="Times New Roman" w:hAnsi="Times New Roman"/>
          <w:b/>
          <w:bCs/>
          <w:i/>
          <w:sz w:val="24"/>
          <w:szCs w:val="24"/>
        </w:rPr>
      </w:pPr>
      <w:r w:rsidRPr="001947F1">
        <w:rPr>
          <w:rFonts w:ascii="Times New Roman" w:hAnsi="Times New Roman"/>
          <w:b/>
          <w:bCs/>
          <w:i/>
          <w:sz w:val="24"/>
          <w:szCs w:val="24"/>
        </w:rPr>
        <w:t xml:space="preserve">Рентабельность капитала: </w:t>
      </w:r>
      <w:r w:rsidR="002472E6" w:rsidRPr="001947F1">
        <w:rPr>
          <w:rFonts w:ascii="Times New Roman" w:hAnsi="Times New Roman"/>
          <w:b/>
          <w:bCs/>
          <w:i/>
          <w:sz w:val="24"/>
          <w:szCs w:val="24"/>
        </w:rPr>
        <w:t xml:space="preserve">Показатель </w:t>
      </w:r>
      <w:r w:rsidR="007133DE" w:rsidRPr="001947F1">
        <w:rPr>
          <w:rFonts w:ascii="Times New Roman" w:hAnsi="Times New Roman"/>
          <w:b/>
          <w:bCs/>
          <w:i/>
          <w:sz w:val="24"/>
          <w:szCs w:val="24"/>
        </w:rPr>
        <w:t>снизился</w:t>
      </w:r>
      <w:r w:rsidR="002472E6" w:rsidRPr="001947F1">
        <w:rPr>
          <w:rFonts w:ascii="Times New Roman" w:hAnsi="Times New Roman"/>
          <w:b/>
          <w:bCs/>
          <w:i/>
          <w:sz w:val="24"/>
          <w:szCs w:val="24"/>
        </w:rPr>
        <w:t xml:space="preserve"> с </w:t>
      </w:r>
      <w:r w:rsidR="001D67F2" w:rsidRPr="001947F1">
        <w:rPr>
          <w:rFonts w:ascii="Times New Roman" w:hAnsi="Times New Roman"/>
          <w:b/>
          <w:bCs/>
          <w:i/>
          <w:sz w:val="24"/>
          <w:szCs w:val="24"/>
        </w:rPr>
        <w:t>24</w:t>
      </w:r>
      <w:r w:rsidR="002472E6" w:rsidRPr="001947F1">
        <w:rPr>
          <w:rFonts w:ascii="Times New Roman" w:hAnsi="Times New Roman"/>
          <w:b/>
          <w:bCs/>
          <w:i/>
          <w:sz w:val="24"/>
          <w:szCs w:val="24"/>
        </w:rPr>
        <w:t xml:space="preserve">% до </w:t>
      </w:r>
      <w:r w:rsidR="007133DE" w:rsidRPr="001947F1">
        <w:rPr>
          <w:rFonts w:ascii="Times New Roman" w:hAnsi="Times New Roman"/>
          <w:b/>
          <w:bCs/>
          <w:i/>
          <w:sz w:val="24"/>
          <w:szCs w:val="24"/>
        </w:rPr>
        <w:t>22</w:t>
      </w:r>
      <w:r w:rsidR="002472E6" w:rsidRPr="001947F1">
        <w:rPr>
          <w:rFonts w:ascii="Times New Roman" w:hAnsi="Times New Roman"/>
          <w:b/>
          <w:bCs/>
          <w:i/>
          <w:sz w:val="24"/>
          <w:szCs w:val="24"/>
        </w:rPr>
        <w:t xml:space="preserve">% в связи с </w:t>
      </w:r>
      <w:r w:rsidR="007133DE" w:rsidRPr="001947F1">
        <w:rPr>
          <w:rFonts w:ascii="Times New Roman" w:hAnsi="Times New Roman"/>
          <w:b/>
          <w:bCs/>
          <w:i/>
          <w:sz w:val="24"/>
          <w:szCs w:val="24"/>
        </w:rPr>
        <w:t xml:space="preserve">увеличением </w:t>
      </w:r>
    </w:p>
    <w:p w14:paraId="3B74865E" w14:textId="6CF588BF" w:rsidR="0063776C" w:rsidRPr="001947F1" w:rsidRDefault="002472E6" w:rsidP="00951F1D">
      <w:pPr>
        <w:spacing w:after="0"/>
        <w:jc w:val="both"/>
        <w:rPr>
          <w:rFonts w:ascii="Times New Roman" w:hAnsi="Times New Roman"/>
          <w:b/>
          <w:i/>
          <w:sz w:val="24"/>
          <w:szCs w:val="24"/>
        </w:rPr>
      </w:pPr>
      <w:r w:rsidRPr="001947F1">
        <w:rPr>
          <w:rFonts w:ascii="Times New Roman" w:hAnsi="Times New Roman"/>
          <w:b/>
          <w:bCs/>
          <w:i/>
          <w:sz w:val="24"/>
          <w:szCs w:val="24"/>
        </w:rPr>
        <w:t>чистой прибыли за 6 месяцев 202</w:t>
      </w:r>
      <w:r w:rsidR="001D67F2" w:rsidRPr="001947F1">
        <w:rPr>
          <w:rFonts w:ascii="Times New Roman" w:hAnsi="Times New Roman"/>
          <w:b/>
          <w:bCs/>
          <w:i/>
          <w:sz w:val="24"/>
          <w:szCs w:val="24"/>
        </w:rPr>
        <w:t>4</w:t>
      </w:r>
      <w:r w:rsidRPr="001947F1">
        <w:rPr>
          <w:rFonts w:ascii="Times New Roman" w:hAnsi="Times New Roman"/>
          <w:b/>
          <w:bCs/>
          <w:i/>
          <w:sz w:val="24"/>
          <w:szCs w:val="24"/>
        </w:rPr>
        <w:t xml:space="preserve"> года</w:t>
      </w:r>
      <w:r w:rsidR="00B91012" w:rsidRPr="001947F1">
        <w:rPr>
          <w:rFonts w:ascii="Times New Roman" w:hAnsi="Times New Roman"/>
          <w:b/>
          <w:bCs/>
          <w:i/>
          <w:sz w:val="24"/>
          <w:szCs w:val="24"/>
        </w:rPr>
        <w:t>, что привело к росту среднегодового значения капитала.</w:t>
      </w:r>
      <w:r w:rsidR="006B347B" w:rsidRPr="001947F1">
        <w:rPr>
          <w:rFonts w:ascii="Times New Roman" w:hAnsi="Times New Roman"/>
          <w:b/>
          <w:i/>
          <w:sz w:val="24"/>
          <w:szCs w:val="24"/>
        </w:rPr>
        <w:t xml:space="preserve"> </w:t>
      </w:r>
    </w:p>
    <w:p w14:paraId="00538B42" w14:textId="5FADBC9A" w:rsidR="0063776C" w:rsidRPr="00791AFD" w:rsidRDefault="007E1D2A" w:rsidP="00BB7965">
      <w:pPr>
        <w:widowControl w:val="0"/>
        <w:autoSpaceDE w:val="0"/>
        <w:autoSpaceDN w:val="0"/>
        <w:adjustRightInd w:val="0"/>
        <w:spacing w:before="240" w:after="0" w:line="240" w:lineRule="auto"/>
        <w:jc w:val="both"/>
        <w:rPr>
          <w:rFonts w:ascii="Times New Roman" w:hAnsi="Times New Roman"/>
          <w:b/>
          <w:i/>
          <w:sz w:val="24"/>
          <w:szCs w:val="24"/>
        </w:rPr>
      </w:pPr>
      <w:r w:rsidRPr="00991DC5">
        <w:rPr>
          <w:rFonts w:ascii="Times New Roman" w:hAnsi="Times New Roman"/>
          <w:sz w:val="24"/>
          <w:szCs w:val="24"/>
        </w:rPr>
        <w:t>О</w:t>
      </w:r>
      <w:r w:rsidR="0063776C" w:rsidRPr="00991DC5">
        <w:rPr>
          <w:rFonts w:ascii="Times New Roman" w:hAnsi="Times New Roman"/>
          <w:sz w:val="24"/>
          <w:szCs w:val="24"/>
        </w:rPr>
        <w:t xml:space="preserve">сновные события и факторы, в том числе макроэкономические, произошедшие в </w:t>
      </w:r>
      <w:r w:rsidR="001D67F2" w:rsidRPr="00991DC5">
        <w:rPr>
          <w:rFonts w:ascii="Times New Roman" w:hAnsi="Times New Roman"/>
          <w:sz w:val="24"/>
          <w:szCs w:val="24"/>
        </w:rPr>
        <w:t>отчётном</w:t>
      </w:r>
      <w:r w:rsidR="0063776C" w:rsidRPr="00991DC5">
        <w:rPr>
          <w:rFonts w:ascii="Times New Roman" w:hAnsi="Times New Roman"/>
          <w:sz w:val="24"/>
          <w:szCs w:val="24"/>
        </w:rPr>
        <w:t xml:space="preserve"> периоде, которые оказали существенное влияние на изменение </w:t>
      </w:r>
      <w:r w:rsidR="001D67F2" w:rsidRPr="00991DC5">
        <w:rPr>
          <w:rFonts w:ascii="Times New Roman" w:hAnsi="Times New Roman"/>
          <w:sz w:val="24"/>
          <w:szCs w:val="24"/>
        </w:rPr>
        <w:t>приведённых</w:t>
      </w:r>
      <w:r w:rsidR="0063776C" w:rsidRPr="00991DC5">
        <w:rPr>
          <w:rFonts w:ascii="Times New Roman" w:hAnsi="Times New Roman"/>
          <w:sz w:val="24"/>
          <w:szCs w:val="24"/>
        </w:rPr>
        <w:t xml:space="preserve"> финансовых показателей</w:t>
      </w:r>
      <w:r w:rsidRPr="00991DC5">
        <w:rPr>
          <w:rFonts w:ascii="Times New Roman" w:hAnsi="Times New Roman"/>
          <w:sz w:val="24"/>
          <w:szCs w:val="24"/>
        </w:rPr>
        <w:t>:</w:t>
      </w:r>
      <w:r w:rsidR="006B347B" w:rsidRPr="00991DC5">
        <w:rPr>
          <w:rFonts w:ascii="Times New Roman" w:hAnsi="Times New Roman"/>
          <w:b/>
          <w:sz w:val="24"/>
          <w:szCs w:val="24"/>
        </w:rPr>
        <w:t xml:space="preserve"> </w:t>
      </w:r>
      <w:bookmarkStart w:id="102" w:name="_Hlk114759723"/>
      <w:r w:rsidR="009C674D" w:rsidRPr="00991DC5">
        <w:rPr>
          <w:rFonts w:ascii="Times New Roman" w:hAnsi="Times New Roman"/>
          <w:b/>
          <w:i/>
          <w:sz w:val="24"/>
          <w:szCs w:val="24"/>
        </w:rPr>
        <w:t xml:space="preserve">по мнению Эмитента макроэкономические события и факторы </w:t>
      </w:r>
      <w:r w:rsidR="00EE30FB" w:rsidRPr="00991DC5">
        <w:rPr>
          <w:rFonts w:ascii="Times New Roman" w:hAnsi="Times New Roman"/>
          <w:b/>
          <w:i/>
          <w:sz w:val="24"/>
          <w:szCs w:val="24"/>
        </w:rPr>
        <w:t>не оказывали существенного влияния на</w:t>
      </w:r>
      <w:r w:rsidR="009C674D" w:rsidRPr="00991DC5">
        <w:rPr>
          <w:rFonts w:ascii="Times New Roman" w:hAnsi="Times New Roman"/>
          <w:b/>
          <w:i/>
          <w:sz w:val="24"/>
          <w:szCs w:val="24"/>
        </w:rPr>
        <w:t xml:space="preserve"> изменение </w:t>
      </w:r>
      <w:r w:rsidR="001D67F2" w:rsidRPr="00991DC5">
        <w:rPr>
          <w:rFonts w:ascii="Times New Roman" w:hAnsi="Times New Roman"/>
          <w:b/>
          <w:i/>
          <w:sz w:val="24"/>
          <w:szCs w:val="24"/>
        </w:rPr>
        <w:t>приведённых</w:t>
      </w:r>
      <w:r w:rsidR="009C674D" w:rsidRPr="00991DC5">
        <w:rPr>
          <w:rFonts w:ascii="Times New Roman" w:hAnsi="Times New Roman"/>
          <w:b/>
          <w:i/>
          <w:sz w:val="24"/>
          <w:szCs w:val="24"/>
        </w:rPr>
        <w:t xml:space="preserve"> финансовых показателей</w:t>
      </w:r>
      <w:r w:rsidR="00ED3056" w:rsidRPr="00991DC5">
        <w:rPr>
          <w:rFonts w:ascii="Times New Roman" w:hAnsi="Times New Roman"/>
          <w:b/>
          <w:i/>
          <w:sz w:val="24"/>
          <w:szCs w:val="24"/>
        </w:rPr>
        <w:t>.</w:t>
      </w:r>
      <w:r w:rsidR="009C674D" w:rsidRPr="00991DC5">
        <w:rPr>
          <w:rFonts w:ascii="Times New Roman" w:hAnsi="Times New Roman"/>
          <w:b/>
          <w:i/>
          <w:sz w:val="24"/>
          <w:szCs w:val="24"/>
        </w:rPr>
        <w:t xml:space="preserve"> </w:t>
      </w:r>
      <w:r w:rsidR="00ED3056" w:rsidRPr="00991DC5">
        <w:rPr>
          <w:rFonts w:ascii="Times New Roman" w:hAnsi="Times New Roman"/>
          <w:b/>
          <w:i/>
          <w:sz w:val="24"/>
          <w:szCs w:val="24"/>
        </w:rPr>
        <w:t xml:space="preserve">Изменение </w:t>
      </w:r>
      <w:r w:rsidR="001D67F2" w:rsidRPr="00991DC5">
        <w:rPr>
          <w:rFonts w:ascii="Times New Roman" w:hAnsi="Times New Roman"/>
          <w:b/>
          <w:i/>
          <w:sz w:val="24"/>
          <w:szCs w:val="24"/>
        </w:rPr>
        <w:t>приведённых</w:t>
      </w:r>
      <w:r w:rsidR="00ED3056" w:rsidRPr="00991DC5">
        <w:rPr>
          <w:rFonts w:ascii="Times New Roman" w:hAnsi="Times New Roman"/>
          <w:b/>
          <w:i/>
          <w:sz w:val="24"/>
          <w:szCs w:val="24"/>
        </w:rPr>
        <w:t xml:space="preserve"> финансовых показателей </w:t>
      </w:r>
      <w:r w:rsidR="009C674D" w:rsidRPr="00991DC5">
        <w:rPr>
          <w:rFonts w:ascii="Times New Roman" w:hAnsi="Times New Roman"/>
          <w:b/>
          <w:i/>
          <w:sz w:val="24"/>
          <w:szCs w:val="24"/>
        </w:rPr>
        <w:t xml:space="preserve">связано исключительно с осуществлением </w:t>
      </w:r>
      <w:r w:rsidR="004C573E" w:rsidRPr="00991DC5">
        <w:rPr>
          <w:rFonts w:ascii="Times New Roman" w:hAnsi="Times New Roman"/>
          <w:b/>
          <w:i/>
          <w:sz w:val="24"/>
          <w:szCs w:val="24"/>
        </w:rPr>
        <w:t>Э</w:t>
      </w:r>
      <w:r w:rsidR="009C674D" w:rsidRPr="00991DC5">
        <w:rPr>
          <w:rFonts w:ascii="Times New Roman" w:hAnsi="Times New Roman"/>
          <w:b/>
          <w:i/>
          <w:sz w:val="24"/>
          <w:szCs w:val="24"/>
        </w:rPr>
        <w:t xml:space="preserve">митентом основной деятельности (эмиссия облигаций, предоставление займов), в том числе обязательств по </w:t>
      </w:r>
      <w:r w:rsidR="001D67F2" w:rsidRPr="00991DC5">
        <w:rPr>
          <w:rFonts w:ascii="Times New Roman" w:hAnsi="Times New Roman"/>
          <w:b/>
          <w:i/>
          <w:sz w:val="24"/>
          <w:szCs w:val="24"/>
        </w:rPr>
        <w:t>размещённым</w:t>
      </w:r>
      <w:r w:rsidR="009C674D" w:rsidRPr="00991DC5">
        <w:rPr>
          <w:rFonts w:ascii="Times New Roman" w:hAnsi="Times New Roman"/>
          <w:b/>
          <w:i/>
          <w:sz w:val="24"/>
          <w:szCs w:val="24"/>
        </w:rPr>
        <w:t xml:space="preserve"> </w:t>
      </w:r>
      <w:r w:rsidR="004C573E" w:rsidRPr="00991DC5">
        <w:rPr>
          <w:rFonts w:ascii="Times New Roman" w:hAnsi="Times New Roman"/>
          <w:b/>
          <w:i/>
          <w:sz w:val="24"/>
          <w:szCs w:val="24"/>
        </w:rPr>
        <w:t>Б</w:t>
      </w:r>
      <w:r w:rsidR="009C674D" w:rsidRPr="00991DC5">
        <w:rPr>
          <w:rFonts w:ascii="Times New Roman" w:hAnsi="Times New Roman"/>
          <w:b/>
          <w:i/>
          <w:sz w:val="24"/>
          <w:szCs w:val="24"/>
        </w:rPr>
        <w:t>иржевым облигациям</w:t>
      </w:r>
      <w:r w:rsidR="00ED3056" w:rsidRPr="00991DC5">
        <w:rPr>
          <w:rFonts w:ascii="Times New Roman" w:hAnsi="Times New Roman"/>
          <w:b/>
          <w:i/>
          <w:sz w:val="24"/>
          <w:szCs w:val="24"/>
        </w:rPr>
        <w:t>, и принятыми управленческими решениями, связанными с осуществлением Эмитентом основной деятельности, предусмотренной Уставом Эмитента</w:t>
      </w:r>
      <w:r w:rsidR="009C674D" w:rsidRPr="00991DC5">
        <w:rPr>
          <w:rFonts w:ascii="Times New Roman" w:hAnsi="Times New Roman"/>
          <w:b/>
          <w:i/>
          <w:sz w:val="24"/>
          <w:szCs w:val="24"/>
        </w:rPr>
        <w:t>.</w:t>
      </w:r>
      <w:bookmarkEnd w:id="95"/>
      <w:bookmarkEnd w:id="102"/>
    </w:p>
    <w:p w14:paraId="0AB3B102" w14:textId="40D47438" w:rsidR="003F09ED" w:rsidRPr="00791AFD" w:rsidRDefault="003F09ED" w:rsidP="00D00322">
      <w:pPr>
        <w:jc w:val="both"/>
        <w:rPr>
          <w:rFonts w:ascii="Times New Roman" w:hAnsi="Times New Roman"/>
          <w:b/>
          <w:i/>
          <w:sz w:val="24"/>
          <w:szCs w:val="24"/>
        </w:rPr>
      </w:pPr>
      <w:bookmarkStart w:id="103" w:name="_Hlk177488796"/>
    </w:p>
    <w:p w14:paraId="6760E080" w14:textId="529CB0B9" w:rsidR="003F09ED" w:rsidRPr="001D3F60" w:rsidRDefault="003F09ED" w:rsidP="00B1270F">
      <w:pPr>
        <w:pStyle w:val="ConsPlusNormal"/>
        <w:jc w:val="both"/>
        <w:outlineLvl w:val="2"/>
        <w:rPr>
          <w:b/>
        </w:rPr>
      </w:pPr>
      <w:bookmarkStart w:id="104" w:name="_Toc177983014"/>
      <w:bookmarkStart w:id="105" w:name="_Toc102669377"/>
      <w:r w:rsidRPr="001D3F60">
        <w:rPr>
          <w:b/>
        </w:rPr>
        <w:t>1.5. Сведения об основных поставщиках эмитента</w:t>
      </w:r>
      <w:bookmarkEnd w:id="104"/>
      <w:r w:rsidRPr="001D3F60">
        <w:rPr>
          <w:b/>
        </w:rPr>
        <w:t xml:space="preserve"> </w:t>
      </w:r>
      <w:bookmarkEnd w:id="105"/>
    </w:p>
    <w:p w14:paraId="58879CC3" w14:textId="6AD29476" w:rsidR="0090184E" w:rsidRPr="00791AFD" w:rsidRDefault="00F84957" w:rsidP="00EF2F8B">
      <w:pPr>
        <w:pStyle w:val="ConsPlusNormal"/>
        <w:spacing w:before="240"/>
        <w:jc w:val="both"/>
      </w:pPr>
      <w:bookmarkStart w:id="106" w:name="_Hlk114502201"/>
      <w:r w:rsidRPr="00791AFD">
        <w:t>С</w:t>
      </w:r>
      <w:r w:rsidR="003F09ED" w:rsidRPr="00791AFD">
        <w:t xml:space="preserve">ведения об основных поставщиках </w:t>
      </w:r>
      <w:r w:rsidR="00B964EE" w:rsidRPr="00791AFD">
        <w:t>Э</w:t>
      </w:r>
      <w:r w:rsidR="003F09ED" w:rsidRPr="00791AFD">
        <w:t xml:space="preserve">митента, объем и (или) доля поставок которых </w:t>
      </w:r>
      <w:bookmarkStart w:id="107" w:name="_Hlk135657974"/>
      <w:r w:rsidR="00CE5A6A" w:rsidRPr="00791AFD">
        <w:t xml:space="preserve">на дату окончания </w:t>
      </w:r>
      <w:r w:rsidR="001D67F2" w:rsidRPr="00791AFD">
        <w:t>отчётного</w:t>
      </w:r>
      <w:r w:rsidR="00CE5A6A" w:rsidRPr="00791AFD">
        <w:t xml:space="preserve"> периода</w:t>
      </w:r>
      <w:r w:rsidR="004624F8" w:rsidRPr="00791AFD">
        <w:t xml:space="preserve"> (на 3</w:t>
      </w:r>
      <w:r w:rsidR="00532977" w:rsidRPr="00791AFD">
        <w:t>0</w:t>
      </w:r>
      <w:r w:rsidR="004624F8" w:rsidRPr="00791AFD">
        <w:t>.</w:t>
      </w:r>
      <w:r w:rsidR="00532977" w:rsidRPr="00791AFD">
        <w:t>06</w:t>
      </w:r>
      <w:r w:rsidR="004624F8" w:rsidRPr="00791AFD">
        <w:t>.202</w:t>
      </w:r>
      <w:r w:rsidR="001D67F2" w:rsidRPr="00791AFD">
        <w:t>4</w:t>
      </w:r>
      <w:r w:rsidR="004624F8" w:rsidRPr="00791AFD">
        <w:t>)</w:t>
      </w:r>
      <w:bookmarkEnd w:id="107"/>
      <w:r w:rsidR="004624F8" w:rsidRPr="00791AFD">
        <w:t xml:space="preserve"> </w:t>
      </w:r>
      <w:r w:rsidR="003F09ED" w:rsidRPr="00791AFD">
        <w:t xml:space="preserve">в </w:t>
      </w:r>
      <w:r w:rsidR="001D67F2" w:rsidRPr="00791AFD">
        <w:t>объёме</w:t>
      </w:r>
      <w:r w:rsidR="003F09ED" w:rsidRPr="00791AFD">
        <w:t xml:space="preserve"> поставок сырья и товаров (работ, услуг) имеет существенное значение</w:t>
      </w:r>
      <w:bookmarkEnd w:id="106"/>
      <w:r w:rsidR="003F09ED" w:rsidRPr="00791AFD">
        <w:t xml:space="preserve">, а также об иных </w:t>
      </w:r>
      <w:bookmarkStart w:id="108" w:name="_Hlk114502946"/>
      <w:r w:rsidR="003F09ED" w:rsidRPr="00791AFD">
        <w:t xml:space="preserve">поставщиках, поставки которых, по мнению </w:t>
      </w:r>
      <w:r w:rsidR="00B964EE" w:rsidRPr="00791AFD">
        <w:t>Э</w:t>
      </w:r>
      <w:r w:rsidR="003F09ED" w:rsidRPr="00791AFD">
        <w:t xml:space="preserve">митента, имеют для </w:t>
      </w:r>
      <w:r w:rsidR="00B964EE" w:rsidRPr="00791AFD">
        <w:t>Э</w:t>
      </w:r>
      <w:r w:rsidR="003F09ED" w:rsidRPr="00791AFD">
        <w:t>митента существенное значение в силу иных причин, факторов или обстоятельств</w:t>
      </w:r>
      <w:bookmarkEnd w:id="108"/>
      <w:r w:rsidRPr="00791AFD">
        <w:t>:</w:t>
      </w:r>
      <w:r w:rsidR="003F09ED" w:rsidRPr="00791AFD">
        <w:t xml:space="preserve"> </w:t>
      </w:r>
    </w:p>
    <w:p w14:paraId="20EA3628" w14:textId="5847A5CE" w:rsidR="00DE222E" w:rsidRPr="00791AFD" w:rsidRDefault="001D67F2" w:rsidP="00DE222E">
      <w:pPr>
        <w:pStyle w:val="ConsPlusNormal"/>
        <w:spacing w:before="240"/>
        <w:jc w:val="both"/>
        <w:rPr>
          <w:b/>
          <w:i/>
        </w:rPr>
      </w:pPr>
      <w:r w:rsidRPr="00791AFD">
        <w:rPr>
          <w:b/>
          <w:i/>
        </w:rPr>
        <w:t>Определённый</w:t>
      </w:r>
      <w:r w:rsidR="003F09ED" w:rsidRPr="00791AFD">
        <w:rPr>
          <w:b/>
          <w:i/>
        </w:rPr>
        <w:t xml:space="preserve"> </w:t>
      </w:r>
      <w:r w:rsidR="004C573E" w:rsidRPr="00791AFD">
        <w:rPr>
          <w:b/>
          <w:i/>
        </w:rPr>
        <w:t>Э</w:t>
      </w:r>
      <w:r w:rsidR="003F09ED" w:rsidRPr="00791AFD">
        <w:rPr>
          <w:b/>
          <w:i/>
        </w:rPr>
        <w:t>митентом уровень</w:t>
      </w:r>
      <w:r w:rsidR="00626417" w:rsidRPr="00791AFD">
        <w:rPr>
          <w:b/>
          <w:i/>
        </w:rPr>
        <w:t xml:space="preserve"> (количественный критерий)</w:t>
      </w:r>
      <w:r w:rsidR="003F09ED" w:rsidRPr="00791AFD">
        <w:rPr>
          <w:b/>
          <w:i/>
        </w:rPr>
        <w:t xml:space="preserve"> существенности доли поставок основного поставщика</w:t>
      </w:r>
      <w:r w:rsidR="00F84957" w:rsidRPr="00791AFD">
        <w:rPr>
          <w:b/>
          <w:i/>
        </w:rPr>
        <w:t xml:space="preserve"> составляет</w:t>
      </w:r>
      <w:r w:rsidR="003F09ED" w:rsidRPr="00791AFD">
        <w:rPr>
          <w:b/>
          <w:i/>
        </w:rPr>
        <w:t xml:space="preserve"> 10 процентов от общего </w:t>
      </w:r>
      <w:r w:rsidRPr="00791AFD">
        <w:rPr>
          <w:b/>
          <w:i/>
        </w:rPr>
        <w:t>объёма</w:t>
      </w:r>
      <w:r w:rsidR="003F09ED" w:rsidRPr="00791AFD">
        <w:rPr>
          <w:b/>
          <w:i/>
        </w:rPr>
        <w:t xml:space="preserve"> поставок сырья и товаров (работ, услуг).</w:t>
      </w:r>
      <w:r w:rsidR="00B964EE" w:rsidRPr="00791AFD">
        <w:rPr>
          <w:b/>
          <w:i/>
        </w:rPr>
        <w:t xml:space="preserve"> </w:t>
      </w:r>
    </w:p>
    <w:p w14:paraId="7A36D473" w14:textId="1271EF0B" w:rsidR="00AF3132" w:rsidRPr="003E6EDC" w:rsidRDefault="00AF3132" w:rsidP="00C6046A">
      <w:pPr>
        <w:pStyle w:val="ConsPlusNormal"/>
        <w:spacing w:before="240"/>
        <w:jc w:val="both"/>
      </w:pPr>
      <w:bookmarkStart w:id="109" w:name="_Hlk176184322"/>
      <w:r w:rsidRPr="00403BA1">
        <w:t>Сведения об основных поставщиках Эмитента, объем и (или) доля поставок которых</w:t>
      </w:r>
      <w:r w:rsidR="00D30FD8" w:rsidRPr="00403BA1">
        <w:t xml:space="preserve"> </w:t>
      </w:r>
      <w:r w:rsidR="00167D85" w:rsidRPr="00403BA1">
        <w:t xml:space="preserve">на дату окончания </w:t>
      </w:r>
      <w:r w:rsidR="001D67F2" w:rsidRPr="00403BA1">
        <w:t>отчётного</w:t>
      </w:r>
      <w:r w:rsidR="00167D85" w:rsidRPr="00403BA1">
        <w:t xml:space="preserve"> периода (на 3</w:t>
      </w:r>
      <w:r w:rsidR="00532977" w:rsidRPr="00403BA1">
        <w:t>0</w:t>
      </w:r>
      <w:r w:rsidR="00167D85" w:rsidRPr="00403BA1">
        <w:t>.</w:t>
      </w:r>
      <w:r w:rsidR="00532977" w:rsidRPr="00403BA1">
        <w:t>06</w:t>
      </w:r>
      <w:r w:rsidR="00167D85" w:rsidRPr="00403BA1">
        <w:t>.202</w:t>
      </w:r>
      <w:r w:rsidR="00EA68A8" w:rsidRPr="00403BA1">
        <w:t>4</w:t>
      </w:r>
      <w:r w:rsidR="00167D85" w:rsidRPr="00403BA1">
        <w:t>)</w:t>
      </w:r>
      <w:r w:rsidRPr="00403BA1">
        <w:t xml:space="preserve"> в </w:t>
      </w:r>
      <w:r w:rsidR="001D67F2" w:rsidRPr="00403BA1">
        <w:t>объёме</w:t>
      </w:r>
      <w:r w:rsidRPr="00403BA1">
        <w:t xml:space="preserve"> поставок сырья и товаров (работ, услуг) имеет существенное значение</w:t>
      </w:r>
      <w:r w:rsidR="002E35CC" w:rsidRPr="00403BA1">
        <w:t>:</w:t>
      </w:r>
    </w:p>
    <w:bookmarkEnd w:id="103"/>
    <w:bookmarkEnd w:id="109"/>
    <w:p w14:paraId="1873ABDB" w14:textId="77777777" w:rsidR="00E25BF5" w:rsidRPr="001D3F60" w:rsidRDefault="00E25BF5" w:rsidP="00E25BF5">
      <w:pPr>
        <w:pStyle w:val="ConsPlusNormal"/>
        <w:jc w:val="both"/>
        <w:rPr>
          <w:b/>
        </w:rPr>
      </w:pPr>
    </w:p>
    <w:p w14:paraId="46BAB550" w14:textId="77777777" w:rsidR="00E62E29" w:rsidRDefault="00E62E29" w:rsidP="00DE222E">
      <w:pPr>
        <w:pStyle w:val="ConsPlusNormal"/>
        <w:jc w:val="both"/>
      </w:pPr>
    </w:p>
    <w:p w14:paraId="0B645B69" w14:textId="38297609" w:rsidR="00E62E29" w:rsidRPr="00544A9C" w:rsidRDefault="00E62E29" w:rsidP="00E62E29">
      <w:pPr>
        <w:pStyle w:val="ConsPlusNormal"/>
        <w:numPr>
          <w:ilvl w:val="0"/>
          <w:numId w:val="46"/>
        </w:numPr>
        <w:jc w:val="both"/>
        <w:rPr>
          <w:b/>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5245"/>
      </w:tblGrid>
      <w:tr w:rsidR="00E62E29" w:rsidRPr="00544A9C" w14:paraId="5FDF02CE" w14:textId="77777777" w:rsidTr="00435ADE">
        <w:trPr>
          <w:trHeight w:val="227"/>
        </w:trPr>
        <w:tc>
          <w:tcPr>
            <w:tcW w:w="4111" w:type="dxa"/>
            <w:shd w:val="clear" w:color="auto" w:fill="D0CECE" w:themeFill="background2" w:themeFillShade="E6"/>
            <w:vAlign w:val="center"/>
          </w:tcPr>
          <w:p w14:paraId="24138E52" w14:textId="77777777" w:rsidR="00E62E29" w:rsidRPr="00544A9C" w:rsidRDefault="00E62E29" w:rsidP="00435ADE">
            <w:pPr>
              <w:autoSpaceDE w:val="0"/>
              <w:autoSpaceDN w:val="0"/>
              <w:adjustRightInd w:val="0"/>
              <w:spacing w:after="0" w:line="240" w:lineRule="auto"/>
              <w:jc w:val="both"/>
              <w:rPr>
                <w:rFonts w:ascii="Times New Roman" w:eastAsia="MS Mincho" w:hAnsi="Times New Roman"/>
                <w:sz w:val="24"/>
                <w:szCs w:val="24"/>
              </w:rPr>
            </w:pPr>
            <w:r w:rsidRPr="00544A9C">
              <w:rPr>
                <w:rFonts w:ascii="Times New Roman" w:eastAsia="MS Mincho" w:hAnsi="Times New Roman"/>
                <w:sz w:val="24"/>
                <w:szCs w:val="24"/>
              </w:rPr>
              <w:t>Полное фирменное наименование</w:t>
            </w:r>
            <w:r w:rsidRPr="00544A9C">
              <w:rPr>
                <w:sz w:val="24"/>
                <w:szCs w:val="24"/>
              </w:rPr>
              <w:t xml:space="preserve"> </w:t>
            </w:r>
            <w:r w:rsidRPr="00544A9C">
              <w:rPr>
                <w:rFonts w:ascii="Times New Roman" w:eastAsia="MS Mincho" w:hAnsi="Times New Roman"/>
                <w:sz w:val="24"/>
                <w:szCs w:val="24"/>
              </w:rPr>
              <w:t xml:space="preserve">(для коммерческих организаций), наименование (для некоммерческих организаций) </w:t>
            </w:r>
          </w:p>
        </w:tc>
        <w:tc>
          <w:tcPr>
            <w:tcW w:w="5245" w:type="dxa"/>
          </w:tcPr>
          <w:p w14:paraId="1D47A058" w14:textId="77777777" w:rsidR="00E62E29" w:rsidRPr="00E62E29" w:rsidRDefault="00E62E29" w:rsidP="00435ADE">
            <w:pPr>
              <w:spacing w:after="0"/>
              <w:rPr>
                <w:rFonts w:ascii="Times New Roman" w:eastAsiaTheme="minorHAnsi" w:hAnsi="Times New Roman"/>
                <w:b/>
                <w:i/>
                <w:sz w:val="24"/>
                <w:szCs w:val="24"/>
                <w:lang w:eastAsia="en-US"/>
              </w:rPr>
            </w:pPr>
            <w:r w:rsidRPr="00E62E29">
              <w:rPr>
                <w:rFonts w:ascii="Times New Roman" w:hAnsi="Times New Roman"/>
                <w:b/>
                <w:i/>
                <w:sz w:val="24"/>
                <w:szCs w:val="24"/>
              </w:rPr>
              <w:t>Акционерное общество «Деловые решения и технологии»</w:t>
            </w:r>
          </w:p>
        </w:tc>
      </w:tr>
      <w:tr w:rsidR="00E62E29" w:rsidRPr="00544A9C" w14:paraId="4325432B" w14:textId="77777777" w:rsidTr="00435ADE">
        <w:trPr>
          <w:trHeight w:val="153"/>
        </w:trPr>
        <w:tc>
          <w:tcPr>
            <w:tcW w:w="4111" w:type="dxa"/>
            <w:shd w:val="clear" w:color="auto" w:fill="D0CECE" w:themeFill="background2" w:themeFillShade="E6"/>
            <w:vAlign w:val="center"/>
          </w:tcPr>
          <w:p w14:paraId="097B8F30" w14:textId="3BC52258" w:rsidR="00E62E29" w:rsidRPr="00544A9C" w:rsidRDefault="00E62E29" w:rsidP="00435ADE">
            <w:pPr>
              <w:autoSpaceDE w:val="0"/>
              <w:autoSpaceDN w:val="0"/>
              <w:adjustRightInd w:val="0"/>
              <w:spacing w:after="0" w:line="240" w:lineRule="auto"/>
              <w:jc w:val="both"/>
              <w:rPr>
                <w:rFonts w:ascii="Times New Roman" w:eastAsia="MS Mincho" w:hAnsi="Times New Roman"/>
                <w:sz w:val="24"/>
                <w:szCs w:val="24"/>
              </w:rPr>
            </w:pPr>
            <w:r w:rsidRPr="00544A9C">
              <w:rPr>
                <w:rFonts w:ascii="Times New Roman" w:eastAsia="MS Mincho" w:hAnsi="Times New Roman"/>
                <w:sz w:val="24"/>
                <w:szCs w:val="24"/>
              </w:rPr>
              <w:t>Сокращённое (при наличии) фирменное наименование</w:t>
            </w:r>
            <w:r w:rsidRPr="00544A9C">
              <w:rPr>
                <w:sz w:val="24"/>
                <w:szCs w:val="24"/>
              </w:rPr>
              <w:t xml:space="preserve"> </w:t>
            </w:r>
            <w:r w:rsidRPr="00544A9C">
              <w:rPr>
                <w:rFonts w:ascii="Times New Roman" w:eastAsia="MS Mincho" w:hAnsi="Times New Roman"/>
                <w:sz w:val="24"/>
                <w:szCs w:val="24"/>
              </w:rPr>
              <w:t xml:space="preserve">(для коммерческих организаций), </w:t>
            </w:r>
            <w:r w:rsidRPr="00544A9C">
              <w:rPr>
                <w:rFonts w:ascii="Times New Roman" w:eastAsia="MS Mincho" w:hAnsi="Times New Roman"/>
                <w:sz w:val="24"/>
                <w:szCs w:val="24"/>
              </w:rPr>
              <w:lastRenderedPageBreak/>
              <w:t>наименование (для некоммерческих организаций)</w:t>
            </w:r>
          </w:p>
        </w:tc>
        <w:tc>
          <w:tcPr>
            <w:tcW w:w="5245" w:type="dxa"/>
          </w:tcPr>
          <w:p w14:paraId="6430E746" w14:textId="77777777" w:rsidR="00E62E29" w:rsidRPr="00E62E29" w:rsidRDefault="00E62E29" w:rsidP="00435ADE">
            <w:pPr>
              <w:autoSpaceDE w:val="0"/>
              <w:autoSpaceDN w:val="0"/>
              <w:spacing w:after="0" w:line="240" w:lineRule="auto"/>
              <w:jc w:val="both"/>
              <w:rPr>
                <w:rFonts w:ascii="Times New Roman" w:eastAsia="Times New Roman" w:hAnsi="Times New Roman"/>
                <w:b/>
                <w:i/>
                <w:sz w:val="24"/>
                <w:szCs w:val="24"/>
              </w:rPr>
            </w:pPr>
            <w:r w:rsidRPr="00E62E29">
              <w:rPr>
                <w:rFonts w:ascii="Times New Roman" w:hAnsi="Times New Roman"/>
                <w:b/>
                <w:i/>
                <w:sz w:val="24"/>
                <w:szCs w:val="24"/>
              </w:rPr>
              <w:lastRenderedPageBreak/>
              <w:t>АО "ДРТ"</w:t>
            </w:r>
          </w:p>
        </w:tc>
      </w:tr>
      <w:tr w:rsidR="00E62E29" w:rsidRPr="00544A9C" w14:paraId="44203162" w14:textId="77777777" w:rsidTr="00435ADE">
        <w:trPr>
          <w:trHeight w:val="212"/>
        </w:trPr>
        <w:tc>
          <w:tcPr>
            <w:tcW w:w="4111" w:type="dxa"/>
            <w:shd w:val="clear" w:color="auto" w:fill="D0CECE" w:themeFill="background2" w:themeFillShade="E6"/>
            <w:vAlign w:val="center"/>
          </w:tcPr>
          <w:p w14:paraId="078EA131" w14:textId="77777777" w:rsidR="00E62E29" w:rsidRPr="00544A9C" w:rsidRDefault="00E62E29" w:rsidP="00435ADE">
            <w:pPr>
              <w:autoSpaceDE w:val="0"/>
              <w:autoSpaceDN w:val="0"/>
              <w:adjustRightInd w:val="0"/>
              <w:spacing w:after="0" w:line="240" w:lineRule="auto"/>
              <w:jc w:val="both"/>
              <w:rPr>
                <w:rFonts w:ascii="Times New Roman" w:eastAsia="MS Mincho" w:hAnsi="Times New Roman"/>
                <w:sz w:val="24"/>
                <w:szCs w:val="24"/>
              </w:rPr>
            </w:pPr>
            <w:r w:rsidRPr="00544A9C">
              <w:rPr>
                <w:rFonts w:ascii="Times New Roman" w:eastAsia="MS Mincho" w:hAnsi="Times New Roman"/>
                <w:sz w:val="24"/>
                <w:szCs w:val="24"/>
              </w:rPr>
              <w:t>Идентификационный номер налогоплательщика (ИНН) (при наличии)</w:t>
            </w:r>
          </w:p>
        </w:tc>
        <w:tc>
          <w:tcPr>
            <w:tcW w:w="5245" w:type="dxa"/>
          </w:tcPr>
          <w:p w14:paraId="05CA7CBE" w14:textId="77777777" w:rsidR="00E62E29" w:rsidRPr="00E62E29" w:rsidRDefault="00E62E29" w:rsidP="00435ADE">
            <w:pPr>
              <w:tabs>
                <w:tab w:val="left" w:pos="2011"/>
              </w:tabs>
              <w:autoSpaceDE w:val="0"/>
              <w:autoSpaceDN w:val="0"/>
              <w:spacing w:after="0" w:line="240" w:lineRule="auto"/>
              <w:jc w:val="both"/>
              <w:rPr>
                <w:rFonts w:ascii="Times New Roman" w:eastAsia="Times New Roman" w:hAnsi="Times New Roman"/>
                <w:b/>
                <w:i/>
                <w:sz w:val="24"/>
                <w:szCs w:val="24"/>
              </w:rPr>
            </w:pPr>
            <w:r w:rsidRPr="00E62E29">
              <w:rPr>
                <w:rFonts w:ascii="Times New Roman" w:hAnsi="Times New Roman"/>
                <w:b/>
                <w:i/>
                <w:sz w:val="24"/>
                <w:szCs w:val="24"/>
              </w:rPr>
              <w:t>7703097990</w:t>
            </w:r>
          </w:p>
        </w:tc>
      </w:tr>
      <w:tr w:rsidR="00E62E29" w:rsidRPr="00544A9C" w14:paraId="2F2092D7" w14:textId="77777777" w:rsidTr="00435ADE">
        <w:trPr>
          <w:trHeight w:val="212"/>
        </w:trPr>
        <w:tc>
          <w:tcPr>
            <w:tcW w:w="4111" w:type="dxa"/>
            <w:shd w:val="clear" w:color="auto" w:fill="D0CECE" w:themeFill="background2" w:themeFillShade="E6"/>
            <w:vAlign w:val="center"/>
          </w:tcPr>
          <w:p w14:paraId="22134476" w14:textId="77777777" w:rsidR="00E62E29" w:rsidRPr="00544A9C" w:rsidRDefault="00E62E29" w:rsidP="00435ADE">
            <w:pPr>
              <w:autoSpaceDE w:val="0"/>
              <w:autoSpaceDN w:val="0"/>
              <w:adjustRightInd w:val="0"/>
              <w:spacing w:after="0" w:line="240" w:lineRule="auto"/>
              <w:jc w:val="both"/>
              <w:rPr>
                <w:rFonts w:ascii="Times New Roman" w:eastAsia="MS Mincho" w:hAnsi="Times New Roman"/>
                <w:sz w:val="24"/>
                <w:szCs w:val="24"/>
              </w:rPr>
            </w:pPr>
            <w:r w:rsidRPr="00544A9C">
              <w:rPr>
                <w:rFonts w:ascii="Times New Roman" w:eastAsia="MS Mincho" w:hAnsi="Times New Roman"/>
                <w:sz w:val="24"/>
                <w:szCs w:val="24"/>
              </w:rPr>
              <w:t>Основной государственный регистрационный номер (ОГРН) (при наличии)</w:t>
            </w:r>
          </w:p>
        </w:tc>
        <w:tc>
          <w:tcPr>
            <w:tcW w:w="5245" w:type="dxa"/>
          </w:tcPr>
          <w:p w14:paraId="58361DC2" w14:textId="77777777" w:rsidR="00E62E29" w:rsidRPr="00E62E29" w:rsidRDefault="00E62E29" w:rsidP="00435ADE">
            <w:pPr>
              <w:autoSpaceDE w:val="0"/>
              <w:autoSpaceDN w:val="0"/>
              <w:spacing w:after="0" w:line="240" w:lineRule="auto"/>
              <w:jc w:val="both"/>
              <w:rPr>
                <w:rFonts w:ascii="Times New Roman" w:eastAsia="Times New Roman" w:hAnsi="Times New Roman"/>
                <w:b/>
                <w:i/>
                <w:sz w:val="24"/>
                <w:szCs w:val="24"/>
              </w:rPr>
            </w:pPr>
            <w:r w:rsidRPr="00E62E29">
              <w:rPr>
                <w:rFonts w:ascii="Times New Roman" w:hAnsi="Times New Roman"/>
                <w:b/>
                <w:i/>
                <w:sz w:val="24"/>
                <w:szCs w:val="24"/>
              </w:rPr>
              <w:t>1027700425444</w:t>
            </w:r>
          </w:p>
        </w:tc>
      </w:tr>
      <w:tr w:rsidR="00E62E29" w:rsidRPr="00544A9C" w14:paraId="2EAD3E13" w14:textId="77777777" w:rsidTr="00435ADE">
        <w:trPr>
          <w:trHeight w:val="333"/>
        </w:trPr>
        <w:tc>
          <w:tcPr>
            <w:tcW w:w="4111" w:type="dxa"/>
            <w:shd w:val="clear" w:color="auto" w:fill="D0CECE" w:themeFill="background2" w:themeFillShade="E6"/>
            <w:vAlign w:val="center"/>
          </w:tcPr>
          <w:p w14:paraId="0FAE0326" w14:textId="77777777" w:rsidR="00E62E29" w:rsidRPr="00544A9C" w:rsidRDefault="00E62E29" w:rsidP="00435ADE">
            <w:pPr>
              <w:autoSpaceDE w:val="0"/>
              <w:autoSpaceDN w:val="0"/>
              <w:adjustRightInd w:val="0"/>
              <w:spacing w:after="0" w:line="240" w:lineRule="auto"/>
              <w:jc w:val="both"/>
              <w:rPr>
                <w:rFonts w:ascii="Times New Roman" w:eastAsia="Times New Roman" w:hAnsi="Times New Roman"/>
                <w:bCs/>
                <w:sz w:val="24"/>
                <w:szCs w:val="24"/>
              </w:rPr>
            </w:pPr>
            <w:r w:rsidRPr="00544A9C">
              <w:rPr>
                <w:rFonts w:ascii="Times New Roman" w:eastAsia="Times New Roman" w:hAnsi="Times New Roman"/>
                <w:bCs/>
                <w:sz w:val="24"/>
                <w:szCs w:val="24"/>
              </w:rPr>
              <w:t xml:space="preserve">Место нахождения </w:t>
            </w:r>
          </w:p>
        </w:tc>
        <w:tc>
          <w:tcPr>
            <w:tcW w:w="5245" w:type="dxa"/>
          </w:tcPr>
          <w:p w14:paraId="21BB6F65" w14:textId="6B48887E" w:rsidR="00E62E29" w:rsidRPr="00E62E29" w:rsidRDefault="00E62E29" w:rsidP="00435ADE">
            <w:pPr>
              <w:autoSpaceDE w:val="0"/>
              <w:autoSpaceDN w:val="0"/>
              <w:spacing w:after="0" w:line="240" w:lineRule="auto"/>
              <w:jc w:val="both"/>
              <w:rPr>
                <w:rFonts w:ascii="Times New Roman" w:eastAsia="Times New Roman" w:hAnsi="Times New Roman"/>
                <w:b/>
                <w:i/>
                <w:sz w:val="24"/>
                <w:szCs w:val="24"/>
              </w:rPr>
            </w:pPr>
            <w:r w:rsidRPr="00E62E29">
              <w:rPr>
                <w:rFonts w:ascii="Times New Roman" w:hAnsi="Times New Roman"/>
                <w:b/>
                <w:i/>
                <w:sz w:val="24"/>
                <w:szCs w:val="24"/>
              </w:rPr>
              <w:t>Российская Федерация, город Москва</w:t>
            </w:r>
          </w:p>
        </w:tc>
      </w:tr>
      <w:tr w:rsidR="00E62E29" w:rsidRPr="00544A9C" w14:paraId="12550A04" w14:textId="77777777" w:rsidTr="00435ADE">
        <w:trPr>
          <w:trHeight w:val="333"/>
        </w:trPr>
        <w:tc>
          <w:tcPr>
            <w:tcW w:w="4111" w:type="dxa"/>
            <w:shd w:val="clear" w:color="auto" w:fill="D0CECE" w:themeFill="background2" w:themeFillShade="E6"/>
            <w:vAlign w:val="center"/>
          </w:tcPr>
          <w:p w14:paraId="47332436" w14:textId="77777777" w:rsidR="00E62E29" w:rsidRPr="00544A9C" w:rsidRDefault="00E62E29" w:rsidP="00435ADE">
            <w:pPr>
              <w:autoSpaceDE w:val="0"/>
              <w:autoSpaceDN w:val="0"/>
              <w:adjustRightInd w:val="0"/>
              <w:spacing w:after="0" w:line="240" w:lineRule="auto"/>
              <w:jc w:val="both"/>
              <w:rPr>
                <w:rFonts w:ascii="Times New Roman" w:eastAsia="Times New Roman" w:hAnsi="Times New Roman"/>
                <w:bCs/>
                <w:sz w:val="24"/>
                <w:szCs w:val="24"/>
              </w:rPr>
            </w:pPr>
            <w:r w:rsidRPr="00544A9C">
              <w:rPr>
                <w:rFonts w:ascii="Times New Roman" w:eastAsia="Times New Roman" w:hAnsi="Times New Roman"/>
                <w:bCs/>
                <w:sz w:val="24"/>
                <w:szCs w:val="24"/>
              </w:rPr>
              <w:t>Краткое описание (характеристика) поставленного сырья и товаров (работ, услуг)</w:t>
            </w:r>
          </w:p>
        </w:tc>
        <w:tc>
          <w:tcPr>
            <w:tcW w:w="5245" w:type="dxa"/>
          </w:tcPr>
          <w:p w14:paraId="10010622" w14:textId="29DDA6E1" w:rsidR="00E62E29" w:rsidRPr="00E62E29" w:rsidRDefault="00E62E29" w:rsidP="00435ADE">
            <w:pPr>
              <w:autoSpaceDE w:val="0"/>
              <w:autoSpaceDN w:val="0"/>
              <w:spacing w:after="0" w:line="240" w:lineRule="auto"/>
              <w:jc w:val="both"/>
              <w:rPr>
                <w:rFonts w:ascii="Times New Roman" w:eastAsia="Times New Roman" w:hAnsi="Times New Roman"/>
                <w:b/>
                <w:i/>
                <w:sz w:val="24"/>
                <w:szCs w:val="24"/>
              </w:rPr>
            </w:pPr>
            <w:r w:rsidRPr="00E62E29">
              <w:rPr>
                <w:rFonts w:ascii="Times New Roman" w:hAnsi="Times New Roman"/>
                <w:b/>
                <w:i/>
                <w:sz w:val="24"/>
                <w:szCs w:val="24"/>
              </w:rPr>
              <w:t>Аудит бухгалтерской и финансовой отчётности</w:t>
            </w:r>
          </w:p>
        </w:tc>
      </w:tr>
      <w:tr w:rsidR="00E62E29" w:rsidRPr="00544A9C" w14:paraId="3723688A" w14:textId="77777777" w:rsidTr="00435ADE">
        <w:trPr>
          <w:trHeight w:val="333"/>
        </w:trPr>
        <w:tc>
          <w:tcPr>
            <w:tcW w:w="4111" w:type="dxa"/>
            <w:shd w:val="clear" w:color="auto" w:fill="D0CECE" w:themeFill="background2" w:themeFillShade="E6"/>
            <w:vAlign w:val="center"/>
          </w:tcPr>
          <w:p w14:paraId="636DEFC0" w14:textId="1A211018" w:rsidR="00E62E29" w:rsidRPr="00544A9C" w:rsidRDefault="00E62E29" w:rsidP="00435ADE">
            <w:pPr>
              <w:autoSpaceDE w:val="0"/>
              <w:autoSpaceDN w:val="0"/>
              <w:adjustRightInd w:val="0"/>
              <w:spacing w:after="0" w:line="240" w:lineRule="auto"/>
              <w:jc w:val="both"/>
              <w:rPr>
                <w:rFonts w:ascii="Times New Roman" w:eastAsia="Times New Roman" w:hAnsi="Times New Roman"/>
                <w:bCs/>
                <w:sz w:val="24"/>
                <w:szCs w:val="24"/>
              </w:rPr>
            </w:pPr>
            <w:r w:rsidRPr="00544A9C">
              <w:rPr>
                <w:rFonts w:ascii="Times New Roman" w:eastAsia="Times New Roman" w:hAnsi="Times New Roman"/>
                <w:bCs/>
                <w:sz w:val="24"/>
                <w:szCs w:val="24"/>
              </w:rPr>
              <w:t>Доля основного поставщика в объёме поставок сырья и (товаров, работ, услуг)</w:t>
            </w:r>
          </w:p>
        </w:tc>
        <w:tc>
          <w:tcPr>
            <w:tcW w:w="5245" w:type="dxa"/>
          </w:tcPr>
          <w:p w14:paraId="0B9390B7" w14:textId="77777777" w:rsidR="00E62E29" w:rsidRPr="00E62E29" w:rsidRDefault="00E62E29" w:rsidP="00435ADE">
            <w:pPr>
              <w:autoSpaceDE w:val="0"/>
              <w:autoSpaceDN w:val="0"/>
              <w:spacing w:after="0" w:line="240" w:lineRule="auto"/>
              <w:jc w:val="both"/>
              <w:rPr>
                <w:rFonts w:ascii="Times New Roman" w:eastAsia="Times New Roman" w:hAnsi="Times New Roman"/>
                <w:b/>
                <w:i/>
                <w:sz w:val="24"/>
                <w:szCs w:val="24"/>
              </w:rPr>
            </w:pPr>
            <w:r w:rsidRPr="00E62E29">
              <w:rPr>
                <w:rFonts w:ascii="Times New Roman" w:hAnsi="Times New Roman"/>
                <w:b/>
                <w:i/>
                <w:sz w:val="24"/>
                <w:szCs w:val="24"/>
              </w:rPr>
              <w:t>76%</w:t>
            </w:r>
          </w:p>
        </w:tc>
      </w:tr>
      <w:tr w:rsidR="00E62E29" w:rsidRPr="00544A9C" w14:paraId="15C1CF50" w14:textId="77777777" w:rsidTr="00435ADE">
        <w:trPr>
          <w:trHeight w:val="333"/>
        </w:trPr>
        <w:tc>
          <w:tcPr>
            <w:tcW w:w="4111" w:type="dxa"/>
            <w:shd w:val="clear" w:color="auto" w:fill="D0CECE" w:themeFill="background2" w:themeFillShade="E6"/>
            <w:vAlign w:val="center"/>
          </w:tcPr>
          <w:p w14:paraId="646E487A" w14:textId="77777777" w:rsidR="00E62E29" w:rsidRPr="00544A9C" w:rsidRDefault="00E62E29" w:rsidP="00435ADE">
            <w:pPr>
              <w:autoSpaceDE w:val="0"/>
              <w:autoSpaceDN w:val="0"/>
              <w:adjustRightInd w:val="0"/>
              <w:spacing w:after="0" w:line="240" w:lineRule="auto"/>
              <w:jc w:val="both"/>
              <w:rPr>
                <w:rFonts w:ascii="Times New Roman" w:eastAsia="Times New Roman" w:hAnsi="Times New Roman"/>
                <w:bCs/>
                <w:sz w:val="24"/>
                <w:szCs w:val="24"/>
              </w:rPr>
            </w:pPr>
            <w:r w:rsidRPr="00544A9C">
              <w:rPr>
                <w:rFonts w:ascii="Times New Roman" w:eastAsia="Times New Roman" w:hAnsi="Times New Roman"/>
                <w:bCs/>
                <w:sz w:val="24"/>
                <w:szCs w:val="24"/>
              </w:rPr>
              <w:t>Сведения о том, является ли основной поставщик организацией, подконтрольной членам органов управления эмитента и (или) лицу, контролирующему эмитента</w:t>
            </w:r>
          </w:p>
        </w:tc>
        <w:tc>
          <w:tcPr>
            <w:tcW w:w="5245" w:type="dxa"/>
          </w:tcPr>
          <w:p w14:paraId="75DF620F" w14:textId="77777777" w:rsidR="00E62E29" w:rsidRPr="00E62E29" w:rsidRDefault="00E62E29" w:rsidP="00435ADE">
            <w:pPr>
              <w:autoSpaceDE w:val="0"/>
              <w:autoSpaceDN w:val="0"/>
              <w:spacing w:after="0" w:line="240" w:lineRule="auto"/>
              <w:jc w:val="both"/>
              <w:rPr>
                <w:rFonts w:ascii="Times New Roman" w:eastAsia="Times New Roman" w:hAnsi="Times New Roman"/>
                <w:b/>
                <w:i/>
                <w:sz w:val="24"/>
                <w:szCs w:val="24"/>
              </w:rPr>
            </w:pPr>
            <w:r w:rsidRPr="00E62E29">
              <w:rPr>
                <w:rFonts w:ascii="Times New Roman" w:hAnsi="Times New Roman"/>
                <w:b/>
                <w:i/>
                <w:sz w:val="24"/>
                <w:szCs w:val="24"/>
              </w:rPr>
              <w:t>Не является</w:t>
            </w:r>
          </w:p>
        </w:tc>
      </w:tr>
    </w:tbl>
    <w:p w14:paraId="473AFF43" w14:textId="77777777" w:rsidR="00E62E29" w:rsidRPr="00544A9C" w:rsidRDefault="00E62E29" w:rsidP="00E62E29">
      <w:pPr>
        <w:rPr>
          <w:rFonts w:ascii="Times New Roman" w:hAnsi="Times New Roman"/>
          <w:sz w:val="24"/>
          <w:szCs w:val="24"/>
        </w:rPr>
      </w:pPr>
    </w:p>
    <w:p w14:paraId="3D5F86F4" w14:textId="77777777" w:rsidR="00E62E29" w:rsidRPr="00544A9C" w:rsidRDefault="00E62E29" w:rsidP="00E62E29">
      <w:pPr>
        <w:pStyle w:val="ConsPlusNormal"/>
        <w:jc w:val="both"/>
        <w:rPr>
          <w:b/>
        </w:rPr>
      </w:pPr>
      <w:r w:rsidRPr="00544A9C">
        <w:rPr>
          <w:b/>
        </w:rPr>
        <w:t>2.</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5245"/>
      </w:tblGrid>
      <w:tr w:rsidR="00E62E29" w:rsidRPr="00544A9C" w14:paraId="33ABDEE4" w14:textId="77777777" w:rsidTr="00435ADE">
        <w:trPr>
          <w:trHeight w:val="227"/>
        </w:trPr>
        <w:tc>
          <w:tcPr>
            <w:tcW w:w="4111" w:type="dxa"/>
            <w:shd w:val="clear" w:color="auto" w:fill="D0CECE" w:themeFill="background2" w:themeFillShade="E6"/>
            <w:vAlign w:val="center"/>
          </w:tcPr>
          <w:p w14:paraId="14C921C6" w14:textId="77777777" w:rsidR="00E62E29" w:rsidRPr="00544A9C" w:rsidRDefault="00E62E29" w:rsidP="00435ADE">
            <w:pPr>
              <w:autoSpaceDE w:val="0"/>
              <w:autoSpaceDN w:val="0"/>
              <w:adjustRightInd w:val="0"/>
              <w:spacing w:after="0" w:line="240" w:lineRule="auto"/>
              <w:jc w:val="both"/>
              <w:rPr>
                <w:rFonts w:ascii="Times New Roman" w:eastAsia="MS Mincho" w:hAnsi="Times New Roman"/>
                <w:sz w:val="24"/>
                <w:szCs w:val="24"/>
              </w:rPr>
            </w:pPr>
            <w:r w:rsidRPr="00544A9C">
              <w:rPr>
                <w:rFonts w:ascii="Times New Roman" w:eastAsia="MS Mincho" w:hAnsi="Times New Roman"/>
                <w:sz w:val="24"/>
                <w:szCs w:val="24"/>
              </w:rPr>
              <w:t>Полное фирменное наименование</w:t>
            </w:r>
            <w:r w:rsidRPr="00544A9C">
              <w:rPr>
                <w:sz w:val="24"/>
                <w:szCs w:val="24"/>
              </w:rPr>
              <w:t xml:space="preserve"> </w:t>
            </w:r>
            <w:r w:rsidRPr="00544A9C">
              <w:rPr>
                <w:rFonts w:ascii="Times New Roman" w:eastAsia="MS Mincho" w:hAnsi="Times New Roman"/>
                <w:sz w:val="24"/>
                <w:szCs w:val="24"/>
              </w:rPr>
              <w:t xml:space="preserve">(для коммерческих организаций), наименование (для некоммерческих организаций) </w:t>
            </w:r>
          </w:p>
        </w:tc>
        <w:tc>
          <w:tcPr>
            <w:tcW w:w="5245" w:type="dxa"/>
          </w:tcPr>
          <w:p w14:paraId="03216853" w14:textId="77777777" w:rsidR="00E62E29" w:rsidRPr="00E62E29" w:rsidRDefault="00E62E29" w:rsidP="00435ADE">
            <w:pPr>
              <w:spacing w:after="0"/>
              <w:rPr>
                <w:rFonts w:ascii="Times New Roman" w:eastAsiaTheme="minorHAnsi" w:hAnsi="Times New Roman"/>
                <w:b/>
                <w:i/>
                <w:sz w:val="24"/>
                <w:szCs w:val="24"/>
                <w:lang w:eastAsia="en-US"/>
              </w:rPr>
            </w:pPr>
            <w:r w:rsidRPr="00E62E29">
              <w:rPr>
                <w:rFonts w:ascii="Times New Roman" w:hAnsi="Times New Roman"/>
                <w:b/>
                <w:i/>
                <w:sz w:val="24"/>
                <w:szCs w:val="24"/>
              </w:rPr>
              <w:t>Общество с ограниченной ответственностью "МВМ"</w:t>
            </w:r>
          </w:p>
        </w:tc>
      </w:tr>
      <w:tr w:rsidR="00E62E29" w:rsidRPr="00544A9C" w14:paraId="3D16D392" w14:textId="77777777" w:rsidTr="00435ADE">
        <w:trPr>
          <w:trHeight w:val="153"/>
        </w:trPr>
        <w:tc>
          <w:tcPr>
            <w:tcW w:w="4111" w:type="dxa"/>
            <w:shd w:val="clear" w:color="auto" w:fill="D0CECE" w:themeFill="background2" w:themeFillShade="E6"/>
            <w:vAlign w:val="center"/>
          </w:tcPr>
          <w:p w14:paraId="6392A725" w14:textId="10AF1555" w:rsidR="00E62E29" w:rsidRPr="00544A9C" w:rsidRDefault="00E62E29" w:rsidP="00435ADE">
            <w:pPr>
              <w:autoSpaceDE w:val="0"/>
              <w:autoSpaceDN w:val="0"/>
              <w:adjustRightInd w:val="0"/>
              <w:spacing w:after="0" w:line="240" w:lineRule="auto"/>
              <w:jc w:val="both"/>
              <w:rPr>
                <w:rFonts w:ascii="Times New Roman" w:eastAsia="MS Mincho" w:hAnsi="Times New Roman"/>
                <w:sz w:val="24"/>
                <w:szCs w:val="24"/>
              </w:rPr>
            </w:pPr>
            <w:r w:rsidRPr="00544A9C">
              <w:rPr>
                <w:rFonts w:ascii="Times New Roman" w:eastAsia="MS Mincho" w:hAnsi="Times New Roman"/>
                <w:sz w:val="24"/>
                <w:szCs w:val="24"/>
              </w:rPr>
              <w:t>Сокращённое (при наличии) фирменное наименование</w:t>
            </w:r>
            <w:r w:rsidRPr="00544A9C">
              <w:rPr>
                <w:sz w:val="24"/>
                <w:szCs w:val="24"/>
              </w:rPr>
              <w:t xml:space="preserve"> </w:t>
            </w:r>
            <w:r w:rsidRPr="00544A9C">
              <w:rPr>
                <w:rFonts w:ascii="Times New Roman" w:eastAsia="MS Mincho" w:hAnsi="Times New Roman"/>
                <w:sz w:val="24"/>
                <w:szCs w:val="24"/>
              </w:rPr>
              <w:t>(для коммерческих организаций), наименование (для некоммерческих организаций)</w:t>
            </w:r>
          </w:p>
        </w:tc>
        <w:tc>
          <w:tcPr>
            <w:tcW w:w="5245" w:type="dxa"/>
          </w:tcPr>
          <w:p w14:paraId="0C2330E1" w14:textId="77777777" w:rsidR="00E62E29" w:rsidRPr="00E62E29" w:rsidRDefault="00E62E29" w:rsidP="00435ADE">
            <w:pPr>
              <w:autoSpaceDE w:val="0"/>
              <w:autoSpaceDN w:val="0"/>
              <w:spacing w:after="0" w:line="240" w:lineRule="auto"/>
              <w:jc w:val="both"/>
              <w:rPr>
                <w:rFonts w:ascii="Times New Roman" w:eastAsia="Times New Roman" w:hAnsi="Times New Roman"/>
                <w:b/>
                <w:i/>
                <w:sz w:val="24"/>
                <w:szCs w:val="24"/>
              </w:rPr>
            </w:pPr>
            <w:r w:rsidRPr="00E62E29">
              <w:rPr>
                <w:rFonts w:ascii="Times New Roman" w:hAnsi="Times New Roman"/>
                <w:b/>
                <w:i/>
                <w:sz w:val="24"/>
                <w:szCs w:val="24"/>
              </w:rPr>
              <w:t>ООО "МВМ"</w:t>
            </w:r>
          </w:p>
        </w:tc>
      </w:tr>
      <w:tr w:rsidR="00E62E29" w:rsidRPr="00544A9C" w14:paraId="54CF86FE" w14:textId="77777777" w:rsidTr="00435ADE">
        <w:trPr>
          <w:trHeight w:val="212"/>
        </w:trPr>
        <w:tc>
          <w:tcPr>
            <w:tcW w:w="4111" w:type="dxa"/>
            <w:shd w:val="clear" w:color="auto" w:fill="D0CECE" w:themeFill="background2" w:themeFillShade="E6"/>
            <w:vAlign w:val="center"/>
          </w:tcPr>
          <w:p w14:paraId="2FBF6BD8" w14:textId="77777777" w:rsidR="00E62E29" w:rsidRPr="00544A9C" w:rsidRDefault="00E62E29" w:rsidP="00435ADE">
            <w:pPr>
              <w:autoSpaceDE w:val="0"/>
              <w:autoSpaceDN w:val="0"/>
              <w:adjustRightInd w:val="0"/>
              <w:spacing w:after="0" w:line="240" w:lineRule="auto"/>
              <w:jc w:val="both"/>
              <w:rPr>
                <w:rFonts w:ascii="Times New Roman" w:eastAsia="MS Mincho" w:hAnsi="Times New Roman"/>
                <w:sz w:val="24"/>
                <w:szCs w:val="24"/>
              </w:rPr>
            </w:pPr>
            <w:r w:rsidRPr="00544A9C">
              <w:rPr>
                <w:rFonts w:ascii="Times New Roman" w:eastAsia="MS Mincho" w:hAnsi="Times New Roman"/>
                <w:sz w:val="24"/>
                <w:szCs w:val="24"/>
              </w:rPr>
              <w:t>Идентификационный номер налогоплательщика (ИНН) (при наличии)</w:t>
            </w:r>
          </w:p>
        </w:tc>
        <w:tc>
          <w:tcPr>
            <w:tcW w:w="5245" w:type="dxa"/>
          </w:tcPr>
          <w:p w14:paraId="5D991535" w14:textId="77777777" w:rsidR="00E62E29" w:rsidRPr="00E62E29" w:rsidRDefault="00E62E29" w:rsidP="00435ADE">
            <w:pPr>
              <w:tabs>
                <w:tab w:val="left" w:pos="2011"/>
              </w:tabs>
              <w:autoSpaceDE w:val="0"/>
              <w:autoSpaceDN w:val="0"/>
              <w:spacing w:after="0" w:line="240" w:lineRule="auto"/>
              <w:jc w:val="both"/>
              <w:rPr>
                <w:rFonts w:ascii="Times New Roman" w:eastAsia="Times New Roman" w:hAnsi="Times New Roman"/>
                <w:b/>
                <w:i/>
                <w:sz w:val="24"/>
                <w:szCs w:val="24"/>
              </w:rPr>
            </w:pPr>
            <w:r w:rsidRPr="00E62E29">
              <w:rPr>
                <w:rFonts w:ascii="Times New Roman" w:hAnsi="Times New Roman"/>
                <w:b/>
                <w:i/>
                <w:sz w:val="24"/>
                <w:szCs w:val="24"/>
              </w:rPr>
              <w:t>7707548740</w:t>
            </w:r>
          </w:p>
        </w:tc>
      </w:tr>
      <w:tr w:rsidR="00E62E29" w:rsidRPr="00544A9C" w14:paraId="627990DC" w14:textId="77777777" w:rsidTr="00435ADE">
        <w:trPr>
          <w:trHeight w:val="212"/>
        </w:trPr>
        <w:tc>
          <w:tcPr>
            <w:tcW w:w="4111" w:type="dxa"/>
            <w:shd w:val="clear" w:color="auto" w:fill="D0CECE" w:themeFill="background2" w:themeFillShade="E6"/>
            <w:vAlign w:val="center"/>
          </w:tcPr>
          <w:p w14:paraId="387A97F7" w14:textId="77777777" w:rsidR="00E62E29" w:rsidRPr="00544A9C" w:rsidRDefault="00E62E29" w:rsidP="00435ADE">
            <w:pPr>
              <w:autoSpaceDE w:val="0"/>
              <w:autoSpaceDN w:val="0"/>
              <w:adjustRightInd w:val="0"/>
              <w:spacing w:after="0" w:line="240" w:lineRule="auto"/>
              <w:jc w:val="both"/>
              <w:rPr>
                <w:rFonts w:ascii="Times New Roman" w:eastAsia="MS Mincho" w:hAnsi="Times New Roman"/>
                <w:sz w:val="24"/>
                <w:szCs w:val="24"/>
              </w:rPr>
            </w:pPr>
            <w:r w:rsidRPr="00544A9C">
              <w:rPr>
                <w:rFonts w:ascii="Times New Roman" w:eastAsia="MS Mincho" w:hAnsi="Times New Roman"/>
                <w:sz w:val="24"/>
                <w:szCs w:val="24"/>
              </w:rPr>
              <w:t>Основной государственный регистрационный номер (ОГРН) (при наличии)</w:t>
            </w:r>
          </w:p>
        </w:tc>
        <w:tc>
          <w:tcPr>
            <w:tcW w:w="5245" w:type="dxa"/>
          </w:tcPr>
          <w:p w14:paraId="5224A277" w14:textId="77777777" w:rsidR="00E62E29" w:rsidRPr="00E62E29" w:rsidRDefault="00E62E29" w:rsidP="00435ADE">
            <w:pPr>
              <w:autoSpaceDE w:val="0"/>
              <w:autoSpaceDN w:val="0"/>
              <w:spacing w:after="0" w:line="240" w:lineRule="auto"/>
              <w:jc w:val="both"/>
              <w:rPr>
                <w:rFonts w:ascii="Times New Roman" w:eastAsia="Times New Roman" w:hAnsi="Times New Roman"/>
                <w:b/>
                <w:i/>
                <w:sz w:val="24"/>
                <w:szCs w:val="24"/>
              </w:rPr>
            </w:pPr>
            <w:r w:rsidRPr="00E62E29">
              <w:rPr>
                <w:rFonts w:ascii="Times New Roman" w:hAnsi="Times New Roman"/>
                <w:b/>
                <w:i/>
                <w:sz w:val="24"/>
                <w:szCs w:val="24"/>
              </w:rPr>
              <w:t>1057746840095</w:t>
            </w:r>
          </w:p>
        </w:tc>
      </w:tr>
      <w:tr w:rsidR="00E62E29" w:rsidRPr="00544A9C" w14:paraId="5E798E1D" w14:textId="77777777" w:rsidTr="00435ADE">
        <w:trPr>
          <w:trHeight w:val="333"/>
        </w:trPr>
        <w:tc>
          <w:tcPr>
            <w:tcW w:w="4111" w:type="dxa"/>
            <w:shd w:val="clear" w:color="auto" w:fill="D0CECE" w:themeFill="background2" w:themeFillShade="E6"/>
            <w:vAlign w:val="center"/>
          </w:tcPr>
          <w:p w14:paraId="6CB73BC2" w14:textId="77777777" w:rsidR="00E62E29" w:rsidRPr="00544A9C" w:rsidRDefault="00E62E29" w:rsidP="00435ADE">
            <w:pPr>
              <w:autoSpaceDE w:val="0"/>
              <w:autoSpaceDN w:val="0"/>
              <w:adjustRightInd w:val="0"/>
              <w:spacing w:after="0" w:line="240" w:lineRule="auto"/>
              <w:jc w:val="both"/>
              <w:rPr>
                <w:rFonts w:ascii="Times New Roman" w:eastAsia="Times New Roman" w:hAnsi="Times New Roman"/>
                <w:bCs/>
                <w:sz w:val="24"/>
                <w:szCs w:val="24"/>
              </w:rPr>
            </w:pPr>
            <w:r w:rsidRPr="00544A9C">
              <w:rPr>
                <w:rFonts w:ascii="Times New Roman" w:eastAsia="Times New Roman" w:hAnsi="Times New Roman"/>
                <w:bCs/>
                <w:sz w:val="24"/>
                <w:szCs w:val="24"/>
              </w:rPr>
              <w:t xml:space="preserve">Место нахождения </w:t>
            </w:r>
          </w:p>
        </w:tc>
        <w:tc>
          <w:tcPr>
            <w:tcW w:w="5245" w:type="dxa"/>
          </w:tcPr>
          <w:p w14:paraId="4C7C7AA3" w14:textId="77777777" w:rsidR="00E62E29" w:rsidRPr="00E62E29" w:rsidRDefault="00E62E29" w:rsidP="00435ADE">
            <w:pPr>
              <w:autoSpaceDE w:val="0"/>
              <w:autoSpaceDN w:val="0"/>
              <w:spacing w:after="0" w:line="240" w:lineRule="auto"/>
              <w:jc w:val="both"/>
              <w:rPr>
                <w:rFonts w:ascii="Times New Roman" w:eastAsia="Times New Roman" w:hAnsi="Times New Roman"/>
                <w:b/>
                <w:i/>
                <w:sz w:val="24"/>
                <w:szCs w:val="24"/>
              </w:rPr>
            </w:pPr>
            <w:r w:rsidRPr="00E62E29">
              <w:rPr>
                <w:rFonts w:ascii="Times New Roman" w:hAnsi="Times New Roman"/>
                <w:b/>
                <w:i/>
                <w:sz w:val="24"/>
                <w:szCs w:val="24"/>
              </w:rPr>
              <w:t>город Москва</w:t>
            </w:r>
          </w:p>
        </w:tc>
      </w:tr>
      <w:tr w:rsidR="00E62E29" w:rsidRPr="00544A9C" w14:paraId="1B246B59" w14:textId="77777777" w:rsidTr="00435ADE">
        <w:trPr>
          <w:trHeight w:val="333"/>
        </w:trPr>
        <w:tc>
          <w:tcPr>
            <w:tcW w:w="4111" w:type="dxa"/>
            <w:shd w:val="clear" w:color="auto" w:fill="D0CECE" w:themeFill="background2" w:themeFillShade="E6"/>
            <w:vAlign w:val="center"/>
          </w:tcPr>
          <w:p w14:paraId="784DD2A3" w14:textId="77777777" w:rsidR="00E62E29" w:rsidRPr="00544A9C" w:rsidRDefault="00E62E29" w:rsidP="00435ADE">
            <w:pPr>
              <w:autoSpaceDE w:val="0"/>
              <w:autoSpaceDN w:val="0"/>
              <w:adjustRightInd w:val="0"/>
              <w:spacing w:after="0" w:line="240" w:lineRule="auto"/>
              <w:jc w:val="both"/>
              <w:rPr>
                <w:rFonts w:ascii="Times New Roman" w:eastAsia="Times New Roman" w:hAnsi="Times New Roman"/>
                <w:bCs/>
                <w:sz w:val="24"/>
                <w:szCs w:val="24"/>
              </w:rPr>
            </w:pPr>
            <w:r w:rsidRPr="00544A9C">
              <w:rPr>
                <w:rFonts w:ascii="Times New Roman" w:eastAsia="Times New Roman" w:hAnsi="Times New Roman"/>
                <w:bCs/>
                <w:sz w:val="24"/>
                <w:szCs w:val="24"/>
              </w:rPr>
              <w:t>Краткое описание (характеристика) поставленного сырья и товаров (работ, услуг)</w:t>
            </w:r>
          </w:p>
        </w:tc>
        <w:tc>
          <w:tcPr>
            <w:tcW w:w="5245" w:type="dxa"/>
          </w:tcPr>
          <w:p w14:paraId="5C96AAD4" w14:textId="3EAD1298" w:rsidR="00E62E29" w:rsidRPr="00E62E29" w:rsidRDefault="00E62E29" w:rsidP="00435ADE">
            <w:pPr>
              <w:autoSpaceDE w:val="0"/>
              <w:autoSpaceDN w:val="0"/>
              <w:spacing w:after="0" w:line="240" w:lineRule="auto"/>
              <w:jc w:val="both"/>
              <w:rPr>
                <w:rFonts w:ascii="Times New Roman" w:eastAsia="Times New Roman" w:hAnsi="Times New Roman"/>
                <w:b/>
                <w:i/>
                <w:sz w:val="24"/>
                <w:szCs w:val="24"/>
              </w:rPr>
            </w:pPr>
            <w:r w:rsidRPr="00E62E29">
              <w:rPr>
                <w:rFonts w:ascii="Times New Roman" w:hAnsi="Times New Roman"/>
                <w:b/>
                <w:i/>
                <w:sz w:val="24"/>
                <w:szCs w:val="24"/>
              </w:rPr>
              <w:t>субаренда (8%) и оказание бухгалтерских услуг (3%)</w:t>
            </w:r>
          </w:p>
        </w:tc>
      </w:tr>
      <w:tr w:rsidR="00E62E29" w:rsidRPr="00544A9C" w14:paraId="2FCB1444" w14:textId="77777777" w:rsidTr="00435ADE">
        <w:trPr>
          <w:trHeight w:val="333"/>
        </w:trPr>
        <w:tc>
          <w:tcPr>
            <w:tcW w:w="4111" w:type="dxa"/>
            <w:shd w:val="clear" w:color="auto" w:fill="D0CECE" w:themeFill="background2" w:themeFillShade="E6"/>
            <w:vAlign w:val="center"/>
          </w:tcPr>
          <w:p w14:paraId="5F36F120" w14:textId="27D22117" w:rsidR="00E62E29" w:rsidRPr="00544A9C" w:rsidRDefault="00E62E29" w:rsidP="00435ADE">
            <w:pPr>
              <w:autoSpaceDE w:val="0"/>
              <w:autoSpaceDN w:val="0"/>
              <w:adjustRightInd w:val="0"/>
              <w:spacing w:after="0" w:line="240" w:lineRule="auto"/>
              <w:jc w:val="both"/>
              <w:rPr>
                <w:rFonts w:ascii="Times New Roman" w:eastAsia="Times New Roman" w:hAnsi="Times New Roman"/>
                <w:bCs/>
                <w:sz w:val="24"/>
                <w:szCs w:val="24"/>
              </w:rPr>
            </w:pPr>
            <w:r w:rsidRPr="00544A9C">
              <w:rPr>
                <w:rFonts w:ascii="Times New Roman" w:eastAsia="Times New Roman" w:hAnsi="Times New Roman"/>
                <w:bCs/>
                <w:sz w:val="24"/>
                <w:szCs w:val="24"/>
              </w:rPr>
              <w:t>Доля основного поставщика в объёме поставок сырья и (товаров, работ, услуг)</w:t>
            </w:r>
          </w:p>
        </w:tc>
        <w:tc>
          <w:tcPr>
            <w:tcW w:w="5245" w:type="dxa"/>
          </w:tcPr>
          <w:p w14:paraId="59CD3084" w14:textId="0565D493" w:rsidR="00E62E29" w:rsidRPr="00E62E29" w:rsidRDefault="00E62E29" w:rsidP="00435ADE">
            <w:pPr>
              <w:autoSpaceDE w:val="0"/>
              <w:autoSpaceDN w:val="0"/>
              <w:spacing w:after="0" w:line="240" w:lineRule="auto"/>
              <w:jc w:val="both"/>
              <w:rPr>
                <w:rFonts w:ascii="Times New Roman" w:eastAsia="Times New Roman" w:hAnsi="Times New Roman"/>
                <w:b/>
                <w:i/>
                <w:sz w:val="24"/>
                <w:szCs w:val="24"/>
              </w:rPr>
            </w:pPr>
            <w:r w:rsidRPr="00E62E29">
              <w:rPr>
                <w:rFonts w:ascii="Times New Roman" w:hAnsi="Times New Roman"/>
                <w:b/>
                <w:i/>
                <w:sz w:val="24"/>
                <w:szCs w:val="24"/>
              </w:rPr>
              <w:t>1</w:t>
            </w:r>
            <w:r>
              <w:rPr>
                <w:rFonts w:ascii="Times New Roman" w:hAnsi="Times New Roman"/>
                <w:b/>
                <w:i/>
                <w:sz w:val="24"/>
                <w:szCs w:val="24"/>
              </w:rPr>
              <w:t>1</w:t>
            </w:r>
            <w:r w:rsidRPr="00E62E29">
              <w:rPr>
                <w:rFonts w:ascii="Times New Roman" w:hAnsi="Times New Roman"/>
                <w:b/>
                <w:i/>
                <w:sz w:val="24"/>
                <w:szCs w:val="24"/>
              </w:rPr>
              <w:t>%</w:t>
            </w:r>
          </w:p>
        </w:tc>
      </w:tr>
      <w:tr w:rsidR="00E62E29" w:rsidRPr="00544A9C" w14:paraId="06328343" w14:textId="77777777" w:rsidTr="00435ADE">
        <w:trPr>
          <w:trHeight w:val="333"/>
        </w:trPr>
        <w:tc>
          <w:tcPr>
            <w:tcW w:w="4111" w:type="dxa"/>
            <w:shd w:val="clear" w:color="auto" w:fill="D0CECE" w:themeFill="background2" w:themeFillShade="E6"/>
            <w:vAlign w:val="center"/>
          </w:tcPr>
          <w:p w14:paraId="1CD54627" w14:textId="77777777" w:rsidR="00E62E29" w:rsidRPr="00544A9C" w:rsidRDefault="00E62E29" w:rsidP="00435ADE">
            <w:pPr>
              <w:autoSpaceDE w:val="0"/>
              <w:autoSpaceDN w:val="0"/>
              <w:adjustRightInd w:val="0"/>
              <w:spacing w:after="0" w:line="240" w:lineRule="auto"/>
              <w:jc w:val="both"/>
              <w:rPr>
                <w:rFonts w:ascii="Times New Roman" w:eastAsia="Times New Roman" w:hAnsi="Times New Roman"/>
                <w:bCs/>
                <w:sz w:val="24"/>
                <w:szCs w:val="24"/>
              </w:rPr>
            </w:pPr>
            <w:r w:rsidRPr="00544A9C">
              <w:rPr>
                <w:rFonts w:ascii="Times New Roman" w:eastAsia="Times New Roman" w:hAnsi="Times New Roman"/>
                <w:bCs/>
                <w:sz w:val="24"/>
                <w:szCs w:val="24"/>
              </w:rPr>
              <w:t>Сведения о том, является ли основной поставщик организацией, подконтрольной членам органов управления эмитента и (или) лицу, контролирующему эмитента</w:t>
            </w:r>
          </w:p>
        </w:tc>
        <w:tc>
          <w:tcPr>
            <w:tcW w:w="5245" w:type="dxa"/>
          </w:tcPr>
          <w:p w14:paraId="3CF10AA7" w14:textId="77777777" w:rsidR="00E62E29" w:rsidRPr="00E62E29" w:rsidRDefault="00E62E29" w:rsidP="00435ADE">
            <w:pPr>
              <w:autoSpaceDE w:val="0"/>
              <w:autoSpaceDN w:val="0"/>
              <w:spacing w:after="0" w:line="240" w:lineRule="auto"/>
              <w:jc w:val="both"/>
              <w:rPr>
                <w:rFonts w:ascii="Times New Roman" w:eastAsia="Times New Roman" w:hAnsi="Times New Roman"/>
                <w:b/>
                <w:i/>
                <w:sz w:val="24"/>
                <w:szCs w:val="24"/>
              </w:rPr>
            </w:pPr>
            <w:r w:rsidRPr="00E62E29">
              <w:rPr>
                <w:rFonts w:ascii="Times New Roman" w:hAnsi="Times New Roman"/>
                <w:b/>
                <w:i/>
                <w:sz w:val="24"/>
                <w:szCs w:val="24"/>
              </w:rPr>
              <w:t>Поставщик является организацией, подконтрольной лицу, контролирующему Эмитента</w:t>
            </w:r>
          </w:p>
        </w:tc>
      </w:tr>
      <w:tr w:rsidR="00E62E29" w:rsidRPr="00544A9C" w14:paraId="359521DA" w14:textId="77777777" w:rsidTr="00435ADE">
        <w:trPr>
          <w:trHeight w:val="333"/>
        </w:trPr>
        <w:tc>
          <w:tcPr>
            <w:tcW w:w="9356" w:type="dxa"/>
            <w:gridSpan w:val="2"/>
            <w:shd w:val="clear" w:color="auto" w:fill="D0CECE" w:themeFill="background2" w:themeFillShade="E6"/>
          </w:tcPr>
          <w:p w14:paraId="5AE2459B" w14:textId="77777777" w:rsidR="00E62E29" w:rsidRPr="00544A9C" w:rsidRDefault="00E62E29" w:rsidP="00435ADE">
            <w:pPr>
              <w:autoSpaceDE w:val="0"/>
              <w:autoSpaceDN w:val="0"/>
              <w:spacing w:after="0" w:line="240" w:lineRule="auto"/>
              <w:jc w:val="both"/>
              <w:rPr>
                <w:rFonts w:ascii="Times New Roman" w:hAnsi="Times New Roman"/>
                <w:sz w:val="24"/>
                <w:szCs w:val="24"/>
              </w:rPr>
            </w:pPr>
            <w:r w:rsidRPr="00544A9C">
              <w:rPr>
                <w:rFonts w:ascii="Times New Roman" w:hAnsi="Times New Roman"/>
                <w:sz w:val="24"/>
                <w:szCs w:val="24"/>
              </w:rPr>
              <w:lastRenderedPageBreak/>
              <w:t>В случае если основной поставщик является организацией, подконтрольной лицу, контролирующему эмитента, и (или) члену органа управления эмитента, по каждому такому поставщику дополнительно указывается следующая информация:</w:t>
            </w:r>
          </w:p>
        </w:tc>
      </w:tr>
      <w:tr w:rsidR="00E62E29" w:rsidRPr="00544A9C" w14:paraId="3C50DC6C" w14:textId="77777777" w:rsidTr="00435ADE">
        <w:trPr>
          <w:trHeight w:val="333"/>
        </w:trPr>
        <w:tc>
          <w:tcPr>
            <w:tcW w:w="4111" w:type="dxa"/>
            <w:shd w:val="clear" w:color="auto" w:fill="D0CECE" w:themeFill="background2" w:themeFillShade="E6"/>
          </w:tcPr>
          <w:p w14:paraId="35407A2B" w14:textId="77777777" w:rsidR="00E62E29" w:rsidRPr="00544A9C" w:rsidRDefault="00E62E29" w:rsidP="00435ADE">
            <w:pPr>
              <w:autoSpaceDE w:val="0"/>
              <w:autoSpaceDN w:val="0"/>
              <w:adjustRightInd w:val="0"/>
              <w:spacing w:after="0" w:line="240" w:lineRule="auto"/>
              <w:jc w:val="both"/>
              <w:rPr>
                <w:rFonts w:ascii="Times New Roman" w:eastAsia="Times New Roman" w:hAnsi="Times New Roman"/>
                <w:bCs/>
                <w:sz w:val="24"/>
                <w:szCs w:val="24"/>
              </w:rPr>
            </w:pPr>
            <w:r w:rsidRPr="00544A9C">
              <w:rPr>
                <w:rFonts w:ascii="Times New Roman" w:hAnsi="Times New Roman"/>
                <w:sz w:val="24"/>
                <w:szCs w:val="24"/>
              </w:rPr>
              <w:t>основание, в силу которого член органа управления эмитента и (или) лицо, контролирующее эмитента, осуществляет контроль над организацией</w:t>
            </w:r>
          </w:p>
        </w:tc>
        <w:tc>
          <w:tcPr>
            <w:tcW w:w="5245" w:type="dxa"/>
          </w:tcPr>
          <w:p w14:paraId="059B9286" w14:textId="77777777" w:rsidR="00E62E29" w:rsidRPr="00E62E29" w:rsidRDefault="00E62E29" w:rsidP="00435ADE">
            <w:pPr>
              <w:autoSpaceDE w:val="0"/>
              <w:autoSpaceDN w:val="0"/>
              <w:spacing w:after="0" w:line="240" w:lineRule="auto"/>
              <w:jc w:val="both"/>
              <w:rPr>
                <w:rFonts w:ascii="Times New Roman" w:hAnsi="Times New Roman"/>
                <w:b/>
                <w:i/>
                <w:sz w:val="24"/>
                <w:szCs w:val="24"/>
              </w:rPr>
            </w:pPr>
            <w:r w:rsidRPr="00E62E29">
              <w:rPr>
                <w:rFonts w:ascii="Times New Roman" w:hAnsi="Times New Roman"/>
                <w:b/>
                <w:i/>
                <w:sz w:val="24"/>
                <w:szCs w:val="24"/>
              </w:rPr>
              <w:t>Участие ПАО «</w:t>
            </w:r>
            <w:proofErr w:type="gramStart"/>
            <w:r w:rsidRPr="00E62E29">
              <w:rPr>
                <w:rFonts w:ascii="Times New Roman" w:hAnsi="Times New Roman"/>
                <w:b/>
                <w:i/>
                <w:sz w:val="24"/>
                <w:szCs w:val="24"/>
              </w:rPr>
              <w:t>М.видео</w:t>
            </w:r>
            <w:proofErr w:type="gramEnd"/>
            <w:r w:rsidRPr="00E62E29">
              <w:rPr>
                <w:rFonts w:ascii="Times New Roman" w:hAnsi="Times New Roman"/>
                <w:b/>
                <w:i/>
                <w:sz w:val="24"/>
                <w:szCs w:val="24"/>
              </w:rPr>
              <w:t>» (лицо, контролирующее Эмитента) в ООО «МВМ» (юридическое лицо, являющееся поставщиком Эмитента) – ПАО «М.видео» имеет право прямо распоряжаться 68,94% голосов, приходящихся на голосующие доли, составляющие уставный капитал ООО «МВМ».</w:t>
            </w:r>
          </w:p>
        </w:tc>
      </w:tr>
      <w:tr w:rsidR="00E62E29" w:rsidRPr="00544A9C" w14:paraId="07F13AFC" w14:textId="77777777" w:rsidTr="00435ADE">
        <w:trPr>
          <w:trHeight w:val="333"/>
        </w:trPr>
        <w:tc>
          <w:tcPr>
            <w:tcW w:w="4111" w:type="dxa"/>
            <w:shd w:val="clear" w:color="auto" w:fill="D0CECE" w:themeFill="background2" w:themeFillShade="E6"/>
          </w:tcPr>
          <w:p w14:paraId="0524E87D" w14:textId="77777777" w:rsidR="00E62E29" w:rsidRPr="00544A9C" w:rsidRDefault="00E62E29" w:rsidP="00435ADE">
            <w:pPr>
              <w:autoSpaceDE w:val="0"/>
              <w:autoSpaceDN w:val="0"/>
              <w:adjustRightInd w:val="0"/>
              <w:spacing w:after="0" w:line="240" w:lineRule="auto"/>
              <w:jc w:val="both"/>
              <w:rPr>
                <w:rFonts w:ascii="Times New Roman" w:eastAsia="Times New Roman" w:hAnsi="Times New Roman"/>
                <w:bCs/>
                <w:sz w:val="24"/>
                <w:szCs w:val="24"/>
              </w:rPr>
            </w:pPr>
            <w:r w:rsidRPr="00544A9C">
              <w:rPr>
                <w:rFonts w:ascii="Times New Roman" w:hAnsi="Times New Roman"/>
                <w:sz w:val="24"/>
                <w:szCs w:val="24"/>
              </w:rPr>
              <w:t>доля участия лица, контролирующего эмитента, и (или) члена органа управления эмитента в уставном капитале поставщика - коммерческой организации, а в случае, когда поставщик является акционерным обществом, - также доля обыкновенных акций поставщика, принадлежащих лицу, контролирующему эмитента, и (или) члену органа управления эмитента (информация приводится отдельно по каждому из указанных лиц)</w:t>
            </w:r>
          </w:p>
        </w:tc>
        <w:tc>
          <w:tcPr>
            <w:tcW w:w="5245" w:type="dxa"/>
          </w:tcPr>
          <w:p w14:paraId="73F7C14C" w14:textId="2FA891A0" w:rsidR="00E62E29" w:rsidRPr="00E62E29" w:rsidRDefault="00E62E29" w:rsidP="00435ADE">
            <w:pPr>
              <w:autoSpaceDE w:val="0"/>
              <w:autoSpaceDN w:val="0"/>
              <w:spacing w:after="0" w:line="240" w:lineRule="auto"/>
              <w:jc w:val="both"/>
              <w:rPr>
                <w:rFonts w:ascii="Times New Roman" w:hAnsi="Times New Roman"/>
                <w:b/>
                <w:i/>
                <w:sz w:val="24"/>
                <w:szCs w:val="24"/>
              </w:rPr>
            </w:pPr>
            <w:r>
              <w:rPr>
                <w:rFonts w:ascii="Times New Roman" w:hAnsi="Times New Roman"/>
                <w:b/>
                <w:i/>
                <w:sz w:val="24"/>
                <w:szCs w:val="24"/>
              </w:rPr>
              <w:t>Доля участия ПАО «</w:t>
            </w:r>
            <w:proofErr w:type="gramStart"/>
            <w:r>
              <w:rPr>
                <w:rFonts w:ascii="Times New Roman" w:hAnsi="Times New Roman"/>
                <w:b/>
                <w:i/>
                <w:sz w:val="24"/>
                <w:szCs w:val="24"/>
              </w:rPr>
              <w:t>М.видео</w:t>
            </w:r>
            <w:proofErr w:type="gramEnd"/>
            <w:r>
              <w:rPr>
                <w:rFonts w:ascii="Times New Roman" w:hAnsi="Times New Roman"/>
                <w:b/>
                <w:i/>
                <w:sz w:val="24"/>
                <w:szCs w:val="24"/>
              </w:rPr>
              <w:t xml:space="preserve">» в уставном капитале поставщика (ООО «МВМ») - </w:t>
            </w:r>
            <w:r w:rsidRPr="00E62E29">
              <w:rPr>
                <w:rFonts w:ascii="Times New Roman" w:hAnsi="Times New Roman"/>
                <w:b/>
                <w:i/>
                <w:sz w:val="24"/>
                <w:szCs w:val="24"/>
              </w:rPr>
              <w:t>68,94%</w:t>
            </w:r>
          </w:p>
          <w:p w14:paraId="02BF822A" w14:textId="77777777" w:rsidR="00E62E29" w:rsidRPr="00E62E29" w:rsidRDefault="00E62E29" w:rsidP="00435ADE">
            <w:pPr>
              <w:autoSpaceDE w:val="0"/>
              <w:autoSpaceDN w:val="0"/>
              <w:spacing w:after="0" w:line="240" w:lineRule="auto"/>
              <w:jc w:val="both"/>
              <w:rPr>
                <w:rFonts w:ascii="Times New Roman" w:hAnsi="Times New Roman"/>
                <w:b/>
                <w:i/>
                <w:sz w:val="24"/>
                <w:szCs w:val="24"/>
              </w:rPr>
            </w:pPr>
            <w:r w:rsidRPr="00E62E29">
              <w:rPr>
                <w:rFonts w:ascii="Times New Roman" w:eastAsia="Times New Roman" w:hAnsi="Times New Roman"/>
                <w:b/>
                <w:i/>
                <w:color w:val="000000"/>
                <w:sz w:val="24"/>
                <w:szCs w:val="24"/>
              </w:rPr>
              <w:t>Поставщик не является акционерным обществом.</w:t>
            </w:r>
          </w:p>
        </w:tc>
      </w:tr>
    </w:tbl>
    <w:p w14:paraId="10741099" w14:textId="77777777" w:rsidR="00E62E29" w:rsidRDefault="00E62E29" w:rsidP="00DE222E">
      <w:pPr>
        <w:pStyle w:val="ConsPlusNormal"/>
        <w:jc w:val="both"/>
      </w:pPr>
    </w:p>
    <w:p w14:paraId="3A51B476" w14:textId="77777777" w:rsidR="00283B53" w:rsidRPr="006E5925" w:rsidRDefault="00283B53" w:rsidP="0073259C">
      <w:pPr>
        <w:spacing w:after="0"/>
        <w:rPr>
          <w:rFonts w:ascii="Times New Roman" w:hAnsi="Times New Roman"/>
          <w:b/>
          <w:bCs/>
          <w:i/>
        </w:rPr>
      </w:pPr>
      <w:bookmarkStart w:id="110" w:name="_Hlk177488749"/>
    </w:p>
    <w:p w14:paraId="0C47EAF6" w14:textId="579CC15B" w:rsidR="00CC7E91" w:rsidRPr="003E6EDC" w:rsidRDefault="002E35CC" w:rsidP="002E35CC">
      <w:pPr>
        <w:jc w:val="both"/>
        <w:rPr>
          <w:rFonts w:ascii="Times New Roman" w:hAnsi="Times New Roman"/>
          <w:b/>
          <w:bCs/>
          <w:i/>
          <w:sz w:val="24"/>
          <w:szCs w:val="24"/>
        </w:rPr>
      </w:pPr>
      <w:r w:rsidRPr="003E6EDC">
        <w:rPr>
          <w:rFonts w:ascii="Times New Roman" w:hAnsi="Times New Roman"/>
          <w:b/>
          <w:bCs/>
          <w:i/>
          <w:sz w:val="24"/>
          <w:szCs w:val="24"/>
        </w:rPr>
        <w:t>П</w:t>
      </w:r>
      <w:r w:rsidR="00CC7E91" w:rsidRPr="003E6EDC">
        <w:rPr>
          <w:rFonts w:ascii="Times New Roman" w:hAnsi="Times New Roman"/>
          <w:b/>
          <w:bCs/>
          <w:i/>
          <w:sz w:val="24"/>
          <w:szCs w:val="24"/>
        </w:rPr>
        <w:t>оставщики, поставки которых, по мнению Эмитента, имеют для Эмитента существенное значение в силу иных причин, факторов или обстоятельств отсутствуют.</w:t>
      </w:r>
    </w:p>
    <w:p w14:paraId="443C8EFB" w14:textId="77777777" w:rsidR="004A0D53" w:rsidRPr="001D3F60" w:rsidRDefault="004A0D53" w:rsidP="003F09ED">
      <w:pPr>
        <w:rPr>
          <w:rFonts w:ascii="Times New Roman" w:hAnsi="Times New Roman"/>
          <w:sz w:val="24"/>
          <w:szCs w:val="24"/>
        </w:rPr>
      </w:pPr>
      <w:bookmarkStart w:id="111" w:name="_Hlk176260856"/>
      <w:bookmarkEnd w:id="110"/>
    </w:p>
    <w:p w14:paraId="0E08F524" w14:textId="4C74A709" w:rsidR="000352DA" w:rsidRPr="001D3F60" w:rsidRDefault="000352DA" w:rsidP="008C12D2">
      <w:pPr>
        <w:pStyle w:val="ConsPlusNormal"/>
        <w:jc w:val="both"/>
        <w:outlineLvl w:val="2"/>
        <w:rPr>
          <w:b/>
        </w:rPr>
      </w:pPr>
      <w:bookmarkStart w:id="112" w:name="_Toc102669378"/>
      <w:bookmarkStart w:id="113" w:name="_Toc177983015"/>
      <w:bookmarkStart w:id="114" w:name="_Hlk142904582"/>
      <w:r w:rsidRPr="001D3F60">
        <w:rPr>
          <w:b/>
        </w:rPr>
        <w:t>1.6. Сведения об основных дебиторах эмитента</w:t>
      </w:r>
      <w:bookmarkEnd w:id="112"/>
      <w:bookmarkEnd w:id="113"/>
    </w:p>
    <w:p w14:paraId="08B118E2" w14:textId="491605F4" w:rsidR="000352DA" w:rsidRPr="00791AFD" w:rsidRDefault="000D734D" w:rsidP="008C12D2">
      <w:pPr>
        <w:widowControl w:val="0"/>
        <w:autoSpaceDE w:val="0"/>
        <w:autoSpaceDN w:val="0"/>
        <w:adjustRightInd w:val="0"/>
        <w:spacing w:before="240" w:after="0" w:line="240" w:lineRule="auto"/>
        <w:jc w:val="both"/>
        <w:rPr>
          <w:rFonts w:ascii="Times New Roman" w:hAnsi="Times New Roman"/>
          <w:sz w:val="24"/>
          <w:szCs w:val="24"/>
        </w:rPr>
      </w:pPr>
      <w:r w:rsidRPr="00791AFD">
        <w:rPr>
          <w:rFonts w:ascii="Times New Roman" w:hAnsi="Times New Roman"/>
          <w:sz w:val="24"/>
          <w:szCs w:val="24"/>
        </w:rPr>
        <w:t>С</w:t>
      </w:r>
      <w:r w:rsidR="000352DA" w:rsidRPr="00791AFD">
        <w:rPr>
          <w:rFonts w:ascii="Times New Roman" w:hAnsi="Times New Roman"/>
          <w:sz w:val="24"/>
          <w:szCs w:val="24"/>
        </w:rPr>
        <w:t xml:space="preserve">ведения об основных дебиторах </w:t>
      </w:r>
      <w:r w:rsidR="009E0982" w:rsidRPr="00791AFD">
        <w:rPr>
          <w:rFonts w:ascii="Times New Roman" w:hAnsi="Times New Roman"/>
          <w:sz w:val="24"/>
          <w:szCs w:val="24"/>
        </w:rPr>
        <w:t>э</w:t>
      </w:r>
      <w:r w:rsidR="000352DA" w:rsidRPr="00791AFD">
        <w:rPr>
          <w:rFonts w:ascii="Times New Roman" w:hAnsi="Times New Roman"/>
          <w:sz w:val="24"/>
          <w:szCs w:val="24"/>
        </w:rPr>
        <w:t xml:space="preserve">митента, доля задолженности которых в </w:t>
      </w:r>
      <w:r w:rsidR="001D67F2" w:rsidRPr="00791AFD">
        <w:rPr>
          <w:rFonts w:ascii="Times New Roman" w:hAnsi="Times New Roman"/>
          <w:sz w:val="24"/>
          <w:szCs w:val="24"/>
        </w:rPr>
        <w:t>объёме</w:t>
      </w:r>
      <w:r w:rsidR="000352DA" w:rsidRPr="00791AFD">
        <w:rPr>
          <w:rFonts w:ascii="Times New Roman" w:hAnsi="Times New Roman"/>
          <w:sz w:val="24"/>
          <w:szCs w:val="24"/>
        </w:rPr>
        <w:t xml:space="preserve"> дебиторской задолженности на дату окончания </w:t>
      </w:r>
      <w:r w:rsidR="001D67F2" w:rsidRPr="00791AFD">
        <w:rPr>
          <w:rFonts w:ascii="Times New Roman" w:hAnsi="Times New Roman"/>
          <w:sz w:val="24"/>
          <w:szCs w:val="24"/>
        </w:rPr>
        <w:t>отчётного</w:t>
      </w:r>
      <w:r w:rsidR="000352DA" w:rsidRPr="00791AFD">
        <w:rPr>
          <w:rFonts w:ascii="Times New Roman" w:hAnsi="Times New Roman"/>
          <w:sz w:val="24"/>
          <w:szCs w:val="24"/>
        </w:rPr>
        <w:t xml:space="preserve"> периода</w:t>
      </w:r>
      <w:r w:rsidR="009E0982" w:rsidRPr="00791AFD">
        <w:rPr>
          <w:rFonts w:ascii="Times New Roman" w:hAnsi="Times New Roman"/>
          <w:sz w:val="24"/>
          <w:szCs w:val="24"/>
        </w:rPr>
        <w:t xml:space="preserve"> (на 3</w:t>
      </w:r>
      <w:r w:rsidR="003F04D8" w:rsidRPr="00791AFD">
        <w:rPr>
          <w:rFonts w:ascii="Times New Roman" w:hAnsi="Times New Roman"/>
          <w:sz w:val="24"/>
          <w:szCs w:val="24"/>
        </w:rPr>
        <w:t>0</w:t>
      </w:r>
      <w:r w:rsidR="009E0982" w:rsidRPr="00791AFD">
        <w:rPr>
          <w:rFonts w:ascii="Times New Roman" w:hAnsi="Times New Roman"/>
          <w:sz w:val="24"/>
          <w:szCs w:val="24"/>
        </w:rPr>
        <w:t>.</w:t>
      </w:r>
      <w:r w:rsidR="003F04D8" w:rsidRPr="00791AFD">
        <w:rPr>
          <w:rFonts w:ascii="Times New Roman" w:hAnsi="Times New Roman"/>
          <w:sz w:val="24"/>
          <w:szCs w:val="24"/>
        </w:rPr>
        <w:t>06</w:t>
      </w:r>
      <w:r w:rsidR="009E0982" w:rsidRPr="00791AFD">
        <w:rPr>
          <w:rFonts w:ascii="Times New Roman" w:hAnsi="Times New Roman"/>
          <w:sz w:val="24"/>
          <w:szCs w:val="24"/>
        </w:rPr>
        <w:t>.202</w:t>
      </w:r>
      <w:r w:rsidR="001D67F2" w:rsidRPr="00791AFD">
        <w:rPr>
          <w:rFonts w:ascii="Times New Roman" w:hAnsi="Times New Roman"/>
          <w:sz w:val="24"/>
          <w:szCs w:val="24"/>
        </w:rPr>
        <w:t>4</w:t>
      </w:r>
      <w:r w:rsidR="009E0982" w:rsidRPr="00791AFD">
        <w:rPr>
          <w:rFonts w:ascii="Times New Roman" w:hAnsi="Times New Roman"/>
          <w:sz w:val="24"/>
          <w:szCs w:val="24"/>
        </w:rPr>
        <w:t>)</w:t>
      </w:r>
      <w:r w:rsidR="000352DA" w:rsidRPr="00791AFD">
        <w:rPr>
          <w:rFonts w:ascii="Times New Roman" w:hAnsi="Times New Roman"/>
          <w:sz w:val="24"/>
          <w:szCs w:val="24"/>
        </w:rPr>
        <w:t xml:space="preserve"> имеет для </w:t>
      </w:r>
      <w:r w:rsidR="009E0982" w:rsidRPr="00791AFD">
        <w:rPr>
          <w:rFonts w:ascii="Times New Roman" w:hAnsi="Times New Roman"/>
          <w:sz w:val="24"/>
          <w:szCs w:val="24"/>
        </w:rPr>
        <w:t>э</w:t>
      </w:r>
      <w:r w:rsidR="000352DA" w:rsidRPr="00791AFD">
        <w:rPr>
          <w:rFonts w:ascii="Times New Roman" w:hAnsi="Times New Roman"/>
          <w:sz w:val="24"/>
          <w:szCs w:val="24"/>
        </w:rPr>
        <w:t>митента существенное значение, а также об иных дебиторах, которые, по мнению</w:t>
      </w:r>
      <w:r w:rsidR="008C12D2" w:rsidRPr="00791AFD">
        <w:rPr>
          <w:rFonts w:ascii="Times New Roman" w:hAnsi="Times New Roman"/>
          <w:sz w:val="24"/>
          <w:szCs w:val="24"/>
        </w:rPr>
        <w:t xml:space="preserve"> </w:t>
      </w:r>
      <w:r w:rsidR="009E0982" w:rsidRPr="00791AFD">
        <w:rPr>
          <w:rFonts w:ascii="Times New Roman" w:hAnsi="Times New Roman"/>
          <w:sz w:val="24"/>
          <w:szCs w:val="24"/>
        </w:rPr>
        <w:t>э</w:t>
      </w:r>
      <w:r w:rsidR="000352DA" w:rsidRPr="00791AFD">
        <w:rPr>
          <w:rFonts w:ascii="Times New Roman" w:hAnsi="Times New Roman"/>
          <w:sz w:val="24"/>
          <w:szCs w:val="24"/>
        </w:rPr>
        <w:t xml:space="preserve">митента, имеют для </w:t>
      </w:r>
      <w:r w:rsidR="009E0982" w:rsidRPr="00791AFD">
        <w:rPr>
          <w:rFonts w:ascii="Times New Roman" w:hAnsi="Times New Roman"/>
          <w:sz w:val="24"/>
          <w:szCs w:val="24"/>
        </w:rPr>
        <w:t>э</w:t>
      </w:r>
      <w:r w:rsidR="000352DA" w:rsidRPr="00791AFD">
        <w:rPr>
          <w:rFonts w:ascii="Times New Roman" w:hAnsi="Times New Roman"/>
          <w:sz w:val="24"/>
          <w:szCs w:val="24"/>
        </w:rPr>
        <w:t>митента существенное значение в силу иных причин, факторов или обстоятельств</w:t>
      </w:r>
      <w:r w:rsidRPr="00791AFD">
        <w:rPr>
          <w:rFonts w:ascii="Times New Roman" w:hAnsi="Times New Roman"/>
          <w:sz w:val="24"/>
          <w:szCs w:val="24"/>
        </w:rPr>
        <w:t>:</w:t>
      </w:r>
    </w:p>
    <w:p w14:paraId="0D144F6D" w14:textId="50CE2673" w:rsidR="000352DA" w:rsidRPr="00791AFD" w:rsidRDefault="001D67F2" w:rsidP="008C12D2">
      <w:pPr>
        <w:widowControl w:val="0"/>
        <w:autoSpaceDE w:val="0"/>
        <w:autoSpaceDN w:val="0"/>
        <w:adjustRightInd w:val="0"/>
        <w:spacing w:before="240" w:after="0" w:line="240" w:lineRule="auto"/>
        <w:jc w:val="both"/>
        <w:rPr>
          <w:rFonts w:ascii="Times New Roman" w:hAnsi="Times New Roman"/>
          <w:b/>
          <w:i/>
          <w:sz w:val="24"/>
          <w:szCs w:val="24"/>
        </w:rPr>
      </w:pPr>
      <w:bookmarkStart w:id="115" w:name="_Hlk176964685"/>
      <w:r w:rsidRPr="00791AFD">
        <w:rPr>
          <w:rFonts w:ascii="Times New Roman" w:hAnsi="Times New Roman"/>
          <w:b/>
          <w:i/>
          <w:sz w:val="24"/>
          <w:szCs w:val="24"/>
        </w:rPr>
        <w:t>Определённый</w:t>
      </w:r>
      <w:r w:rsidR="000352DA" w:rsidRPr="00791AFD">
        <w:rPr>
          <w:rFonts w:ascii="Times New Roman" w:hAnsi="Times New Roman"/>
          <w:b/>
          <w:i/>
          <w:sz w:val="24"/>
          <w:szCs w:val="24"/>
        </w:rPr>
        <w:t xml:space="preserve"> </w:t>
      </w:r>
      <w:r w:rsidR="007F3251" w:rsidRPr="00791AFD">
        <w:rPr>
          <w:rFonts w:ascii="Times New Roman" w:hAnsi="Times New Roman"/>
          <w:b/>
          <w:i/>
          <w:sz w:val="24"/>
          <w:szCs w:val="24"/>
        </w:rPr>
        <w:t>Э</w:t>
      </w:r>
      <w:r w:rsidR="000352DA" w:rsidRPr="00791AFD">
        <w:rPr>
          <w:rFonts w:ascii="Times New Roman" w:hAnsi="Times New Roman"/>
          <w:b/>
          <w:i/>
          <w:sz w:val="24"/>
          <w:szCs w:val="24"/>
        </w:rPr>
        <w:t>митентом уровень существенности дебиторской задолженности, приходящейся на долю основного дебитора</w:t>
      </w:r>
      <w:r w:rsidR="00006C1F" w:rsidRPr="00791AFD">
        <w:rPr>
          <w:rFonts w:ascii="Times New Roman" w:hAnsi="Times New Roman"/>
          <w:b/>
          <w:i/>
          <w:sz w:val="24"/>
          <w:szCs w:val="24"/>
        </w:rPr>
        <w:t>,</w:t>
      </w:r>
      <w:r w:rsidR="000352DA" w:rsidRPr="00791AFD">
        <w:rPr>
          <w:rFonts w:ascii="Times New Roman" w:hAnsi="Times New Roman"/>
          <w:b/>
          <w:i/>
          <w:sz w:val="24"/>
          <w:szCs w:val="24"/>
        </w:rPr>
        <w:t xml:space="preserve"> </w:t>
      </w:r>
      <w:r w:rsidR="000D734D" w:rsidRPr="00791AFD">
        <w:rPr>
          <w:rFonts w:ascii="Times New Roman" w:hAnsi="Times New Roman"/>
          <w:b/>
          <w:i/>
          <w:sz w:val="24"/>
          <w:szCs w:val="24"/>
        </w:rPr>
        <w:t>составляет</w:t>
      </w:r>
      <w:r w:rsidR="000352DA" w:rsidRPr="00791AFD">
        <w:rPr>
          <w:rFonts w:ascii="Times New Roman" w:hAnsi="Times New Roman"/>
          <w:b/>
          <w:i/>
          <w:sz w:val="24"/>
          <w:szCs w:val="24"/>
        </w:rPr>
        <w:t xml:space="preserve"> 10 процентов от общей суммы дебиторской задолженности на дату окончания </w:t>
      </w:r>
      <w:r w:rsidRPr="00791AFD">
        <w:rPr>
          <w:rFonts w:ascii="Times New Roman" w:hAnsi="Times New Roman"/>
          <w:b/>
          <w:i/>
          <w:sz w:val="24"/>
          <w:szCs w:val="24"/>
        </w:rPr>
        <w:t>отчётного</w:t>
      </w:r>
      <w:r w:rsidR="000352DA" w:rsidRPr="00791AFD">
        <w:rPr>
          <w:rFonts w:ascii="Times New Roman" w:hAnsi="Times New Roman"/>
          <w:b/>
          <w:i/>
          <w:sz w:val="24"/>
          <w:szCs w:val="24"/>
        </w:rPr>
        <w:t xml:space="preserve"> периода</w:t>
      </w:r>
      <w:r w:rsidR="000D734D" w:rsidRPr="00791AFD">
        <w:rPr>
          <w:rFonts w:ascii="Times New Roman" w:hAnsi="Times New Roman"/>
          <w:b/>
          <w:i/>
          <w:sz w:val="24"/>
          <w:szCs w:val="24"/>
        </w:rPr>
        <w:t xml:space="preserve"> (</w:t>
      </w:r>
      <w:r w:rsidR="00006C1F" w:rsidRPr="00791AFD">
        <w:rPr>
          <w:rFonts w:ascii="Times New Roman" w:hAnsi="Times New Roman"/>
          <w:b/>
          <w:i/>
          <w:sz w:val="24"/>
          <w:szCs w:val="24"/>
        </w:rPr>
        <w:t xml:space="preserve">на </w:t>
      </w:r>
      <w:r w:rsidR="000D734D" w:rsidRPr="00791AFD">
        <w:rPr>
          <w:rFonts w:ascii="Times New Roman" w:hAnsi="Times New Roman"/>
          <w:b/>
          <w:i/>
          <w:sz w:val="24"/>
          <w:szCs w:val="24"/>
        </w:rPr>
        <w:t>3</w:t>
      </w:r>
      <w:r w:rsidR="00C16DD2" w:rsidRPr="00791AFD">
        <w:rPr>
          <w:rFonts w:ascii="Times New Roman" w:hAnsi="Times New Roman"/>
          <w:b/>
          <w:i/>
          <w:sz w:val="24"/>
          <w:szCs w:val="24"/>
        </w:rPr>
        <w:t>0</w:t>
      </w:r>
      <w:r w:rsidR="000D734D" w:rsidRPr="00791AFD">
        <w:rPr>
          <w:rFonts w:ascii="Times New Roman" w:hAnsi="Times New Roman"/>
          <w:b/>
          <w:i/>
          <w:sz w:val="24"/>
          <w:szCs w:val="24"/>
        </w:rPr>
        <w:t>.</w:t>
      </w:r>
      <w:r w:rsidR="00C16DD2" w:rsidRPr="00791AFD">
        <w:rPr>
          <w:rFonts w:ascii="Times New Roman" w:hAnsi="Times New Roman"/>
          <w:b/>
          <w:i/>
          <w:sz w:val="24"/>
          <w:szCs w:val="24"/>
        </w:rPr>
        <w:t>06</w:t>
      </w:r>
      <w:r w:rsidR="000D734D" w:rsidRPr="00791AFD">
        <w:rPr>
          <w:rFonts w:ascii="Times New Roman" w:hAnsi="Times New Roman"/>
          <w:b/>
          <w:i/>
          <w:sz w:val="24"/>
          <w:szCs w:val="24"/>
        </w:rPr>
        <w:t>.202</w:t>
      </w:r>
      <w:r w:rsidRPr="00791AFD">
        <w:rPr>
          <w:rFonts w:ascii="Times New Roman" w:hAnsi="Times New Roman"/>
          <w:b/>
          <w:i/>
          <w:sz w:val="24"/>
          <w:szCs w:val="24"/>
        </w:rPr>
        <w:t>4</w:t>
      </w:r>
      <w:r w:rsidR="000D734D" w:rsidRPr="00791AFD">
        <w:rPr>
          <w:rFonts w:ascii="Times New Roman" w:hAnsi="Times New Roman"/>
          <w:b/>
          <w:i/>
          <w:sz w:val="24"/>
          <w:szCs w:val="24"/>
        </w:rPr>
        <w:t>)</w:t>
      </w:r>
      <w:r w:rsidR="000352DA" w:rsidRPr="00791AFD">
        <w:rPr>
          <w:rFonts w:ascii="Times New Roman" w:hAnsi="Times New Roman"/>
          <w:b/>
          <w:i/>
          <w:sz w:val="24"/>
          <w:szCs w:val="24"/>
        </w:rPr>
        <w:t>.</w:t>
      </w:r>
    </w:p>
    <w:p w14:paraId="4B9D502D" w14:textId="35998DFC" w:rsidR="009A4FF2" w:rsidRPr="003E6EDC" w:rsidRDefault="00E255EA" w:rsidP="008C12D2">
      <w:pPr>
        <w:widowControl w:val="0"/>
        <w:autoSpaceDE w:val="0"/>
        <w:autoSpaceDN w:val="0"/>
        <w:adjustRightInd w:val="0"/>
        <w:spacing w:before="240" w:after="0" w:line="240" w:lineRule="auto"/>
        <w:jc w:val="both"/>
        <w:rPr>
          <w:rFonts w:ascii="Times New Roman" w:hAnsi="Times New Roman"/>
          <w:sz w:val="24"/>
          <w:szCs w:val="24"/>
        </w:rPr>
      </w:pPr>
      <w:r w:rsidRPr="001F520E">
        <w:rPr>
          <w:rFonts w:ascii="Times New Roman" w:hAnsi="Times New Roman"/>
          <w:sz w:val="24"/>
          <w:szCs w:val="24"/>
        </w:rPr>
        <w:t xml:space="preserve">Сведения об основных дебиторах Эмитента, доля задолженности которых в </w:t>
      </w:r>
      <w:r w:rsidR="001D67F2" w:rsidRPr="001F520E">
        <w:rPr>
          <w:rFonts w:ascii="Times New Roman" w:hAnsi="Times New Roman"/>
          <w:sz w:val="24"/>
          <w:szCs w:val="24"/>
        </w:rPr>
        <w:t>объёме</w:t>
      </w:r>
      <w:r w:rsidRPr="001F520E">
        <w:rPr>
          <w:rFonts w:ascii="Times New Roman" w:hAnsi="Times New Roman"/>
          <w:sz w:val="24"/>
          <w:szCs w:val="24"/>
        </w:rPr>
        <w:t xml:space="preserve"> дебиторской задолженности на дату окончания </w:t>
      </w:r>
      <w:r w:rsidR="001D67F2" w:rsidRPr="001F520E">
        <w:rPr>
          <w:rFonts w:ascii="Times New Roman" w:hAnsi="Times New Roman"/>
          <w:sz w:val="24"/>
          <w:szCs w:val="24"/>
        </w:rPr>
        <w:t>отчётного</w:t>
      </w:r>
      <w:r w:rsidRPr="001F520E">
        <w:rPr>
          <w:rFonts w:ascii="Times New Roman" w:hAnsi="Times New Roman"/>
          <w:sz w:val="24"/>
          <w:szCs w:val="24"/>
        </w:rPr>
        <w:t xml:space="preserve"> периода (на 3</w:t>
      </w:r>
      <w:r w:rsidR="00C16DD2" w:rsidRPr="001F520E">
        <w:rPr>
          <w:rFonts w:ascii="Times New Roman" w:hAnsi="Times New Roman"/>
          <w:sz w:val="24"/>
          <w:szCs w:val="24"/>
        </w:rPr>
        <w:t>0</w:t>
      </w:r>
      <w:r w:rsidRPr="001F520E">
        <w:rPr>
          <w:rFonts w:ascii="Times New Roman" w:hAnsi="Times New Roman"/>
          <w:sz w:val="24"/>
          <w:szCs w:val="24"/>
        </w:rPr>
        <w:t>.</w:t>
      </w:r>
      <w:r w:rsidR="00C16DD2" w:rsidRPr="001F520E">
        <w:rPr>
          <w:rFonts w:ascii="Times New Roman" w:hAnsi="Times New Roman"/>
          <w:sz w:val="24"/>
          <w:szCs w:val="24"/>
        </w:rPr>
        <w:t>06</w:t>
      </w:r>
      <w:r w:rsidRPr="001F520E">
        <w:rPr>
          <w:rFonts w:ascii="Times New Roman" w:hAnsi="Times New Roman"/>
          <w:sz w:val="24"/>
          <w:szCs w:val="24"/>
        </w:rPr>
        <w:t>.202</w:t>
      </w:r>
      <w:r w:rsidR="001D67F2" w:rsidRPr="001F520E">
        <w:rPr>
          <w:rFonts w:ascii="Times New Roman" w:hAnsi="Times New Roman"/>
          <w:sz w:val="24"/>
          <w:szCs w:val="24"/>
        </w:rPr>
        <w:t>4</w:t>
      </w:r>
      <w:r w:rsidRPr="001F520E">
        <w:rPr>
          <w:rFonts w:ascii="Times New Roman" w:hAnsi="Times New Roman"/>
          <w:sz w:val="24"/>
          <w:szCs w:val="24"/>
        </w:rPr>
        <w:t>г.) имеет для Эмитента существенное значение:</w:t>
      </w:r>
    </w:p>
    <w:p w14:paraId="2C2419F7" w14:textId="77777777" w:rsidR="000E192C" w:rsidRPr="001F520E" w:rsidDel="000E192C" w:rsidRDefault="002E2E99" w:rsidP="000E192C">
      <w:pPr>
        <w:widowControl w:val="0"/>
        <w:autoSpaceDE w:val="0"/>
        <w:autoSpaceDN w:val="0"/>
        <w:adjustRightInd w:val="0"/>
        <w:spacing w:before="120" w:after="0" w:line="240" w:lineRule="auto"/>
        <w:jc w:val="both"/>
        <w:rPr>
          <w:rFonts w:ascii="Times New Roman" w:hAnsi="Times New Roman"/>
          <w:sz w:val="24"/>
          <w:szCs w:val="24"/>
        </w:rPr>
      </w:pPr>
      <w:r w:rsidRPr="001D3F60">
        <w:rPr>
          <w:rFonts w:ascii="Times New Roman" w:hAnsi="Times New Roman"/>
          <w:b/>
          <w:sz w:val="24"/>
          <w:szCs w:val="24"/>
        </w:rPr>
        <w:t>1.</w:t>
      </w:r>
      <w:r w:rsidR="001F520E" w:rsidRPr="001F520E">
        <w:t xml:space="preserve"> </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962"/>
      </w:tblGrid>
      <w:tr w:rsidR="000E192C" w:rsidRPr="008435C8" w14:paraId="2C54B8E3" w14:textId="77777777" w:rsidTr="00F936FC">
        <w:trPr>
          <w:trHeight w:val="227"/>
        </w:trPr>
        <w:tc>
          <w:tcPr>
            <w:tcW w:w="4536" w:type="dxa"/>
            <w:shd w:val="clear" w:color="auto" w:fill="D0CECE" w:themeFill="background2" w:themeFillShade="E6"/>
            <w:vAlign w:val="center"/>
          </w:tcPr>
          <w:p w14:paraId="0004F45F" w14:textId="77777777" w:rsidR="000E192C" w:rsidRPr="00732A09" w:rsidRDefault="000E192C" w:rsidP="00F936FC">
            <w:pPr>
              <w:autoSpaceDE w:val="0"/>
              <w:autoSpaceDN w:val="0"/>
              <w:adjustRightInd w:val="0"/>
              <w:spacing w:after="0" w:line="240" w:lineRule="auto"/>
              <w:jc w:val="both"/>
              <w:rPr>
                <w:rFonts w:ascii="Times New Roman" w:eastAsia="MS Mincho" w:hAnsi="Times New Roman"/>
                <w:sz w:val="24"/>
                <w:szCs w:val="24"/>
              </w:rPr>
            </w:pPr>
            <w:r w:rsidRPr="00732A09">
              <w:rPr>
                <w:rFonts w:ascii="Times New Roman" w:eastAsia="MS Mincho" w:hAnsi="Times New Roman"/>
                <w:sz w:val="24"/>
                <w:szCs w:val="24"/>
              </w:rPr>
              <w:t>Полное фирменное наименование</w:t>
            </w:r>
            <w:r w:rsidRPr="00732A09">
              <w:rPr>
                <w:sz w:val="24"/>
                <w:szCs w:val="24"/>
              </w:rPr>
              <w:t xml:space="preserve"> </w:t>
            </w:r>
            <w:r w:rsidRPr="00732A09">
              <w:rPr>
                <w:rFonts w:ascii="Times New Roman" w:eastAsia="MS Mincho" w:hAnsi="Times New Roman"/>
                <w:sz w:val="24"/>
                <w:szCs w:val="24"/>
              </w:rPr>
              <w:t xml:space="preserve">(для коммерческих организаций), наименование (для некоммерческих организаций) </w:t>
            </w:r>
          </w:p>
        </w:tc>
        <w:tc>
          <w:tcPr>
            <w:tcW w:w="4962" w:type="dxa"/>
          </w:tcPr>
          <w:p w14:paraId="591F999B" w14:textId="77777777" w:rsidR="000E192C" w:rsidRPr="008E73EF" w:rsidRDefault="000E192C" w:rsidP="00F936FC">
            <w:pPr>
              <w:autoSpaceDE w:val="0"/>
              <w:autoSpaceDN w:val="0"/>
              <w:spacing w:after="0" w:line="240" w:lineRule="auto"/>
              <w:jc w:val="both"/>
              <w:rPr>
                <w:rFonts w:ascii="Times New Roman" w:hAnsi="Times New Roman"/>
                <w:b/>
                <w:i/>
                <w:sz w:val="24"/>
                <w:szCs w:val="24"/>
              </w:rPr>
            </w:pPr>
            <w:r w:rsidRPr="008E73EF">
              <w:rPr>
                <w:rFonts w:ascii="Times New Roman" w:hAnsi="Times New Roman"/>
                <w:b/>
                <w:i/>
                <w:sz w:val="24"/>
                <w:szCs w:val="24"/>
              </w:rPr>
              <w:t>Акционерное общество Банк Синара</w:t>
            </w:r>
          </w:p>
        </w:tc>
      </w:tr>
      <w:tr w:rsidR="000E192C" w:rsidRPr="008435C8" w14:paraId="6FC889B2" w14:textId="77777777" w:rsidTr="00F936FC">
        <w:trPr>
          <w:trHeight w:val="153"/>
        </w:trPr>
        <w:tc>
          <w:tcPr>
            <w:tcW w:w="4536" w:type="dxa"/>
            <w:shd w:val="clear" w:color="auto" w:fill="D0CECE" w:themeFill="background2" w:themeFillShade="E6"/>
            <w:vAlign w:val="center"/>
          </w:tcPr>
          <w:p w14:paraId="49459B2E" w14:textId="06FF6392" w:rsidR="000E192C" w:rsidRPr="00732A09" w:rsidRDefault="000E192C" w:rsidP="00F936FC">
            <w:pPr>
              <w:autoSpaceDE w:val="0"/>
              <w:autoSpaceDN w:val="0"/>
              <w:adjustRightInd w:val="0"/>
              <w:spacing w:after="0" w:line="240" w:lineRule="auto"/>
              <w:jc w:val="both"/>
              <w:rPr>
                <w:rFonts w:ascii="Times New Roman" w:eastAsia="MS Mincho" w:hAnsi="Times New Roman"/>
                <w:sz w:val="24"/>
                <w:szCs w:val="24"/>
              </w:rPr>
            </w:pPr>
            <w:r w:rsidRPr="00732A09">
              <w:rPr>
                <w:rFonts w:ascii="Times New Roman" w:eastAsia="MS Mincho" w:hAnsi="Times New Roman"/>
                <w:sz w:val="24"/>
                <w:szCs w:val="24"/>
              </w:rPr>
              <w:lastRenderedPageBreak/>
              <w:t>Сокращённое (при наличии) фирменное наименование</w:t>
            </w:r>
            <w:r w:rsidRPr="00732A09">
              <w:rPr>
                <w:sz w:val="24"/>
                <w:szCs w:val="24"/>
              </w:rPr>
              <w:t xml:space="preserve"> </w:t>
            </w:r>
            <w:r w:rsidRPr="00732A09">
              <w:rPr>
                <w:rFonts w:ascii="Times New Roman" w:eastAsia="MS Mincho" w:hAnsi="Times New Roman"/>
                <w:sz w:val="24"/>
                <w:szCs w:val="24"/>
              </w:rPr>
              <w:t>(для коммерческих организаций), наименование (для некоммерческих организаций)</w:t>
            </w:r>
          </w:p>
        </w:tc>
        <w:tc>
          <w:tcPr>
            <w:tcW w:w="4962" w:type="dxa"/>
          </w:tcPr>
          <w:p w14:paraId="0E5F0ED4" w14:textId="77777777" w:rsidR="000E192C" w:rsidRPr="008E73EF" w:rsidRDefault="000E192C" w:rsidP="00F936FC">
            <w:pPr>
              <w:autoSpaceDE w:val="0"/>
              <w:autoSpaceDN w:val="0"/>
              <w:spacing w:after="0" w:line="240" w:lineRule="auto"/>
              <w:jc w:val="both"/>
              <w:rPr>
                <w:rFonts w:ascii="Times New Roman" w:hAnsi="Times New Roman"/>
                <w:b/>
                <w:i/>
                <w:sz w:val="24"/>
                <w:szCs w:val="24"/>
              </w:rPr>
            </w:pPr>
            <w:r w:rsidRPr="008E73EF">
              <w:rPr>
                <w:rFonts w:ascii="Times New Roman" w:hAnsi="Times New Roman"/>
                <w:b/>
                <w:i/>
                <w:sz w:val="24"/>
                <w:szCs w:val="24"/>
              </w:rPr>
              <w:t>АО Банк Синара</w:t>
            </w:r>
          </w:p>
        </w:tc>
      </w:tr>
      <w:tr w:rsidR="000E192C" w:rsidRPr="008435C8" w14:paraId="3B3626E7" w14:textId="77777777" w:rsidTr="00F936FC">
        <w:trPr>
          <w:trHeight w:val="212"/>
        </w:trPr>
        <w:tc>
          <w:tcPr>
            <w:tcW w:w="4536" w:type="dxa"/>
            <w:shd w:val="clear" w:color="auto" w:fill="D0CECE" w:themeFill="background2" w:themeFillShade="E6"/>
            <w:vAlign w:val="center"/>
          </w:tcPr>
          <w:p w14:paraId="7B5751B8" w14:textId="77777777" w:rsidR="000E192C" w:rsidRPr="00732A09" w:rsidRDefault="000E192C" w:rsidP="00F936FC">
            <w:pPr>
              <w:autoSpaceDE w:val="0"/>
              <w:autoSpaceDN w:val="0"/>
              <w:adjustRightInd w:val="0"/>
              <w:spacing w:after="0" w:line="240" w:lineRule="auto"/>
              <w:jc w:val="both"/>
              <w:rPr>
                <w:rFonts w:ascii="Times New Roman" w:eastAsia="MS Mincho" w:hAnsi="Times New Roman"/>
                <w:sz w:val="24"/>
                <w:szCs w:val="24"/>
              </w:rPr>
            </w:pPr>
            <w:r w:rsidRPr="00732A09">
              <w:rPr>
                <w:rFonts w:ascii="Times New Roman" w:eastAsia="MS Mincho" w:hAnsi="Times New Roman"/>
                <w:sz w:val="24"/>
                <w:szCs w:val="24"/>
              </w:rPr>
              <w:t>Идентификационный номер налогоплательщика (ИНН) (при наличии)</w:t>
            </w:r>
          </w:p>
        </w:tc>
        <w:tc>
          <w:tcPr>
            <w:tcW w:w="4962" w:type="dxa"/>
          </w:tcPr>
          <w:p w14:paraId="5FE6FAF3" w14:textId="77777777" w:rsidR="000E192C" w:rsidRPr="008E73EF" w:rsidRDefault="000E192C" w:rsidP="00F936FC">
            <w:pPr>
              <w:autoSpaceDE w:val="0"/>
              <w:autoSpaceDN w:val="0"/>
              <w:spacing w:after="0" w:line="240" w:lineRule="auto"/>
              <w:jc w:val="both"/>
              <w:rPr>
                <w:rFonts w:ascii="Times New Roman" w:hAnsi="Times New Roman"/>
                <w:b/>
                <w:i/>
                <w:sz w:val="24"/>
                <w:szCs w:val="24"/>
              </w:rPr>
            </w:pPr>
            <w:r w:rsidRPr="008E73EF">
              <w:rPr>
                <w:rFonts w:ascii="Times New Roman" w:hAnsi="Times New Roman"/>
                <w:b/>
                <w:i/>
                <w:sz w:val="24"/>
                <w:szCs w:val="24"/>
              </w:rPr>
              <w:t>6608003052</w:t>
            </w:r>
          </w:p>
        </w:tc>
      </w:tr>
      <w:tr w:rsidR="000E192C" w:rsidRPr="008435C8" w14:paraId="4503479B" w14:textId="77777777" w:rsidTr="00F936FC">
        <w:trPr>
          <w:trHeight w:val="212"/>
        </w:trPr>
        <w:tc>
          <w:tcPr>
            <w:tcW w:w="4536" w:type="dxa"/>
            <w:shd w:val="clear" w:color="auto" w:fill="D0CECE" w:themeFill="background2" w:themeFillShade="E6"/>
            <w:vAlign w:val="center"/>
          </w:tcPr>
          <w:p w14:paraId="277F319A" w14:textId="77777777" w:rsidR="000E192C" w:rsidRPr="00732A09" w:rsidRDefault="000E192C" w:rsidP="00F936FC">
            <w:pPr>
              <w:autoSpaceDE w:val="0"/>
              <w:autoSpaceDN w:val="0"/>
              <w:adjustRightInd w:val="0"/>
              <w:spacing w:after="0" w:line="240" w:lineRule="auto"/>
              <w:jc w:val="both"/>
              <w:rPr>
                <w:rFonts w:ascii="Times New Roman" w:eastAsia="MS Mincho" w:hAnsi="Times New Roman"/>
                <w:sz w:val="24"/>
                <w:szCs w:val="24"/>
              </w:rPr>
            </w:pPr>
            <w:r w:rsidRPr="00732A09">
              <w:rPr>
                <w:rFonts w:ascii="Times New Roman" w:eastAsia="MS Mincho" w:hAnsi="Times New Roman"/>
                <w:sz w:val="24"/>
                <w:szCs w:val="24"/>
              </w:rPr>
              <w:t>Основной государственный регистрационный номер (ОГРН) (при наличии)</w:t>
            </w:r>
          </w:p>
        </w:tc>
        <w:tc>
          <w:tcPr>
            <w:tcW w:w="4962" w:type="dxa"/>
          </w:tcPr>
          <w:p w14:paraId="559EB7F0" w14:textId="77777777" w:rsidR="000E192C" w:rsidRPr="008E73EF" w:rsidRDefault="000E192C" w:rsidP="00F936FC">
            <w:pPr>
              <w:autoSpaceDE w:val="0"/>
              <w:autoSpaceDN w:val="0"/>
              <w:spacing w:after="0" w:line="240" w:lineRule="auto"/>
              <w:jc w:val="both"/>
              <w:rPr>
                <w:rFonts w:ascii="Times New Roman" w:hAnsi="Times New Roman"/>
                <w:b/>
                <w:i/>
                <w:sz w:val="24"/>
                <w:szCs w:val="24"/>
              </w:rPr>
            </w:pPr>
            <w:r w:rsidRPr="008E73EF">
              <w:rPr>
                <w:rFonts w:ascii="Times New Roman" w:hAnsi="Times New Roman"/>
                <w:b/>
                <w:i/>
                <w:sz w:val="24"/>
                <w:szCs w:val="24"/>
              </w:rPr>
              <w:t>1026600000460</w:t>
            </w:r>
          </w:p>
        </w:tc>
      </w:tr>
      <w:tr w:rsidR="000E192C" w:rsidRPr="008435C8" w14:paraId="7DD1B3C5" w14:textId="77777777" w:rsidTr="00F936FC">
        <w:trPr>
          <w:trHeight w:val="333"/>
        </w:trPr>
        <w:tc>
          <w:tcPr>
            <w:tcW w:w="4536" w:type="dxa"/>
            <w:shd w:val="clear" w:color="auto" w:fill="D0CECE" w:themeFill="background2" w:themeFillShade="E6"/>
            <w:vAlign w:val="center"/>
          </w:tcPr>
          <w:p w14:paraId="29DEE1D9" w14:textId="77777777" w:rsidR="000E192C" w:rsidRPr="00732A09" w:rsidRDefault="000E192C" w:rsidP="00F936FC">
            <w:pPr>
              <w:autoSpaceDE w:val="0"/>
              <w:autoSpaceDN w:val="0"/>
              <w:adjustRightInd w:val="0"/>
              <w:spacing w:after="0" w:line="240" w:lineRule="auto"/>
              <w:jc w:val="both"/>
              <w:rPr>
                <w:rFonts w:ascii="Times New Roman" w:eastAsia="Times New Roman" w:hAnsi="Times New Roman"/>
                <w:bCs/>
                <w:sz w:val="24"/>
                <w:szCs w:val="24"/>
              </w:rPr>
            </w:pPr>
            <w:r w:rsidRPr="00732A09">
              <w:rPr>
                <w:rFonts w:ascii="Times New Roman" w:eastAsia="Times New Roman" w:hAnsi="Times New Roman"/>
                <w:bCs/>
                <w:sz w:val="24"/>
                <w:szCs w:val="24"/>
              </w:rPr>
              <w:t xml:space="preserve">Место нахождения </w:t>
            </w:r>
          </w:p>
        </w:tc>
        <w:tc>
          <w:tcPr>
            <w:tcW w:w="4962" w:type="dxa"/>
          </w:tcPr>
          <w:p w14:paraId="668B01D2" w14:textId="77777777" w:rsidR="000E192C" w:rsidRPr="008E73EF" w:rsidRDefault="000E192C" w:rsidP="00F936FC">
            <w:pPr>
              <w:autoSpaceDE w:val="0"/>
              <w:autoSpaceDN w:val="0"/>
              <w:spacing w:after="0" w:line="240" w:lineRule="auto"/>
              <w:jc w:val="both"/>
              <w:rPr>
                <w:rFonts w:ascii="Times New Roman" w:hAnsi="Times New Roman"/>
                <w:b/>
                <w:i/>
                <w:sz w:val="24"/>
                <w:szCs w:val="24"/>
              </w:rPr>
            </w:pPr>
            <w:r w:rsidRPr="008E73EF">
              <w:rPr>
                <w:rFonts w:ascii="Times New Roman" w:hAnsi="Times New Roman"/>
                <w:b/>
                <w:i/>
                <w:sz w:val="24"/>
                <w:szCs w:val="24"/>
              </w:rPr>
              <w:t>Свердловская область, г. Екатеринбург</w:t>
            </w:r>
          </w:p>
        </w:tc>
      </w:tr>
      <w:tr w:rsidR="000E192C" w:rsidRPr="008435C8" w14:paraId="4CC5DBE4" w14:textId="77777777" w:rsidTr="00F936FC">
        <w:trPr>
          <w:trHeight w:val="333"/>
        </w:trPr>
        <w:tc>
          <w:tcPr>
            <w:tcW w:w="4536" w:type="dxa"/>
            <w:shd w:val="clear" w:color="auto" w:fill="D0CECE" w:themeFill="background2" w:themeFillShade="E6"/>
            <w:vAlign w:val="center"/>
          </w:tcPr>
          <w:p w14:paraId="70EA8EA4" w14:textId="77777777" w:rsidR="000E192C" w:rsidRPr="00732A09" w:rsidRDefault="000E192C" w:rsidP="00F936FC">
            <w:pPr>
              <w:autoSpaceDE w:val="0"/>
              <w:autoSpaceDN w:val="0"/>
              <w:adjustRightInd w:val="0"/>
              <w:spacing w:after="0" w:line="240" w:lineRule="auto"/>
              <w:jc w:val="both"/>
              <w:rPr>
                <w:rFonts w:ascii="Times New Roman" w:eastAsia="Times New Roman" w:hAnsi="Times New Roman"/>
                <w:bCs/>
                <w:sz w:val="24"/>
                <w:szCs w:val="24"/>
              </w:rPr>
            </w:pPr>
            <w:r w:rsidRPr="00732A09">
              <w:rPr>
                <w:rFonts w:ascii="Times New Roman" w:eastAsia="Times New Roman" w:hAnsi="Times New Roman"/>
                <w:bCs/>
                <w:sz w:val="24"/>
                <w:szCs w:val="24"/>
              </w:rPr>
              <w:t xml:space="preserve">Сумма дебиторской задолженности, </w:t>
            </w:r>
            <w:proofErr w:type="spellStart"/>
            <w:r w:rsidRPr="00732A09">
              <w:rPr>
                <w:rFonts w:ascii="Times New Roman" w:eastAsia="Times New Roman" w:hAnsi="Times New Roman"/>
                <w:bCs/>
                <w:sz w:val="24"/>
                <w:szCs w:val="24"/>
              </w:rPr>
              <w:t>тыс.руб</w:t>
            </w:r>
            <w:proofErr w:type="spellEnd"/>
            <w:r w:rsidRPr="00732A09">
              <w:rPr>
                <w:rFonts w:ascii="Times New Roman" w:eastAsia="Times New Roman" w:hAnsi="Times New Roman"/>
                <w:bCs/>
                <w:sz w:val="24"/>
                <w:szCs w:val="24"/>
              </w:rPr>
              <w:t>.</w:t>
            </w:r>
          </w:p>
        </w:tc>
        <w:tc>
          <w:tcPr>
            <w:tcW w:w="4962" w:type="dxa"/>
          </w:tcPr>
          <w:p w14:paraId="716F1001" w14:textId="77777777" w:rsidR="000E192C" w:rsidRPr="008E73EF" w:rsidRDefault="000E192C" w:rsidP="00F936FC">
            <w:pPr>
              <w:autoSpaceDE w:val="0"/>
              <w:autoSpaceDN w:val="0"/>
              <w:spacing w:after="0" w:line="240" w:lineRule="auto"/>
              <w:jc w:val="both"/>
              <w:rPr>
                <w:rFonts w:ascii="Times New Roman" w:hAnsi="Times New Roman"/>
                <w:b/>
                <w:i/>
                <w:sz w:val="24"/>
                <w:szCs w:val="24"/>
              </w:rPr>
            </w:pPr>
            <w:r w:rsidRPr="008E73EF">
              <w:rPr>
                <w:rFonts w:ascii="Times New Roman" w:hAnsi="Times New Roman"/>
                <w:b/>
                <w:i/>
                <w:sz w:val="24"/>
                <w:szCs w:val="24"/>
              </w:rPr>
              <w:t xml:space="preserve">5 000    </w:t>
            </w:r>
          </w:p>
        </w:tc>
      </w:tr>
      <w:tr w:rsidR="000E192C" w:rsidRPr="008435C8" w14:paraId="5C563623" w14:textId="77777777" w:rsidTr="00F936FC">
        <w:trPr>
          <w:trHeight w:val="333"/>
        </w:trPr>
        <w:tc>
          <w:tcPr>
            <w:tcW w:w="4536" w:type="dxa"/>
            <w:shd w:val="clear" w:color="auto" w:fill="D0CECE" w:themeFill="background2" w:themeFillShade="E6"/>
            <w:vAlign w:val="center"/>
          </w:tcPr>
          <w:p w14:paraId="5D919876" w14:textId="0E9B8779" w:rsidR="000E192C" w:rsidRPr="00732A09" w:rsidRDefault="000E192C" w:rsidP="00F936FC">
            <w:pPr>
              <w:autoSpaceDE w:val="0"/>
              <w:autoSpaceDN w:val="0"/>
              <w:adjustRightInd w:val="0"/>
              <w:spacing w:after="0" w:line="240" w:lineRule="auto"/>
              <w:jc w:val="both"/>
              <w:rPr>
                <w:rFonts w:ascii="Times New Roman" w:eastAsia="Times New Roman" w:hAnsi="Times New Roman"/>
                <w:bCs/>
                <w:sz w:val="24"/>
                <w:szCs w:val="24"/>
              </w:rPr>
            </w:pPr>
            <w:r w:rsidRPr="00732A09">
              <w:rPr>
                <w:rFonts w:ascii="Times New Roman" w:eastAsia="Times New Roman" w:hAnsi="Times New Roman"/>
                <w:bCs/>
                <w:sz w:val="24"/>
                <w:szCs w:val="24"/>
              </w:rPr>
              <w:t>Доля основного дебитора в объёме дебиторской задолженности</w:t>
            </w:r>
          </w:p>
        </w:tc>
        <w:tc>
          <w:tcPr>
            <w:tcW w:w="4962" w:type="dxa"/>
          </w:tcPr>
          <w:p w14:paraId="3592D084" w14:textId="77777777" w:rsidR="000E192C" w:rsidRPr="008E73EF" w:rsidRDefault="000E192C" w:rsidP="00F936FC">
            <w:pPr>
              <w:autoSpaceDE w:val="0"/>
              <w:autoSpaceDN w:val="0"/>
              <w:spacing w:after="0" w:line="240" w:lineRule="auto"/>
              <w:jc w:val="both"/>
              <w:rPr>
                <w:rFonts w:ascii="Times New Roman" w:hAnsi="Times New Roman"/>
                <w:b/>
                <w:i/>
                <w:sz w:val="24"/>
                <w:szCs w:val="24"/>
              </w:rPr>
            </w:pPr>
            <w:r w:rsidRPr="008E73EF">
              <w:rPr>
                <w:rFonts w:ascii="Times New Roman" w:hAnsi="Times New Roman"/>
                <w:b/>
                <w:i/>
                <w:sz w:val="24"/>
                <w:szCs w:val="24"/>
              </w:rPr>
              <w:t>32%</w:t>
            </w:r>
          </w:p>
        </w:tc>
      </w:tr>
      <w:tr w:rsidR="000E192C" w:rsidRPr="008435C8" w14:paraId="485DF866" w14:textId="77777777" w:rsidTr="00F936FC">
        <w:trPr>
          <w:trHeight w:val="333"/>
        </w:trPr>
        <w:tc>
          <w:tcPr>
            <w:tcW w:w="4536" w:type="dxa"/>
            <w:shd w:val="clear" w:color="auto" w:fill="D0CECE" w:themeFill="background2" w:themeFillShade="E6"/>
            <w:vAlign w:val="center"/>
          </w:tcPr>
          <w:p w14:paraId="7267C2EA" w14:textId="77777777" w:rsidR="000E192C" w:rsidRPr="00732A09" w:rsidRDefault="000E192C" w:rsidP="00F936FC">
            <w:pPr>
              <w:autoSpaceDE w:val="0"/>
              <w:autoSpaceDN w:val="0"/>
              <w:adjustRightInd w:val="0"/>
              <w:spacing w:after="0" w:line="240" w:lineRule="auto"/>
              <w:jc w:val="both"/>
              <w:rPr>
                <w:rFonts w:ascii="Times New Roman" w:eastAsia="Times New Roman" w:hAnsi="Times New Roman"/>
                <w:bCs/>
                <w:sz w:val="24"/>
                <w:szCs w:val="24"/>
              </w:rPr>
            </w:pPr>
            <w:r w:rsidRPr="00732A09">
              <w:rPr>
                <w:rFonts w:ascii="Times New Roman" w:eastAsia="Times New Roman" w:hAnsi="Times New Roman"/>
                <w:bCs/>
                <w:sz w:val="24"/>
                <w:szCs w:val="24"/>
              </w:rPr>
              <w:t>Размер и условия (процентная ставка, размер неустойки) просроченной дебиторской задолженности</w:t>
            </w:r>
          </w:p>
        </w:tc>
        <w:tc>
          <w:tcPr>
            <w:tcW w:w="4962" w:type="dxa"/>
          </w:tcPr>
          <w:p w14:paraId="11AD81EC" w14:textId="77777777" w:rsidR="000E192C" w:rsidRPr="008E73EF" w:rsidRDefault="000E192C" w:rsidP="00F936FC">
            <w:pPr>
              <w:autoSpaceDE w:val="0"/>
              <w:autoSpaceDN w:val="0"/>
              <w:spacing w:after="0" w:line="240" w:lineRule="auto"/>
              <w:jc w:val="both"/>
              <w:rPr>
                <w:rFonts w:ascii="Times New Roman" w:hAnsi="Times New Roman"/>
                <w:b/>
                <w:i/>
                <w:sz w:val="24"/>
                <w:szCs w:val="24"/>
              </w:rPr>
            </w:pPr>
            <w:r w:rsidRPr="008E73EF">
              <w:rPr>
                <w:rFonts w:ascii="Times New Roman" w:hAnsi="Times New Roman"/>
                <w:b/>
                <w:i/>
                <w:sz w:val="24"/>
                <w:szCs w:val="24"/>
              </w:rPr>
              <w:t>Задолженность не является просроченной</w:t>
            </w:r>
          </w:p>
        </w:tc>
      </w:tr>
      <w:tr w:rsidR="000E192C" w:rsidRPr="00732A09" w14:paraId="4129AE3B" w14:textId="77777777" w:rsidTr="00F936FC">
        <w:trPr>
          <w:trHeight w:val="333"/>
        </w:trPr>
        <w:tc>
          <w:tcPr>
            <w:tcW w:w="4536" w:type="dxa"/>
            <w:shd w:val="clear" w:color="auto" w:fill="D0CECE" w:themeFill="background2" w:themeFillShade="E6"/>
            <w:vAlign w:val="center"/>
          </w:tcPr>
          <w:p w14:paraId="580F4DB3" w14:textId="77777777" w:rsidR="000E192C" w:rsidRPr="00732A09" w:rsidRDefault="000E192C" w:rsidP="00F936FC">
            <w:pPr>
              <w:autoSpaceDE w:val="0"/>
              <w:autoSpaceDN w:val="0"/>
              <w:adjustRightInd w:val="0"/>
              <w:spacing w:after="0" w:line="240" w:lineRule="auto"/>
              <w:jc w:val="both"/>
              <w:rPr>
                <w:rFonts w:ascii="Times New Roman" w:eastAsia="Times New Roman" w:hAnsi="Times New Roman"/>
                <w:bCs/>
                <w:sz w:val="24"/>
                <w:szCs w:val="24"/>
              </w:rPr>
            </w:pPr>
            <w:r w:rsidRPr="00732A09">
              <w:rPr>
                <w:rFonts w:ascii="Times New Roman" w:eastAsia="Times New Roman" w:hAnsi="Times New Roman"/>
                <w:bCs/>
                <w:sz w:val="24"/>
                <w:szCs w:val="24"/>
              </w:rPr>
              <w:t>Сведения о том, является ли основной дебитор организацией, подконтрольной членам органов управления эмитента и (или) лицу, контролирующему эмитента</w:t>
            </w:r>
          </w:p>
        </w:tc>
        <w:tc>
          <w:tcPr>
            <w:tcW w:w="4962" w:type="dxa"/>
          </w:tcPr>
          <w:p w14:paraId="5E24B467" w14:textId="77777777" w:rsidR="000E192C" w:rsidRPr="008E73EF" w:rsidRDefault="000E192C" w:rsidP="00F936FC">
            <w:pPr>
              <w:autoSpaceDE w:val="0"/>
              <w:autoSpaceDN w:val="0"/>
              <w:spacing w:after="0" w:line="240" w:lineRule="auto"/>
              <w:jc w:val="both"/>
              <w:rPr>
                <w:rFonts w:ascii="Times New Roman" w:eastAsia="Times New Roman" w:hAnsi="Times New Roman"/>
                <w:b/>
                <w:i/>
                <w:sz w:val="24"/>
                <w:szCs w:val="24"/>
              </w:rPr>
            </w:pPr>
            <w:r w:rsidRPr="008E73EF">
              <w:rPr>
                <w:rFonts w:ascii="Times New Roman" w:hAnsi="Times New Roman"/>
                <w:b/>
                <w:i/>
                <w:sz w:val="24"/>
                <w:szCs w:val="24"/>
              </w:rPr>
              <w:t>Не является</w:t>
            </w:r>
          </w:p>
        </w:tc>
      </w:tr>
    </w:tbl>
    <w:p w14:paraId="0E8B30B5" w14:textId="0CD8572A" w:rsidR="00F57941" w:rsidRDefault="00F57941" w:rsidP="00F57941">
      <w:pPr>
        <w:widowControl w:val="0"/>
        <w:autoSpaceDE w:val="0"/>
        <w:autoSpaceDN w:val="0"/>
        <w:adjustRightInd w:val="0"/>
        <w:spacing w:before="120" w:after="0" w:line="240" w:lineRule="auto"/>
        <w:jc w:val="both"/>
        <w:rPr>
          <w:rFonts w:ascii="Times New Roman" w:hAnsi="Times New Roman"/>
          <w:sz w:val="24"/>
          <w:szCs w:val="24"/>
        </w:rPr>
      </w:pPr>
    </w:p>
    <w:p w14:paraId="2616E6F6" w14:textId="2E680615" w:rsidR="00F57941" w:rsidRDefault="00F57941" w:rsidP="00F57941">
      <w:pPr>
        <w:widowControl w:val="0"/>
        <w:autoSpaceDE w:val="0"/>
        <w:autoSpaceDN w:val="0"/>
        <w:adjustRightInd w:val="0"/>
        <w:spacing w:before="120" w:after="0" w:line="240" w:lineRule="auto"/>
        <w:jc w:val="both"/>
        <w:rPr>
          <w:rFonts w:ascii="Times New Roman" w:hAnsi="Times New Roman"/>
          <w:sz w:val="24"/>
          <w:szCs w:val="24"/>
        </w:rPr>
      </w:pPr>
      <w:bookmarkStart w:id="116" w:name="_Hlk176793520"/>
      <w:r w:rsidRPr="0088783F">
        <w:rPr>
          <w:rFonts w:ascii="Times New Roman" w:hAnsi="Times New Roman"/>
          <w:b/>
          <w:sz w:val="24"/>
          <w:szCs w:val="24"/>
        </w:rPr>
        <w:t>2</w:t>
      </w:r>
      <w:r w:rsidR="00E52529">
        <w:rPr>
          <w:rFonts w:ascii="Times New Roman" w:hAnsi="Times New Roman"/>
          <w:b/>
          <w:sz w:val="24"/>
          <w:szCs w:val="24"/>
        </w:rPr>
        <w:t xml:space="preserve">-3. </w:t>
      </w:r>
      <w:r w:rsidRPr="0088783F">
        <w:t xml:space="preserve"> </w:t>
      </w:r>
      <w:r w:rsidR="0088783F" w:rsidRPr="0088783F">
        <w:rPr>
          <w:rFonts w:ascii="Times New Roman" w:hAnsi="Times New Roman"/>
          <w:sz w:val="24"/>
          <w:szCs w:val="24"/>
        </w:rPr>
        <w:t>Информации не раскрывается на основании Постановления Правительства Российской Федерации от 04.07.2023 № 1102 «Об особенностях раскрытия и (или) предоставления информации, подлежащей раскрытию и (или) предоставлению в соответствии с требованиями Федерального закона «Об акционерных обществах» и Федерального закона «О рынке ценных бумаг».</w:t>
      </w:r>
    </w:p>
    <w:bookmarkEnd w:id="116"/>
    <w:bookmarkEnd w:id="111"/>
    <w:p w14:paraId="6E4A0D61" w14:textId="77777777" w:rsidR="00016762" w:rsidRDefault="00016762" w:rsidP="0004030B">
      <w:pPr>
        <w:jc w:val="both"/>
        <w:rPr>
          <w:rFonts w:ascii="Times New Roman" w:eastAsia="Times New Roman" w:hAnsi="Times New Roman"/>
          <w:bCs/>
          <w:sz w:val="24"/>
          <w:szCs w:val="24"/>
        </w:rPr>
      </w:pPr>
    </w:p>
    <w:p w14:paraId="043DB349" w14:textId="24D3D974" w:rsidR="0004030B" w:rsidRPr="00791AFD" w:rsidRDefault="00E255EA" w:rsidP="0004030B">
      <w:pPr>
        <w:jc w:val="both"/>
        <w:rPr>
          <w:rFonts w:ascii="Times New Roman" w:hAnsi="Times New Roman"/>
          <w:b/>
          <w:i/>
          <w:sz w:val="24"/>
          <w:szCs w:val="24"/>
        </w:rPr>
      </w:pPr>
      <w:r w:rsidRPr="00791AFD">
        <w:rPr>
          <w:rFonts w:ascii="Times New Roman" w:hAnsi="Times New Roman"/>
          <w:b/>
          <w:i/>
          <w:sz w:val="24"/>
          <w:szCs w:val="24"/>
        </w:rPr>
        <w:t>Д</w:t>
      </w:r>
      <w:r w:rsidR="0004030B" w:rsidRPr="00791AFD">
        <w:rPr>
          <w:rFonts w:ascii="Times New Roman" w:hAnsi="Times New Roman"/>
          <w:b/>
          <w:i/>
          <w:sz w:val="24"/>
          <w:szCs w:val="24"/>
        </w:rPr>
        <w:t>ебиторы, которые, по мнению Эмитента, имеют для Эмитента существенное значение в силу иных причин, факторов или обстоятельств отсутствуют.</w:t>
      </w:r>
    </w:p>
    <w:p w14:paraId="25AF7268" w14:textId="77777777" w:rsidR="003E6EDC" w:rsidRDefault="003E6EDC" w:rsidP="00D3012A">
      <w:pPr>
        <w:pStyle w:val="ConsPlusNormal"/>
        <w:jc w:val="both"/>
        <w:outlineLvl w:val="2"/>
        <w:rPr>
          <w:highlight w:val="cyan"/>
        </w:rPr>
      </w:pPr>
      <w:bookmarkStart w:id="117" w:name="_Toc102669379"/>
      <w:bookmarkEnd w:id="115"/>
    </w:p>
    <w:p w14:paraId="75E06297" w14:textId="203ED649" w:rsidR="00EA6271" w:rsidRPr="001D3F60" w:rsidRDefault="00EA6271" w:rsidP="00D3012A">
      <w:pPr>
        <w:pStyle w:val="ConsPlusNormal"/>
        <w:jc w:val="both"/>
        <w:outlineLvl w:val="2"/>
        <w:rPr>
          <w:b/>
        </w:rPr>
      </w:pPr>
      <w:bookmarkStart w:id="118" w:name="_Toc177983016"/>
      <w:r w:rsidRPr="001D3F60">
        <w:rPr>
          <w:b/>
        </w:rPr>
        <w:t>1.7. Сведения об обязательствах эмитента</w:t>
      </w:r>
      <w:bookmarkEnd w:id="117"/>
      <w:bookmarkEnd w:id="118"/>
    </w:p>
    <w:p w14:paraId="3C332E65" w14:textId="77777777" w:rsidR="00EA6271" w:rsidRPr="001D3F60" w:rsidRDefault="00EA6271" w:rsidP="00EA6271">
      <w:pPr>
        <w:widowControl w:val="0"/>
        <w:autoSpaceDE w:val="0"/>
        <w:autoSpaceDN w:val="0"/>
        <w:adjustRightInd w:val="0"/>
        <w:spacing w:after="0" w:line="240" w:lineRule="auto"/>
        <w:ind w:firstLine="540"/>
        <w:jc w:val="both"/>
        <w:rPr>
          <w:rFonts w:ascii="Times New Roman" w:hAnsi="Times New Roman"/>
          <w:sz w:val="24"/>
          <w:szCs w:val="24"/>
        </w:rPr>
      </w:pPr>
    </w:p>
    <w:p w14:paraId="1287B621" w14:textId="61CBB234" w:rsidR="00EA6271" w:rsidRPr="001D3F60" w:rsidRDefault="00EA6271" w:rsidP="00D3012A">
      <w:pPr>
        <w:pStyle w:val="ConsPlusNormal"/>
        <w:jc w:val="both"/>
        <w:outlineLvl w:val="2"/>
        <w:rPr>
          <w:b/>
        </w:rPr>
      </w:pPr>
      <w:bookmarkStart w:id="119" w:name="_Toc177983017"/>
      <w:bookmarkStart w:id="120" w:name="_Toc102669380"/>
      <w:r w:rsidRPr="001D3F60">
        <w:rPr>
          <w:b/>
        </w:rPr>
        <w:t>1.7.1. Сведения об основных кредиторах эмитента</w:t>
      </w:r>
      <w:bookmarkEnd w:id="119"/>
      <w:r w:rsidRPr="001D3F60">
        <w:rPr>
          <w:b/>
        </w:rPr>
        <w:t xml:space="preserve"> </w:t>
      </w:r>
      <w:bookmarkEnd w:id="120"/>
    </w:p>
    <w:p w14:paraId="7B62D6DE" w14:textId="25401461" w:rsidR="00EA6271" w:rsidRPr="00791AFD" w:rsidRDefault="001451E2" w:rsidP="00D3012A">
      <w:pPr>
        <w:widowControl w:val="0"/>
        <w:autoSpaceDE w:val="0"/>
        <w:autoSpaceDN w:val="0"/>
        <w:adjustRightInd w:val="0"/>
        <w:spacing w:before="240" w:after="0" w:line="240" w:lineRule="auto"/>
        <w:jc w:val="both"/>
        <w:rPr>
          <w:rFonts w:ascii="Times New Roman" w:hAnsi="Times New Roman"/>
          <w:sz w:val="24"/>
          <w:szCs w:val="24"/>
        </w:rPr>
      </w:pPr>
      <w:r w:rsidRPr="00791AFD">
        <w:rPr>
          <w:rFonts w:ascii="Times New Roman" w:hAnsi="Times New Roman"/>
          <w:sz w:val="24"/>
          <w:szCs w:val="24"/>
        </w:rPr>
        <w:t>С</w:t>
      </w:r>
      <w:r w:rsidR="00EA6271" w:rsidRPr="00791AFD">
        <w:rPr>
          <w:rFonts w:ascii="Times New Roman" w:hAnsi="Times New Roman"/>
          <w:sz w:val="24"/>
          <w:szCs w:val="24"/>
        </w:rPr>
        <w:t xml:space="preserve">ведения об основных кредиторах эмитента, доля задолженности которым в </w:t>
      </w:r>
      <w:r w:rsidR="001D67F2" w:rsidRPr="00791AFD">
        <w:rPr>
          <w:rFonts w:ascii="Times New Roman" w:hAnsi="Times New Roman"/>
          <w:sz w:val="24"/>
          <w:szCs w:val="24"/>
        </w:rPr>
        <w:t>объёме</w:t>
      </w:r>
      <w:r w:rsidR="00EA6271" w:rsidRPr="00791AFD">
        <w:rPr>
          <w:rFonts w:ascii="Times New Roman" w:hAnsi="Times New Roman"/>
          <w:sz w:val="24"/>
          <w:szCs w:val="24"/>
        </w:rPr>
        <w:t xml:space="preserve"> кредиторской задолженности </w:t>
      </w:r>
      <w:r w:rsidR="00006C1F" w:rsidRPr="00791AFD">
        <w:rPr>
          <w:rFonts w:ascii="Times New Roman" w:hAnsi="Times New Roman"/>
          <w:sz w:val="24"/>
          <w:szCs w:val="24"/>
        </w:rPr>
        <w:t>э</w:t>
      </w:r>
      <w:r w:rsidR="00EA6271" w:rsidRPr="00791AFD">
        <w:rPr>
          <w:rFonts w:ascii="Times New Roman" w:hAnsi="Times New Roman"/>
          <w:sz w:val="24"/>
          <w:szCs w:val="24"/>
        </w:rPr>
        <w:t xml:space="preserve">митента (включая торговую кредиторскую задолженность, прочую кредиторскую задолженность, кредиты и займы (краткосрочные, долгосрочные) на дату окончания </w:t>
      </w:r>
      <w:r w:rsidR="001D67F2" w:rsidRPr="00791AFD">
        <w:rPr>
          <w:rFonts w:ascii="Times New Roman" w:hAnsi="Times New Roman"/>
          <w:sz w:val="24"/>
          <w:szCs w:val="24"/>
        </w:rPr>
        <w:t>отчётного</w:t>
      </w:r>
      <w:r w:rsidR="00EA6271" w:rsidRPr="00791AFD">
        <w:rPr>
          <w:rFonts w:ascii="Times New Roman" w:hAnsi="Times New Roman"/>
          <w:sz w:val="24"/>
          <w:szCs w:val="24"/>
        </w:rPr>
        <w:t xml:space="preserve"> периода</w:t>
      </w:r>
      <w:r w:rsidR="00006C1F" w:rsidRPr="00791AFD">
        <w:rPr>
          <w:rFonts w:ascii="Times New Roman" w:hAnsi="Times New Roman"/>
          <w:sz w:val="24"/>
          <w:szCs w:val="24"/>
        </w:rPr>
        <w:t xml:space="preserve"> (на 3</w:t>
      </w:r>
      <w:r w:rsidR="00C16DD2" w:rsidRPr="00791AFD">
        <w:rPr>
          <w:rFonts w:ascii="Times New Roman" w:hAnsi="Times New Roman"/>
          <w:sz w:val="24"/>
          <w:szCs w:val="24"/>
        </w:rPr>
        <w:t>0</w:t>
      </w:r>
      <w:r w:rsidR="00006C1F" w:rsidRPr="00791AFD">
        <w:rPr>
          <w:rFonts w:ascii="Times New Roman" w:hAnsi="Times New Roman"/>
          <w:sz w:val="24"/>
          <w:szCs w:val="24"/>
        </w:rPr>
        <w:t>.</w:t>
      </w:r>
      <w:r w:rsidR="00C16DD2" w:rsidRPr="00791AFD">
        <w:rPr>
          <w:rFonts w:ascii="Times New Roman" w:hAnsi="Times New Roman"/>
          <w:sz w:val="24"/>
          <w:szCs w:val="24"/>
        </w:rPr>
        <w:t>06</w:t>
      </w:r>
      <w:r w:rsidR="00006C1F" w:rsidRPr="00791AFD">
        <w:rPr>
          <w:rFonts w:ascii="Times New Roman" w:hAnsi="Times New Roman"/>
          <w:sz w:val="24"/>
          <w:szCs w:val="24"/>
        </w:rPr>
        <w:t>.202</w:t>
      </w:r>
      <w:r w:rsidR="001D67F2" w:rsidRPr="00791AFD">
        <w:rPr>
          <w:rFonts w:ascii="Times New Roman" w:hAnsi="Times New Roman"/>
          <w:sz w:val="24"/>
          <w:szCs w:val="24"/>
        </w:rPr>
        <w:t>4</w:t>
      </w:r>
      <w:r w:rsidR="00006C1F" w:rsidRPr="00791AFD">
        <w:rPr>
          <w:rFonts w:ascii="Times New Roman" w:hAnsi="Times New Roman"/>
          <w:sz w:val="24"/>
          <w:szCs w:val="24"/>
        </w:rPr>
        <w:t>)</w:t>
      </w:r>
      <w:r w:rsidR="00EA6271" w:rsidRPr="00791AFD">
        <w:rPr>
          <w:rFonts w:ascii="Times New Roman" w:hAnsi="Times New Roman"/>
          <w:sz w:val="24"/>
          <w:szCs w:val="24"/>
        </w:rPr>
        <w:t xml:space="preserve"> имеет существенное значение, а также об иных кредиторах, которые, по мнению </w:t>
      </w:r>
      <w:r w:rsidR="00006C1F" w:rsidRPr="00791AFD">
        <w:rPr>
          <w:rFonts w:ascii="Times New Roman" w:hAnsi="Times New Roman"/>
          <w:sz w:val="24"/>
          <w:szCs w:val="24"/>
        </w:rPr>
        <w:t>э</w:t>
      </w:r>
      <w:r w:rsidR="00EA6271" w:rsidRPr="00791AFD">
        <w:rPr>
          <w:rFonts w:ascii="Times New Roman" w:hAnsi="Times New Roman"/>
          <w:sz w:val="24"/>
          <w:szCs w:val="24"/>
        </w:rPr>
        <w:t xml:space="preserve">митента, имеют для </w:t>
      </w:r>
      <w:r w:rsidR="00006C1F" w:rsidRPr="00791AFD">
        <w:rPr>
          <w:rFonts w:ascii="Times New Roman" w:hAnsi="Times New Roman"/>
          <w:sz w:val="24"/>
          <w:szCs w:val="24"/>
        </w:rPr>
        <w:t>э</w:t>
      </w:r>
      <w:r w:rsidR="00EA6271" w:rsidRPr="00791AFD">
        <w:rPr>
          <w:rFonts w:ascii="Times New Roman" w:hAnsi="Times New Roman"/>
          <w:sz w:val="24"/>
          <w:szCs w:val="24"/>
        </w:rPr>
        <w:t>митента существенное значение в силу иных причин, факторов или обстоятельств</w:t>
      </w:r>
      <w:r w:rsidRPr="00791AFD">
        <w:rPr>
          <w:rFonts w:ascii="Times New Roman" w:hAnsi="Times New Roman"/>
          <w:sz w:val="24"/>
          <w:szCs w:val="24"/>
        </w:rPr>
        <w:t>:</w:t>
      </w:r>
    </w:p>
    <w:p w14:paraId="19D9FC69" w14:textId="16D495EB" w:rsidR="00EA6271" w:rsidRPr="00791AFD" w:rsidRDefault="001D67F2" w:rsidP="008514B7">
      <w:pPr>
        <w:widowControl w:val="0"/>
        <w:autoSpaceDE w:val="0"/>
        <w:autoSpaceDN w:val="0"/>
        <w:adjustRightInd w:val="0"/>
        <w:spacing w:before="240" w:after="0" w:line="240" w:lineRule="auto"/>
        <w:jc w:val="both"/>
        <w:rPr>
          <w:rFonts w:ascii="Times New Roman" w:hAnsi="Times New Roman"/>
          <w:b/>
          <w:i/>
          <w:sz w:val="24"/>
          <w:szCs w:val="24"/>
        </w:rPr>
      </w:pPr>
      <w:r w:rsidRPr="00791AFD">
        <w:rPr>
          <w:rFonts w:ascii="Times New Roman" w:hAnsi="Times New Roman"/>
          <w:b/>
          <w:i/>
          <w:sz w:val="24"/>
          <w:szCs w:val="24"/>
        </w:rPr>
        <w:t>Определённый</w:t>
      </w:r>
      <w:r w:rsidR="00356FEB" w:rsidRPr="00791AFD">
        <w:rPr>
          <w:rFonts w:ascii="Times New Roman" w:hAnsi="Times New Roman"/>
          <w:b/>
          <w:i/>
          <w:sz w:val="24"/>
          <w:szCs w:val="24"/>
        </w:rPr>
        <w:t xml:space="preserve"> Эмитентом у</w:t>
      </w:r>
      <w:r w:rsidR="00EA6271" w:rsidRPr="00791AFD">
        <w:rPr>
          <w:rFonts w:ascii="Times New Roman" w:hAnsi="Times New Roman"/>
          <w:b/>
          <w:i/>
          <w:sz w:val="24"/>
          <w:szCs w:val="24"/>
        </w:rPr>
        <w:t xml:space="preserve">ровень существенности кредиторской задолженности, приходящейся на долю основного кредитора, </w:t>
      </w:r>
      <w:r w:rsidR="001451E2" w:rsidRPr="00791AFD">
        <w:rPr>
          <w:rFonts w:ascii="Times New Roman" w:hAnsi="Times New Roman"/>
          <w:b/>
          <w:i/>
          <w:sz w:val="24"/>
          <w:szCs w:val="24"/>
        </w:rPr>
        <w:t>составляет</w:t>
      </w:r>
      <w:r w:rsidR="00EA6271" w:rsidRPr="00791AFD">
        <w:rPr>
          <w:rFonts w:ascii="Times New Roman" w:hAnsi="Times New Roman"/>
          <w:b/>
          <w:i/>
          <w:sz w:val="24"/>
          <w:szCs w:val="24"/>
        </w:rPr>
        <w:t xml:space="preserve"> 10 процентов от суммы кредиторской задолженности на дату окончания </w:t>
      </w:r>
      <w:r w:rsidRPr="00791AFD">
        <w:rPr>
          <w:rFonts w:ascii="Times New Roman" w:hAnsi="Times New Roman"/>
          <w:b/>
          <w:i/>
          <w:sz w:val="24"/>
          <w:szCs w:val="24"/>
        </w:rPr>
        <w:t>отчётного</w:t>
      </w:r>
      <w:r w:rsidR="00EA6271" w:rsidRPr="00791AFD">
        <w:rPr>
          <w:rFonts w:ascii="Times New Roman" w:hAnsi="Times New Roman"/>
          <w:b/>
          <w:i/>
          <w:sz w:val="24"/>
          <w:szCs w:val="24"/>
        </w:rPr>
        <w:t xml:space="preserve"> периода</w:t>
      </w:r>
      <w:r w:rsidR="00925BFC" w:rsidRPr="00791AFD">
        <w:rPr>
          <w:rFonts w:ascii="Times New Roman" w:hAnsi="Times New Roman"/>
          <w:b/>
          <w:i/>
          <w:sz w:val="24"/>
          <w:szCs w:val="24"/>
        </w:rPr>
        <w:t xml:space="preserve"> (</w:t>
      </w:r>
      <w:r w:rsidR="008C3977" w:rsidRPr="00791AFD">
        <w:rPr>
          <w:rFonts w:ascii="Times New Roman" w:hAnsi="Times New Roman"/>
          <w:b/>
          <w:i/>
          <w:sz w:val="24"/>
          <w:szCs w:val="24"/>
        </w:rPr>
        <w:t xml:space="preserve">на </w:t>
      </w:r>
      <w:r w:rsidR="00925BFC" w:rsidRPr="00791AFD">
        <w:rPr>
          <w:rFonts w:ascii="Times New Roman" w:hAnsi="Times New Roman"/>
          <w:b/>
          <w:i/>
          <w:sz w:val="24"/>
          <w:szCs w:val="24"/>
        </w:rPr>
        <w:t>3</w:t>
      </w:r>
      <w:r w:rsidR="00C16DD2" w:rsidRPr="00791AFD">
        <w:rPr>
          <w:rFonts w:ascii="Times New Roman" w:hAnsi="Times New Roman"/>
          <w:b/>
          <w:i/>
          <w:sz w:val="24"/>
          <w:szCs w:val="24"/>
        </w:rPr>
        <w:t>0</w:t>
      </w:r>
      <w:r w:rsidR="00925BFC" w:rsidRPr="00791AFD">
        <w:rPr>
          <w:rFonts w:ascii="Times New Roman" w:hAnsi="Times New Roman"/>
          <w:b/>
          <w:i/>
          <w:sz w:val="24"/>
          <w:szCs w:val="24"/>
        </w:rPr>
        <w:t>.</w:t>
      </w:r>
      <w:r w:rsidR="00C16DD2" w:rsidRPr="00791AFD">
        <w:rPr>
          <w:rFonts w:ascii="Times New Roman" w:hAnsi="Times New Roman"/>
          <w:b/>
          <w:i/>
          <w:sz w:val="24"/>
          <w:szCs w:val="24"/>
        </w:rPr>
        <w:t>06</w:t>
      </w:r>
      <w:r w:rsidR="00925BFC" w:rsidRPr="00791AFD">
        <w:rPr>
          <w:rFonts w:ascii="Times New Roman" w:hAnsi="Times New Roman"/>
          <w:b/>
          <w:i/>
          <w:sz w:val="24"/>
          <w:szCs w:val="24"/>
        </w:rPr>
        <w:t>.202</w:t>
      </w:r>
      <w:r w:rsidRPr="00791AFD">
        <w:rPr>
          <w:rFonts w:ascii="Times New Roman" w:hAnsi="Times New Roman"/>
          <w:b/>
          <w:i/>
          <w:sz w:val="24"/>
          <w:szCs w:val="24"/>
        </w:rPr>
        <w:t>4</w:t>
      </w:r>
      <w:r w:rsidR="00925BFC" w:rsidRPr="00791AFD">
        <w:rPr>
          <w:rFonts w:ascii="Times New Roman" w:hAnsi="Times New Roman"/>
          <w:b/>
          <w:i/>
          <w:sz w:val="24"/>
          <w:szCs w:val="24"/>
        </w:rPr>
        <w:t>)</w:t>
      </w:r>
      <w:r w:rsidR="00EA6271" w:rsidRPr="00791AFD">
        <w:rPr>
          <w:rFonts w:ascii="Times New Roman" w:hAnsi="Times New Roman"/>
          <w:b/>
          <w:i/>
          <w:sz w:val="24"/>
          <w:szCs w:val="24"/>
        </w:rPr>
        <w:t>.</w:t>
      </w:r>
    </w:p>
    <w:p w14:paraId="2B6DF7A2" w14:textId="359CEA57" w:rsidR="00E7001B" w:rsidRPr="00791AFD" w:rsidDel="00E7001B" w:rsidRDefault="00FF335C" w:rsidP="00686A21">
      <w:pPr>
        <w:widowControl w:val="0"/>
        <w:autoSpaceDE w:val="0"/>
        <w:autoSpaceDN w:val="0"/>
        <w:adjustRightInd w:val="0"/>
        <w:spacing w:before="240" w:after="0" w:line="240" w:lineRule="auto"/>
        <w:jc w:val="both"/>
        <w:rPr>
          <w:rFonts w:ascii="Times New Roman" w:hAnsi="Times New Roman"/>
          <w:b/>
          <w:i/>
          <w:sz w:val="24"/>
          <w:szCs w:val="24"/>
        </w:rPr>
      </w:pPr>
      <w:r w:rsidRPr="00791AFD">
        <w:rPr>
          <w:rFonts w:ascii="Times New Roman" w:hAnsi="Times New Roman"/>
          <w:b/>
          <w:i/>
          <w:sz w:val="24"/>
          <w:szCs w:val="24"/>
        </w:rPr>
        <w:t>Информация об основных кредиторах</w:t>
      </w:r>
      <w:r w:rsidR="00356FEB" w:rsidRPr="00791AFD">
        <w:rPr>
          <w:rFonts w:ascii="Times New Roman" w:hAnsi="Times New Roman"/>
          <w:b/>
          <w:i/>
          <w:sz w:val="24"/>
          <w:szCs w:val="24"/>
        </w:rPr>
        <w:t xml:space="preserve"> Эмитента</w:t>
      </w:r>
      <w:r w:rsidRPr="00791AFD">
        <w:rPr>
          <w:rFonts w:ascii="Times New Roman" w:hAnsi="Times New Roman"/>
          <w:b/>
          <w:i/>
          <w:sz w:val="24"/>
          <w:szCs w:val="24"/>
        </w:rPr>
        <w:t xml:space="preserve">, доля задолженности которым в </w:t>
      </w:r>
      <w:r w:rsidR="001D67F2" w:rsidRPr="00791AFD">
        <w:rPr>
          <w:rFonts w:ascii="Times New Roman" w:hAnsi="Times New Roman"/>
          <w:b/>
          <w:i/>
          <w:sz w:val="24"/>
          <w:szCs w:val="24"/>
        </w:rPr>
        <w:t>объёме</w:t>
      </w:r>
      <w:r w:rsidRPr="00791AFD">
        <w:rPr>
          <w:rFonts w:ascii="Times New Roman" w:hAnsi="Times New Roman"/>
          <w:b/>
          <w:i/>
          <w:sz w:val="24"/>
          <w:szCs w:val="24"/>
        </w:rPr>
        <w:t xml:space="preserve"> кредиторской задолженности</w:t>
      </w:r>
      <w:r w:rsidR="00356FEB" w:rsidRPr="00791AFD">
        <w:rPr>
          <w:rFonts w:ascii="Times New Roman" w:hAnsi="Times New Roman"/>
          <w:b/>
          <w:i/>
          <w:sz w:val="24"/>
          <w:szCs w:val="24"/>
        </w:rPr>
        <w:t xml:space="preserve"> Эмитента (включая торговую кредиторскую задолженность, прочую кредиторскую задолженность, кредиты и займы </w:t>
      </w:r>
      <w:r w:rsidR="00356FEB" w:rsidRPr="00791AFD">
        <w:rPr>
          <w:rFonts w:ascii="Times New Roman" w:hAnsi="Times New Roman"/>
          <w:b/>
          <w:i/>
          <w:sz w:val="24"/>
          <w:szCs w:val="24"/>
        </w:rPr>
        <w:lastRenderedPageBreak/>
        <w:t>(краткосрочные, долгосрочные)</w:t>
      </w:r>
      <w:r w:rsidRPr="00791AFD">
        <w:rPr>
          <w:rFonts w:ascii="Times New Roman" w:hAnsi="Times New Roman"/>
          <w:b/>
          <w:i/>
          <w:sz w:val="24"/>
          <w:szCs w:val="24"/>
        </w:rPr>
        <w:t xml:space="preserve"> составляет 10% и более от суммы кредиторской задолженности</w:t>
      </w:r>
      <w:r w:rsidR="00356FEB" w:rsidRPr="00791AFD">
        <w:rPr>
          <w:b/>
          <w:i/>
        </w:rPr>
        <w:t xml:space="preserve"> </w:t>
      </w:r>
      <w:r w:rsidR="00356FEB" w:rsidRPr="00791AFD">
        <w:rPr>
          <w:rFonts w:ascii="Times New Roman" w:hAnsi="Times New Roman"/>
          <w:b/>
          <w:i/>
          <w:sz w:val="24"/>
          <w:szCs w:val="24"/>
        </w:rPr>
        <w:t xml:space="preserve">на дату окончания </w:t>
      </w:r>
      <w:r w:rsidR="001D67F2" w:rsidRPr="00791AFD">
        <w:rPr>
          <w:rFonts w:ascii="Times New Roman" w:hAnsi="Times New Roman"/>
          <w:b/>
          <w:i/>
          <w:sz w:val="24"/>
          <w:szCs w:val="24"/>
        </w:rPr>
        <w:t>отчётного</w:t>
      </w:r>
      <w:r w:rsidR="00356FEB" w:rsidRPr="00791AFD">
        <w:rPr>
          <w:rFonts w:ascii="Times New Roman" w:hAnsi="Times New Roman"/>
          <w:b/>
          <w:i/>
          <w:sz w:val="24"/>
          <w:szCs w:val="24"/>
        </w:rPr>
        <w:t xml:space="preserve"> периода (</w:t>
      </w:r>
      <w:r w:rsidR="00346528" w:rsidRPr="00791AFD">
        <w:rPr>
          <w:rFonts w:ascii="Times New Roman" w:hAnsi="Times New Roman"/>
          <w:b/>
          <w:i/>
          <w:sz w:val="24"/>
          <w:szCs w:val="24"/>
        </w:rPr>
        <w:t xml:space="preserve">на </w:t>
      </w:r>
      <w:r w:rsidR="00356FEB" w:rsidRPr="00791AFD">
        <w:rPr>
          <w:rFonts w:ascii="Times New Roman" w:hAnsi="Times New Roman"/>
          <w:b/>
          <w:i/>
          <w:sz w:val="24"/>
          <w:szCs w:val="24"/>
        </w:rPr>
        <w:t>3</w:t>
      </w:r>
      <w:r w:rsidR="00C16DD2" w:rsidRPr="00791AFD">
        <w:rPr>
          <w:rFonts w:ascii="Times New Roman" w:hAnsi="Times New Roman"/>
          <w:b/>
          <w:i/>
          <w:sz w:val="24"/>
          <w:szCs w:val="24"/>
        </w:rPr>
        <w:t>0</w:t>
      </w:r>
      <w:r w:rsidR="00356FEB" w:rsidRPr="00791AFD">
        <w:rPr>
          <w:rFonts w:ascii="Times New Roman" w:hAnsi="Times New Roman"/>
          <w:b/>
          <w:i/>
          <w:sz w:val="24"/>
          <w:szCs w:val="24"/>
        </w:rPr>
        <w:t>.</w:t>
      </w:r>
      <w:r w:rsidR="00C16DD2" w:rsidRPr="00791AFD">
        <w:rPr>
          <w:rFonts w:ascii="Times New Roman" w:hAnsi="Times New Roman"/>
          <w:b/>
          <w:i/>
          <w:sz w:val="24"/>
          <w:szCs w:val="24"/>
        </w:rPr>
        <w:t>06</w:t>
      </w:r>
      <w:r w:rsidR="00356FEB" w:rsidRPr="00791AFD">
        <w:rPr>
          <w:rFonts w:ascii="Times New Roman" w:hAnsi="Times New Roman"/>
          <w:b/>
          <w:i/>
          <w:sz w:val="24"/>
          <w:szCs w:val="24"/>
        </w:rPr>
        <w:t>.202</w:t>
      </w:r>
      <w:r w:rsidR="001D67F2" w:rsidRPr="00791AFD">
        <w:rPr>
          <w:rFonts w:ascii="Times New Roman" w:hAnsi="Times New Roman"/>
          <w:b/>
          <w:i/>
          <w:sz w:val="24"/>
          <w:szCs w:val="24"/>
        </w:rPr>
        <w:t>4</w:t>
      </w:r>
      <w:r w:rsidR="00356FEB" w:rsidRPr="00791AFD">
        <w:rPr>
          <w:rFonts w:ascii="Times New Roman" w:hAnsi="Times New Roman"/>
          <w:b/>
          <w:i/>
          <w:sz w:val="24"/>
          <w:szCs w:val="24"/>
        </w:rPr>
        <w:t>)</w:t>
      </w:r>
      <w:r w:rsidRPr="00791AFD">
        <w:rPr>
          <w:rFonts w:ascii="Times New Roman" w:hAnsi="Times New Roman"/>
          <w:b/>
          <w:i/>
          <w:sz w:val="24"/>
          <w:szCs w:val="24"/>
        </w:rPr>
        <w:t xml:space="preserve">, а также об иных кредиторах, которые, по мнению </w:t>
      </w:r>
      <w:r w:rsidR="00356FEB" w:rsidRPr="00791AFD">
        <w:rPr>
          <w:rFonts w:ascii="Times New Roman" w:hAnsi="Times New Roman"/>
          <w:b/>
          <w:i/>
          <w:sz w:val="24"/>
          <w:szCs w:val="24"/>
        </w:rPr>
        <w:t>Э</w:t>
      </w:r>
      <w:r w:rsidRPr="00791AFD">
        <w:rPr>
          <w:rFonts w:ascii="Times New Roman" w:hAnsi="Times New Roman"/>
          <w:b/>
          <w:i/>
          <w:sz w:val="24"/>
          <w:szCs w:val="24"/>
        </w:rPr>
        <w:t xml:space="preserve">митента, имеют для </w:t>
      </w:r>
      <w:r w:rsidR="00356FEB" w:rsidRPr="00791AFD">
        <w:rPr>
          <w:rFonts w:ascii="Times New Roman" w:hAnsi="Times New Roman"/>
          <w:b/>
          <w:i/>
          <w:sz w:val="24"/>
          <w:szCs w:val="24"/>
        </w:rPr>
        <w:t>Э</w:t>
      </w:r>
      <w:r w:rsidRPr="00791AFD">
        <w:rPr>
          <w:rFonts w:ascii="Times New Roman" w:hAnsi="Times New Roman"/>
          <w:b/>
          <w:i/>
          <w:sz w:val="24"/>
          <w:szCs w:val="24"/>
        </w:rPr>
        <w:t>митента существенное значение в силу иных</w:t>
      </w:r>
      <w:r w:rsidR="00356FEB" w:rsidRPr="00791AFD">
        <w:rPr>
          <w:rFonts w:ascii="Times New Roman" w:hAnsi="Times New Roman"/>
          <w:b/>
          <w:i/>
          <w:sz w:val="24"/>
          <w:szCs w:val="24"/>
        </w:rPr>
        <w:t xml:space="preserve"> причин,</w:t>
      </w:r>
      <w:r w:rsidRPr="00791AFD">
        <w:rPr>
          <w:rFonts w:ascii="Times New Roman" w:hAnsi="Times New Roman"/>
          <w:b/>
          <w:i/>
          <w:sz w:val="24"/>
          <w:szCs w:val="24"/>
        </w:rPr>
        <w:t xml:space="preserve"> факторов или обстоятельств, не приводится ввиду того, что основной деятельностью Эмитента согласно </w:t>
      </w:r>
      <w:r w:rsidR="002D2DFA" w:rsidRPr="00791AFD">
        <w:rPr>
          <w:rFonts w:ascii="Times New Roman" w:hAnsi="Times New Roman"/>
          <w:b/>
          <w:i/>
          <w:sz w:val="24"/>
          <w:szCs w:val="24"/>
        </w:rPr>
        <w:t>У</w:t>
      </w:r>
      <w:r w:rsidRPr="00791AFD">
        <w:rPr>
          <w:rFonts w:ascii="Times New Roman" w:hAnsi="Times New Roman"/>
          <w:b/>
          <w:i/>
          <w:sz w:val="24"/>
          <w:szCs w:val="24"/>
        </w:rPr>
        <w:t xml:space="preserve">става Эмитента является деятельность, связанная с эмиссией, долгосрочные обязательства Эмитента сформированы за </w:t>
      </w:r>
      <w:r w:rsidR="001D67F2" w:rsidRPr="00791AFD">
        <w:rPr>
          <w:rFonts w:ascii="Times New Roman" w:hAnsi="Times New Roman"/>
          <w:b/>
          <w:i/>
          <w:sz w:val="24"/>
          <w:szCs w:val="24"/>
        </w:rPr>
        <w:t>счёт</w:t>
      </w:r>
      <w:r w:rsidRPr="00791AFD">
        <w:rPr>
          <w:rFonts w:ascii="Times New Roman" w:hAnsi="Times New Roman"/>
          <w:b/>
          <w:i/>
          <w:sz w:val="24"/>
          <w:szCs w:val="24"/>
        </w:rPr>
        <w:t xml:space="preserve"> средств, полученных Эмитентом от размещения Биржевых облигаций, основными кредиторами Эмитента являются владельцы Биржевых облигаций</w:t>
      </w:r>
      <w:r w:rsidR="003E75BE" w:rsidRPr="00791AFD">
        <w:rPr>
          <w:rFonts w:ascii="Times New Roman" w:hAnsi="Times New Roman"/>
          <w:b/>
          <w:i/>
          <w:sz w:val="24"/>
          <w:szCs w:val="24"/>
        </w:rPr>
        <w:t>,</w:t>
      </w:r>
      <w:r w:rsidR="003E75BE" w:rsidRPr="00791AFD">
        <w:rPr>
          <w:b/>
          <w:i/>
        </w:rPr>
        <w:t xml:space="preserve"> </w:t>
      </w:r>
      <w:r w:rsidR="003E75BE" w:rsidRPr="00791AFD">
        <w:rPr>
          <w:rFonts w:ascii="Times New Roman" w:hAnsi="Times New Roman"/>
          <w:b/>
          <w:i/>
          <w:sz w:val="24"/>
          <w:szCs w:val="24"/>
        </w:rPr>
        <w:t>сведениями о доле которых в общей сумме кредиторской задолженности Эмитент не располагает</w:t>
      </w:r>
      <w:r w:rsidRPr="00791AFD">
        <w:rPr>
          <w:rFonts w:ascii="Times New Roman" w:hAnsi="Times New Roman"/>
          <w:b/>
          <w:i/>
          <w:sz w:val="24"/>
          <w:szCs w:val="24"/>
        </w:rPr>
        <w:t>.</w:t>
      </w:r>
      <w:bookmarkEnd w:id="114"/>
      <w:r w:rsidR="003E75BE" w:rsidRPr="00791AFD">
        <w:rPr>
          <w:rFonts w:ascii="Times New Roman" w:hAnsi="Times New Roman"/>
          <w:b/>
          <w:i/>
          <w:sz w:val="24"/>
          <w:szCs w:val="24"/>
        </w:rPr>
        <w:t xml:space="preserve"> </w:t>
      </w:r>
    </w:p>
    <w:p w14:paraId="2D4A58B7" w14:textId="77777777" w:rsidR="00990168" w:rsidRPr="003E6EDC" w:rsidRDefault="00990168" w:rsidP="00EA6271">
      <w:pPr>
        <w:widowControl w:val="0"/>
        <w:autoSpaceDE w:val="0"/>
        <w:autoSpaceDN w:val="0"/>
        <w:adjustRightInd w:val="0"/>
        <w:spacing w:before="240" w:after="0" w:line="240" w:lineRule="auto"/>
        <w:ind w:firstLine="540"/>
        <w:jc w:val="both"/>
        <w:rPr>
          <w:rFonts w:ascii="Times New Roman" w:hAnsi="Times New Roman"/>
          <w:b/>
          <w:sz w:val="24"/>
          <w:szCs w:val="24"/>
        </w:rPr>
      </w:pPr>
    </w:p>
    <w:p w14:paraId="54E5CBC8" w14:textId="77777777" w:rsidR="000820B5" w:rsidRPr="003E6EDC" w:rsidRDefault="000820B5" w:rsidP="00723CF8">
      <w:pPr>
        <w:pStyle w:val="ConsPlusNormal"/>
        <w:jc w:val="both"/>
        <w:outlineLvl w:val="2"/>
        <w:rPr>
          <w:b/>
        </w:rPr>
      </w:pPr>
      <w:bookmarkStart w:id="121" w:name="_Toc102669381"/>
      <w:bookmarkStart w:id="122" w:name="_Toc177983018"/>
      <w:bookmarkStart w:id="123" w:name="_Hlk142664513"/>
      <w:r w:rsidRPr="003E6EDC">
        <w:rPr>
          <w:b/>
        </w:rPr>
        <w:t>1.7.2. Сведения об обязательствах эмитента из предоставленного обеспечения</w:t>
      </w:r>
      <w:bookmarkEnd w:id="121"/>
      <w:bookmarkEnd w:id="122"/>
    </w:p>
    <w:p w14:paraId="6193CA03" w14:textId="380D120E" w:rsidR="001305CE" w:rsidRPr="003E6EDC" w:rsidRDefault="001305CE" w:rsidP="00723CF8">
      <w:pPr>
        <w:pStyle w:val="ConsPlusNormal"/>
        <w:spacing w:before="240"/>
        <w:jc w:val="both"/>
        <w:rPr>
          <w:b/>
          <w:i/>
        </w:rPr>
      </w:pPr>
      <w:r w:rsidRPr="003E6EDC">
        <w:t xml:space="preserve">Сведения о размере обеспечения </w:t>
      </w:r>
      <w:r w:rsidR="00F22806" w:rsidRPr="003E6EDC">
        <w:t>(</w:t>
      </w:r>
      <w:r w:rsidRPr="003E6EDC">
        <w:t>в том числе в форме залога, поручительства, независимой гарантии</w:t>
      </w:r>
      <w:r w:rsidR="00F22806" w:rsidRPr="003E6EDC">
        <w:t>), предоставленного эмитентом</w:t>
      </w:r>
      <w:r w:rsidRPr="003E6EDC">
        <w:t xml:space="preserve">: </w:t>
      </w:r>
      <w:r w:rsidR="002D2DFA" w:rsidRPr="003E6EDC">
        <w:rPr>
          <w:b/>
          <w:i/>
        </w:rPr>
        <w:t xml:space="preserve">не применимо, </w:t>
      </w:r>
      <w:r w:rsidRPr="003E6EDC">
        <w:rPr>
          <w:b/>
          <w:i/>
        </w:rPr>
        <w:t>Эмитент не предоставлял обеспечение, в том числе в форме залога, поручительства, независимой гарантии.</w:t>
      </w:r>
    </w:p>
    <w:p w14:paraId="4E4229A0" w14:textId="607D01FE" w:rsidR="005F105A" w:rsidRDefault="001305CE" w:rsidP="00723CF8">
      <w:pPr>
        <w:pStyle w:val="ConsPlusNormal"/>
        <w:spacing w:before="240"/>
        <w:jc w:val="both"/>
        <w:rPr>
          <w:b/>
          <w:i/>
        </w:rPr>
      </w:pPr>
      <w:r w:rsidRPr="003E6EDC">
        <w:t xml:space="preserve">Сведения о совершенных эмитентом сделках по предоставлению такого обеспечения, имеющих для эмитента существенное значение: </w:t>
      </w:r>
      <w:r w:rsidRPr="003E6EDC">
        <w:rPr>
          <w:b/>
          <w:i/>
        </w:rPr>
        <w:t>не применимо, Эмитент не предоставлял обеспечение, в том числе в форме залога, поручительства, независимой гарантии, указанные сделки отсутствуют.</w:t>
      </w:r>
    </w:p>
    <w:p w14:paraId="36C25892" w14:textId="77777777" w:rsidR="00990168" w:rsidRPr="003E6EDC" w:rsidRDefault="00990168" w:rsidP="00723CF8">
      <w:pPr>
        <w:pStyle w:val="ConsPlusNormal"/>
        <w:spacing w:before="240"/>
        <w:jc w:val="both"/>
        <w:rPr>
          <w:b/>
          <w:i/>
        </w:rPr>
      </w:pPr>
    </w:p>
    <w:p w14:paraId="51CEA25E" w14:textId="77777777" w:rsidR="006F3302" w:rsidRPr="003E6EDC" w:rsidRDefault="006F3302" w:rsidP="0042078A">
      <w:pPr>
        <w:pStyle w:val="ConsPlusNormal"/>
        <w:jc w:val="both"/>
        <w:outlineLvl w:val="2"/>
        <w:rPr>
          <w:b/>
        </w:rPr>
      </w:pPr>
      <w:bookmarkStart w:id="124" w:name="_Toc102669382"/>
      <w:bookmarkStart w:id="125" w:name="_Toc177983019"/>
      <w:r w:rsidRPr="003E6EDC">
        <w:rPr>
          <w:b/>
        </w:rPr>
        <w:t>1.7.3. Сведения о прочих существенных обязательствах эмитента</w:t>
      </w:r>
      <w:bookmarkEnd w:id="124"/>
      <w:bookmarkEnd w:id="125"/>
    </w:p>
    <w:p w14:paraId="7F37C68A" w14:textId="4D3D8E8C" w:rsidR="006F3302" w:rsidRPr="0065479D" w:rsidRDefault="0042078A" w:rsidP="0042078A">
      <w:pPr>
        <w:pStyle w:val="ConsPlusNormal"/>
        <w:spacing w:before="240"/>
        <w:jc w:val="both"/>
        <w:rPr>
          <w:b/>
          <w:i/>
        </w:rPr>
      </w:pPr>
      <w:r w:rsidRPr="003E6EDC">
        <w:t>Л</w:t>
      </w:r>
      <w:r w:rsidR="006F3302" w:rsidRPr="003E6EDC">
        <w:t xml:space="preserve">юбые обязательства, которые, по мнению эмитента, </w:t>
      </w:r>
      <w:r w:rsidR="006F3302" w:rsidRPr="0065479D">
        <w:t>могут существенным образом воздействовать на финансовое положение эмитента, в том числе на ликвидность, источники финансирования и условия их использования, результаты деятельности и расходы, с описанием факторов, при которых указанные обязательства могут повлечь такое воздействие</w:t>
      </w:r>
      <w:r w:rsidR="00693D3D" w:rsidRPr="0065479D">
        <w:t>:</w:t>
      </w:r>
      <w:r w:rsidR="005D6F2A" w:rsidRPr="0065479D">
        <w:t xml:space="preserve"> </w:t>
      </w:r>
      <w:r w:rsidR="003E6EDC" w:rsidRPr="003E6EDC">
        <w:rPr>
          <w:b/>
          <w:i/>
        </w:rPr>
        <w:t>п</w:t>
      </w:r>
      <w:r w:rsidR="00CA67E7" w:rsidRPr="003E6EDC">
        <w:rPr>
          <w:b/>
          <w:i/>
        </w:rPr>
        <w:t xml:space="preserve">рочих обязательств, которые, по мнению </w:t>
      </w:r>
      <w:r w:rsidRPr="003E6EDC">
        <w:rPr>
          <w:b/>
          <w:i/>
        </w:rPr>
        <w:t>Э</w:t>
      </w:r>
      <w:r w:rsidR="00CA67E7" w:rsidRPr="003E6EDC">
        <w:rPr>
          <w:b/>
          <w:i/>
        </w:rPr>
        <w:t>митента, могут существенным</w:t>
      </w:r>
      <w:r w:rsidR="00CA67E7" w:rsidRPr="0065479D">
        <w:rPr>
          <w:b/>
          <w:i/>
        </w:rPr>
        <w:t xml:space="preserve"> образом воздействовать на финансовое положение </w:t>
      </w:r>
      <w:r w:rsidRPr="0065479D">
        <w:rPr>
          <w:b/>
          <w:i/>
        </w:rPr>
        <w:t>Э</w:t>
      </w:r>
      <w:r w:rsidR="00CA67E7" w:rsidRPr="0065479D">
        <w:rPr>
          <w:b/>
          <w:i/>
        </w:rPr>
        <w:t>митента, в том числе на ликвидность, источники финансирования и условия их использования, результаты деятельности и расходы, не имеется</w:t>
      </w:r>
      <w:r w:rsidR="006F3302" w:rsidRPr="0065479D">
        <w:rPr>
          <w:b/>
          <w:i/>
        </w:rPr>
        <w:t>.</w:t>
      </w:r>
      <w:bookmarkEnd w:id="123"/>
    </w:p>
    <w:bookmarkEnd w:id="74"/>
    <w:p w14:paraId="23F4EEBE" w14:textId="78E56718" w:rsidR="000820B5" w:rsidRPr="001D3F60" w:rsidRDefault="000820B5" w:rsidP="000352DA">
      <w:pPr>
        <w:rPr>
          <w:rFonts w:ascii="Times New Roman" w:hAnsi="Times New Roman"/>
          <w:sz w:val="24"/>
          <w:szCs w:val="24"/>
        </w:rPr>
      </w:pPr>
    </w:p>
    <w:p w14:paraId="0715FBE6" w14:textId="67B18FE2" w:rsidR="00A01021" w:rsidRPr="001D3F60" w:rsidRDefault="00A01021" w:rsidP="00A81530">
      <w:pPr>
        <w:pStyle w:val="ConsPlusNormal"/>
        <w:jc w:val="both"/>
        <w:outlineLvl w:val="2"/>
        <w:rPr>
          <w:b/>
        </w:rPr>
      </w:pPr>
      <w:bookmarkStart w:id="126" w:name="_Toc102669383"/>
      <w:bookmarkStart w:id="127" w:name="_Toc177983020"/>
      <w:bookmarkEnd w:id="75"/>
      <w:r w:rsidRPr="001D3F60">
        <w:rPr>
          <w:b/>
        </w:rPr>
        <w:t>1.8. Сведения о перспективах развития эмитента</w:t>
      </w:r>
      <w:bookmarkEnd w:id="126"/>
      <w:bookmarkEnd w:id="127"/>
    </w:p>
    <w:p w14:paraId="2646D55C" w14:textId="77777777" w:rsidR="00971380" w:rsidRPr="001D3F60" w:rsidRDefault="00971380" w:rsidP="00515E64">
      <w:pPr>
        <w:widowControl w:val="0"/>
        <w:autoSpaceDE w:val="0"/>
        <w:autoSpaceDN w:val="0"/>
        <w:adjustRightInd w:val="0"/>
        <w:spacing w:after="0" w:line="240" w:lineRule="auto"/>
        <w:jc w:val="both"/>
        <w:rPr>
          <w:b/>
        </w:rPr>
      </w:pPr>
    </w:p>
    <w:p w14:paraId="716D5CF3" w14:textId="39369AFA" w:rsidR="00A01021" w:rsidRPr="00BA7125" w:rsidRDefault="00D65AD3" w:rsidP="00515E64">
      <w:pPr>
        <w:widowControl w:val="0"/>
        <w:autoSpaceDE w:val="0"/>
        <w:autoSpaceDN w:val="0"/>
        <w:adjustRightInd w:val="0"/>
        <w:spacing w:after="0" w:line="240" w:lineRule="auto"/>
        <w:jc w:val="both"/>
      </w:pPr>
      <w:r w:rsidRPr="00BA7125">
        <w:rPr>
          <w:rFonts w:ascii="Times New Roman" w:hAnsi="Times New Roman"/>
          <w:sz w:val="24"/>
          <w:szCs w:val="24"/>
        </w:rPr>
        <w:t xml:space="preserve">Информация, установленная настоящим пунктом, не включается в состав </w:t>
      </w:r>
      <w:r w:rsidR="00190597" w:rsidRPr="00BA7125">
        <w:rPr>
          <w:rFonts w:ascii="Times New Roman" w:hAnsi="Times New Roman"/>
          <w:sz w:val="24"/>
          <w:szCs w:val="24"/>
        </w:rPr>
        <w:t>Отчёта</w:t>
      </w:r>
      <w:r w:rsidRPr="00BA7125">
        <w:rPr>
          <w:rFonts w:ascii="Times New Roman" w:hAnsi="Times New Roman"/>
          <w:sz w:val="24"/>
          <w:szCs w:val="24"/>
        </w:rPr>
        <w:t xml:space="preserve"> </w:t>
      </w:r>
      <w:r w:rsidR="00A170E8">
        <w:rPr>
          <w:rFonts w:ascii="Times New Roman" w:hAnsi="Times New Roman"/>
          <w:sz w:val="24"/>
          <w:szCs w:val="24"/>
        </w:rPr>
        <w:t>Э</w:t>
      </w:r>
      <w:r w:rsidRPr="00BA7125">
        <w:rPr>
          <w:rFonts w:ascii="Times New Roman" w:hAnsi="Times New Roman"/>
          <w:sz w:val="24"/>
          <w:szCs w:val="24"/>
        </w:rPr>
        <w:t>митента на основании п.5 Примечаний к разделу 1 Приложения 3 к Положению Банка России от 27 марта 2020 года N 714-П "О раскрытии информации эмитентами эмиссионных ценных бумаг"</w:t>
      </w:r>
      <w:r w:rsidR="00A170E8">
        <w:rPr>
          <w:rFonts w:ascii="Times New Roman" w:hAnsi="Times New Roman"/>
          <w:sz w:val="24"/>
          <w:szCs w:val="24"/>
        </w:rPr>
        <w:t>,</w:t>
      </w:r>
      <w:r w:rsidRPr="00BA7125">
        <w:rPr>
          <w:rFonts w:ascii="Times New Roman" w:hAnsi="Times New Roman"/>
          <w:sz w:val="24"/>
          <w:szCs w:val="24"/>
        </w:rPr>
        <w:t xml:space="preserve"> так как </w:t>
      </w:r>
      <w:r w:rsidR="00190597" w:rsidRPr="00BA7125">
        <w:rPr>
          <w:rFonts w:ascii="Times New Roman" w:hAnsi="Times New Roman"/>
          <w:sz w:val="24"/>
          <w:szCs w:val="24"/>
        </w:rPr>
        <w:t>Отчёт</w:t>
      </w:r>
      <w:r w:rsidRPr="00BA7125">
        <w:rPr>
          <w:rFonts w:ascii="Times New Roman" w:hAnsi="Times New Roman"/>
          <w:sz w:val="24"/>
          <w:szCs w:val="24"/>
        </w:rPr>
        <w:t xml:space="preserve"> </w:t>
      </w:r>
      <w:r w:rsidR="00A170E8">
        <w:rPr>
          <w:rFonts w:ascii="Times New Roman" w:hAnsi="Times New Roman"/>
          <w:sz w:val="24"/>
          <w:szCs w:val="24"/>
        </w:rPr>
        <w:t>Э</w:t>
      </w:r>
      <w:r w:rsidRPr="00BA7125">
        <w:rPr>
          <w:rFonts w:ascii="Times New Roman" w:hAnsi="Times New Roman"/>
          <w:sz w:val="24"/>
          <w:szCs w:val="24"/>
        </w:rPr>
        <w:t>митента составлен за 6 месяцев 202</w:t>
      </w:r>
      <w:r w:rsidR="00A26E02" w:rsidRPr="00BA7125">
        <w:rPr>
          <w:rFonts w:ascii="Times New Roman" w:hAnsi="Times New Roman"/>
          <w:sz w:val="24"/>
          <w:szCs w:val="24"/>
        </w:rPr>
        <w:t>4</w:t>
      </w:r>
      <w:r w:rsidRPr="00BA7125">
        <w:rPr>
          <w:rFonts w:ascii="Times New Roman" w:hAnsi="Times New Roman"/>
          <w:sz w:val="24"/>
          <w:szCs w:val="24"/>
        </w:rPr>
        <w:t xml:space="preserve"> года</w:t>
      </w:r>
      <w:r w:rsidR="00B005CE" w:rsidRPr="00BA7125">
        <w:rPr>
          <w:rFonts w:ascii="Times New Roman" w:hAnsi="Times New Roman"/>
          <w:sz w:val="24"/>
          <w:szCs w:val="24"/>
        </w:rPr>
        <w:t>.</w:t>
      </w:r>
      <w:r w:rsidR="00244BC0" w:rsidRPr="00BA7125" w:rsidDel="005E6DB4">
        <w:rPr>
          <w:rFonts w:ascii="Times New Roman" w:hAnsi="Times New Roman"/>
          <w:sz w:val="24"/>
          <w:szCs w:val="24"/>
        </w:rPr>
        <w:t xml:space="preserve"> </w:t>
      </w:r>
    </w:p>
    <w:p w14:paraId="7C65162F" w14:textId="77777777" w:rsidR="005E5F40" w:rsidRPr="007257AB" w:rsidRDefault="005E5F40" w:rsidP="00E24ED4">
      <w:pPr>
        <w:widowControl w:val="0"/>
        <w:autoSpaceDE w:val="0"/>
        <w:autoSpaceDN w:val="0"/>
        <w:adjustRightInd w:val="0"/>
        <w:spacing w:line="240" w:lineRule="auto"/>
        <w:jc w:val="both"/>
      </w:pPr>
    </w:p>
    <w:p w14:paraId="3719C288" w14:textId="2CC0D2D6" w:rsidR="004F2E83" w:rsidRPr="007257AB" w:rsidRDefault="004F2E83" w:rsidP="005E5F40">
      <w:pPr>
        <w:pStyle w:val="ConsPlusNormal"/>
        <w:jc w:val="both"/>
        <w:outlineLvl w:val="2"/>
        <w:rPr>
          <w:b/>
        </w:rPr>
      </w:pPr>
      <w:bookmarkStart w:id="128" w:name="_Toc102669384"/>
      <w:bookmarkStart w:id="129" w:name="_Toc177983021"/>
      <w:bookmarkStart w:id="130" w:name="_Hlk133596561"/>
      <w:r w:rsidRPr="007257AB">
        <w:rPr>
          <w:b/>
        </w:rPr>
        <w:t>1.9. Сведения о рисках, связанных с деятельностью эмитента</w:t>
      </w:r>
      <w:bookmarkEnd w:id="128"/>
      <w:bookmarkEnd w:id="129"/>
    </w:p>
    <w:p w14:paraId="7817698D" w14:textId="1C908F34" w:rsidR="005E5F40" w:rsidRPr="007257AB" w:rsidRDefault="005E5F40" w:rsidP="004F2E83">
      <w:pPr>
        <w:pStyle w:val="ConsPlusNormal"/>
        <w:ind w:firstLine="540"/>
        <w:jc w:val="both"/>
      </w:pPr>
    </w:p>
    <w:p w14:paraId="3057599A" w14:textId="15CE478B" w:rsidR="00C458BA" w:rsidRPr="007257AB" w:rsidRDefault="00071B10" w:rsidP="00947F9C">
      <w:pPr>
        <w:pStyle w:val="ConsPlusNormal"/>
        <w:jc w:val="both"/>
      </w:pPr>
      <w:bookmarkStart w:id="131" w:name="_Hlk144915534"/>
      <w:r w:rsidRPr="007257AB">
        <w:rPr>
          <w:rFonts w:eastAsia="Times New Roman"/>
        </w:rPr>
        <w:t xml:space="preserve">Информация в настоящем пункте не указывается на основании п.7 Примечаний к разделу 1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пункта, раскрытой в </w:t>
      </w:r>
      <w:r w:rsidR="00727B3C" w:rsidRPr="007257AB">
        <w:rPr>
          <w:rFonts w:eastAsia="Times New Roman"/>
        </w:rPr>
        <w:t>Отчёте</w:t>
      </w:r>
      <w:r w:rsidRPr="007257AB">
        <w:rPr>
          <w:rFonts w:eastAsia="Times New Roman"/>
        </w:rPr>
        <w:t xml:space="preserve"> эмитента за 12 месяцев 202</w:t>
      </w:r>
      <w:r w:rsidR="00F6382F" w:rsidRPr="007257AB">
        <w:rPr>
          <w:rFonts w:eastAsia="Times New Roman"/>
        </w:rPr>
        <w:t>3</w:t>
      </w:r>
      <w:r w:rsidRPr="007257AB">
        <w:rPr>
          <w:rFonts w:eastAsia="Times New Roman"/>
        </w:rPr>
        <w:t xml:space="preserve"> года, не прои</w:t>
      </w:r>
      <w:r w:rsidR="00F6382F" w:rsidRPr="007257AB">
        <w:rPr>
          <w:rFonts w:eastAsia="Times New Roman"/>
        </w:rPr>
        <w:t>зошло</w:t>
      </w:r>
      <w:r w:rsidRPr="007257AB">
        <w:rPr>
          <w:rFonts w:eastAsia="Times New Roman"/>
        </w:rPr>
        <w:t xml:space="preserve"> изменений</w:t>
      </w:r>
      <w:bookmarkEnd w:id="131"/>
      <w:r w:rsidRPr="007257AB">
        <w:rPr>
          <w:rFonts w:eastAsia="Times New Roman"/>
        </w:rPr>
        <w:t>.</w:t>
      </w:r>
      <w:r w:rsidRPr="007257AB" w:rsidDel="00071B10">
        <w:t xml:space="preserve"> </w:t>
      </w:r>
      <w:bookmarkEnd w:id="130"/>
    </w:p>
    <w:p w14:paraId="36B708E0" w14:textId="77777777" w:rsidR="00774D6D" w:rsidRPr="00732A09" w:rsidRDefault="00774D6D" w:rsidP="00947F9C">
      <w:pPr>
        <w:pStyle w:val="ConsPlusNormal"/>
        <w:jc w:val="both"/>
        <w:rPr>
          <w:color w:val="000000" w:themeColor="text1"/>
        </w:rPr>
      </w:pPr>
    </w:p>
    <w:p w14:paraId="6AF57DC8" w14:textId="77777777" w:rsidR="007257AB" w:rsidRPr="003E6EDC" w:rsidRDefault="007257AB" w:rsidP="000352DA">
      <w:pPr>
        <w:rPr>
          <w:rFonts w:ascii="Times New Roman" w:hAnsi="Times New Roman"/>
          <w:sz w:val="24"/>
          <w:szCs w:val="24"/>
        </w:rPr>
      </w:pPr>
    </w:p>
    <w:p w14:paraId="462EB7DC" w14:textId="77777777" w:rsidR="00715DD5" w:rsidRPr="003E6EDC" w:rsidRDefault="00715DD5" w:rsidP="00774D6D">
      <w:pPr>
        <w:pStyle w:val="ConsPlusNormal"/>
        <w:jc w:val="center"/>
        <w:outlineLvl w:val="2"/>
        <w:rPr>
          <w:b/>
          <w:sz w:val="28"/>
          <w:szCs w:val="28"/>
        </w:rPr>
      </w:pPr>
      <w:bookmarkStart w:id="132" w:name="_Toc102669397"/>
      <w:bookmarkStart w:id="133" w:name="_Toc177983022"/>
      <w:r w:rsidRPr="003E6EDC">
        <w:rPr>
          <w:b/>
          <w:sz w:val="28"/>
          <w:szCs w:val="28"/>
        </w:rPr>
        <w:lastRenderedPageBreak/>
        <w:t>Раздел 2. Сведения о лицах, входящих в состав органов управления эмитента, сведения об организации в эмитенте управления рисками, контроля за финансово-хозяйственной деятельностью и внутреннего контроля, внутреннего аудита, а также сведения о работниках эмитента</w:t>
      </w:r>
      <w:bookmarkEnd w:id="132"/>
      <w:bookmarkEnd w:id="133"/>
    </w:p>
    <w:p w14:paraId="095044D2" w14:textId="77777777" w:rsidR="00715DD5" w:rsidRPr="000F0E0B" w:rsidRDefault="00715DD5" w:rsidP="00715DD5">
      <w:pPr>
        <w:pStyle w:val="ConsPlusNormal"/>
        <w:ind w:firstLine="540"/>
        <w:jc w:val="both"/>
        <w:rPr>
          <w:color w:val="FF0000"/>
        </w:rPr>
      </w:pPr>
    </w:p>
    <w:p w14:paraId="676CF438" w14:textId="77777777" w:rsidR="00715DD5" w:rsidRPr="003E6EDC" w:rsidRDefault="00715DD5" w:rsidP="00947F9C">
      <w:pPr>
        <w:pStyle w:val="ConsPlusNormal"/>
        <w:jc w:val="both"/>
        <w:outlineLvl w:val="2"/>
        <w:rPr>
          <w:b/>
        </w:rPr>
      </w:pPr>
      <w:bookmarkStart w:id="134" w:name="Par4153"/>
      <w:bookmarkStart w:id="135" w:name="_Toc102669398"/>
      <w:bookmarkStart w:id="136" w:name="_Toc177983023"/>
      <w:bookmarkEnd w:id="134"/>
      <w:r w:rsidRPr="003E6EDC">
        <w:rPr>
          <w:b/>
        </w:rPr>
        <w:t>2.1. Информация о лицах, входящих в состав органов управления эмитента</w:t>
      </w:r>
      <w:bookmarkEnd w:id="135"/>
      <w:bookmarkEnd w:id="136"/>
    </w:p>
    <w:p w14:paraId="4F2D1C8A" w14:textId="0ABADE1E" w:rsidR="006E5769" w:rsidRDefault="006E5769" w:rsidP="006E5769">
      <w:pPr>
        <w:widowControl w:val="0"/>
        <w:autoSpaceDE w:val="0"/>
        <w:autoSpaceDN w:val="0"/>
        <w:adjustRightInd w:val="0"/>
        <w:spacing w:after="0" w:line="240" w:lineRule="auto"/>
        <w:jc w:val="both"/>
        <w:rPr>
          <w:rFonts w:ascii="Times New Roman" w:hAnsi="Times New Roman"/>
          <w:b/>
          <w:i/>
          <w:color w:val="FF0000"/>
          <w:sz w:val="24"/>
          <w:szCs w:val="24"/>
        </w:rPr>
      </w:pPr>
    </w:p>
    <w:p w14:paraId="7B4634E6" w14:textId="77777777" w:rsidR="0067723F" w:rsidRPr="0067723F" w:rsidRDefault="0067723F" w:rsidP="0067723F">
      <w:pPr>
        <w:jc w:val="both"/>
        <w:rPr>
          <w:rFonts w:ascii="Times New Roman" w:hAnsi="Times New Roman"/>
          <w:b/>
          <w:i/>
          <w:sz w:val="24"/>
          <w:szCs w:val="24"/>
        </w:rPr>
      </w:pPr>
      <w:r w:rsidRPr="0067723F">
        <w:rPr>
          <w:rFonts w:ascii="Times New Roman" w:hAnsi="Times New Roman"/>
          <w:b/>
          <w:i/>
          <w:sz w:val="24"/>
          <w:szCs w:val="24"/>
        </w:rPr>
        <w:t xml:space="preserve">Коллегиальный исполнительный орган и совет директоров (наблюдательный совет) Уставом Эмитента не предусмотрены. </w:t>
      </w:r>
    </w:p>
    <w:p w14:paraId="4F685370" w14:textId="77777777" w:rsidR="0067723F" w:rsidRPr="0067723F" w:rsidRDefault="0067723F" w:rsidP="0067723F">
      <w:pPr>
        <w:spacing w:after="0"/>
        <w:jc w:val="both"/>
        <w:rPr>
          <w:rFonts w:ascii="Times New Roman" w:hAnsi="Times New Roman"/>
          <w:b/>
          <w:i/>
          <w:sz w:val="24"/>
          <w:szCs w:val="24"/>
        </w:rPr>
      </w:pPr>
      <w:r w:rsidRPr="0067723F">
        <w:rPr>
          <w:rFonts w:ascii="Times New Roman" w:hAnsi="Times New Roman"/>
          <w:b/>
          <w:i/>
          <w:sz w:val="24"/>
          <w:szCs w:val="24"/>
        </w:rPr>
        <w:t>В соответствии с пунктом 9.1 Устава Эмитента органами управления Эмитента являются:</w:t>
      </w:r>
    </w:p>
    <w:p w14:paraId="7055E180" w14:textId="77777777" w:rsidR="0067723F" w:rsidRPr="0067723F" w:rsidRDefault="0067723F" w:rsidP="0067723F">
      <w:pPr>
        <w:spacing w:after="0"/>
        <w:jc w:val="both"/>
        <w:rPr>
          <w:rFonts w:ascii="Times New Roman" w:hAnsi="Times New Roman"/>
          <w:b/>
          <w:i/>
          <w:sz w:val="24"/>
          <w:szCs w:val="24"/>
        </w:rPr>
      </w:pPr>
      <w:r w:rsidRPr="0067723F">
        <w:rPr>
          <w:rFonts w:ascii="Times New Roman" w:hAnsi="Times New Roman"/>
          <w:b/>
          <w:i/>
          <w:sz w:val="24"/>
          <w:szCs w:val="24"/>
        </w:rPr>
        <w:t>- Общее собрание участников (высший орган управления Общества);</w:t>
      </w:r>
    </w:p>
    <w:p w14:paraId="29B8E855" w14:textId="77777777" w:rsidR="0067723F" w:rsidRPr="0067723F" w:rsidRDefault="0067723F" w:rsidP="0067723F">
      <w:pPr>
        <w:jc w:val="both"/>
        <w:rPr>
          <w:rFonts w:ascii="Times New Roman" w:hAnsi="Times New Roman"/>
          <w:b/>
          <w:i/>
          <w:sz w:val="24"/>
          <w:szCs w:val="24"/>
        </w:rPr>
      </w:pPr>
      <w:r w:rsidRPr="0067723F">
        <w:rPr>
          <w:rFonts w:ascii="Times New Roman" w:hAnsi="Times New Roman"/>
          <w:b/>
          <w:i/>
          <w:sz w:val="24"/>
          <w:szCs w:val="24"/>
        </w:rPr>
        <w:t>- Генеральный директор (единоличный исполнительный орган Общества).</w:t>
      </w:r>
    </w:p>
    <w:p w14:paraId="35B5D008" w14:textId="77777777" w:rsidR="0067723F" w:rsidRPr="0067723F" w:rsidRDefault="0067723F" w:rsidP="0067723F">
      <w:pPr>
        <w:pStyle w:val="ConsPlusNormal"/>
        <w:spacing w:before="240"/>
        <w:jc w:val="both"/>
      </w:pPr>
      <w:r w:rsidRPr="0067723F">
        <w:t>Информация о лице, занимающем должность единоличного исполнительного органа (Генеральный директор) эмитента:</w:t>
      </w:r>
    </w:p>
    <w:p w14:paraId="1AFAA3DE" w14:textId="77777777" w:rsidR="0067723F" w:rsidRPr="0067723F" w:rsidRDefault="0067723F" w:rsidP="0067723F">
      <w:pPr>
        <w:pStyle w:val="ConsPlusNormal"/>
        <w:spacing w:before="240"/>
        <w:jc w:val="both"/>
        <w:rPr>
          <w:sz w:val="2"/>
          <w:szCs w:val="2"/>
        </w:rPr>
      </w:pPr>
      <w:r w:rsidRPr="0067723F">
        <w:t xml:space="preserve"> </w:t>
      </w:r>
    </w:p>
    <w:p w14:paraId="1C6D30C6" w14:textId="4FB0DF7A" w:rsidR="0067723F" w:rsidRPr="003E6EDC" w:rsidRDefault="006B38CE" w:rsidP="0067723F">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sz w:val="24"/>
          <w:szCs w:val="24"/>
        </w:rPr>
        <w:t>Ф</w:t>
      </w:r>
      <w:r w:rsidR="0067723F" w:rsidRPr="003E6EDC">
        <w:rPr>
          <w:rFonts w:ascii="Times New Roman" w:hAnsi="Times New Roman"/>
          <w:sz w:val="24"/>
          <w:szCs w:val="24"/>
        </w:rPr>
        <w:t>амилия, имя, отчество (последнее при наличии):</w:t>
      </w:r>
      <w:r w:rsidR="0067723F" w:rsidRPr="00732A09">
        <w:rPr>
          <w:rFonts w:ascii="Times New Roman" w:hAnsi="Times New Roman"/>
          <w:sz w:val="24"/>
          <w:szCs w:val="24"/>
        </w:rPr>
        <w:t xml:space="preserve"> </w:t>
      </w:r>
      <w:proofErr w:type="spellStart"/>
      <w:r w:rsidR="0067723F" w:rsidRPr="003E6EDC">
        <w:rPr>
          <w:rFonts w:ascii="Times New Roman" w:hAnsi="Times New Roman"/>
          <w:b/>
          <w:i/>
          <w:sz w:val="24"/>
          <w:szCs w:val="24"/>
        </w:rPr>
        <w:t>Ужахов</w:t>
      </w:r>
      <w:proofErr w:type="spellEnd"/>
      <w:r w:rsidR="0067723F" w:rsidRPr="003E6EDC">
        <w:rPr>
          <w:rFonts w:ascii="Times New Roman" w:hAnsi="Times New Roman"/>
          <w:b/>
          <w:i/>
          <w:sz w:val="24"/>
          <w:szCs w:val="24"/>
        </w:rPr>
        <w:t xml:space="preserve"> Билан </w:t>
      </w:r>
      <w:proofErr w:type="spellStart"/>
      <w:r w:rsidR="0067723F" w:rsidRPr="003E6EDC">
        <w:rPr>
          <w:rFonts w:ascii="Times New Roman" w:hAnsi="Times New Roman"/>
          <w:b/>
          <w:i/>
          <w:sz w:val="24"/>
          <w:szCs w:val="24"/>
        </w:rPr>
        <w:t>Абдурахимович</w:t>
      </w:r>
      <w:proofErr w:type="spellEnd"/>
    </w:p>
    <w:p w14:paraId="23F4ED74" w14:textId="4F7A37BE" w:rsidR="0067723F" w:rsidRPr="003E6EDC" w:rsidRDefault="006B38CE" w:rsidP="0067723F">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sz w:val="24"/>
          <w:szCs w:val="24"/>
        </w:rPr>
        <w:t>Г</w:t>
      </w:r>
      <w:r w:rsidR="0067723F" w:rsidRPr="003E6EDC">
        <w:rPr>
          <w:rFonts w:ascii="Times New Roman" w:hAnsi="Times New Roman"/>
          <w:sz w:val="24"/>
          <w:szCs w:val="24"/>
        </w:rPr>
        <w:t>од рождения:</w:t>
      </w:r>
      <w:r w:rsidR="0067723F" w:rsidRPr="00732A09">
        <w:rPr>
          <w:rFonts w:ascii="Times New Roman" w:hAnsi="Times New Roman"/>
          <w:b/>
          <w:sz w:val="24"/>
          <w:szCs w:val="24"/>
        </w:rPr>
        <w:t xml:space="preserve"> </w:t>
      </w:r>
      <w:r w:rsidR="0067723F" w:rsidRPr="003E6EDC">
        <w:rPr>
          <w:rFonts w:ascii="Times New Roman" w:hAnsi="Times New Roman"/>
          <w:b/>
          <w:i/>
          <w:sz w:val="24"/>
          <w:szCs w:val="24"/>
        </w:rPr>
        <w:t>1987</w:t>
      </w:r>
    </w:p>
    <w:p w14:paraId="06464699" w14:textId="1EB9477F" w:rsidR="0067723F" w:rsidRPr="003E6EDC" w:rsidRDefault="006B38CE" w:rsidP="0067723F">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sz w:val="24"/>
          <w:szCs w:val="24"/>
        </w:rPr>
        <w:t>С</w:t>
      </w:r>
      <w:r w:rsidR="0067723F" w:rsidRPr="003E6EDC">
        <w:rPr>
          <w:rFonts w:ascii="Times New Roman" w:hAnsi="Times New Roman"/>
          <w:sz w:val="24"/>
          <w:szCs w:val="24"/>
        </w:rPr>
        <w:t>ведения об уровне образования, квалификации, специальности:</w:t>
      </w:r>
      <w:r w:rsidR="0067723F" w:rsidRPr="00732A09">
        <w:rPr>
          <w:rFonts w:ascii="Times New Roman" w:hAnsi="Times New Roman"/>
          <w:b/>
          <w:sz w:val="24"/>
          <w:szCs w:val="24"/>
        </w:rPr>
        <w:t xml:space="preserve"> </w:t>
      </w:r>
      <w:r w:rsidR="0067723F" w:rsidRPr="003E6EDC">
        <w:rPr>
          <w:rFonts w:ascii="Times New Roman" w:hAnsi="Times New Roman"/>
          <w:b/>
          <w:i/>
          <w:sz w:val="24"/>
          <w:szCs w:val="24"/>
        </w:rPr>
        <w:t xml:space="preserve">Высшее - Гамбургский университет, специальность: юриспруденция, квалификация: бакалавр правоведения. </w:t>
      </w:r>
    </w:p>
    <w:p w14:paraId="2177EFB9" w14:textId="77777777" w:rsidR="006B38CE" w:rsidRPr="005801AE" w:rsidRDefault="006B38CE" w:rsidP="006B38CE">
      <w:pPr>
        <w:widowControl w:val="0"/>
        <w:autoSpaceDE w:val="0"/>
        <w:autoSpaceDN w:val="0"/>
        <w:adjustRightInd w:val="0"/>
        <w:spacing w:after="0" w:line="240" w:lineRule="auto"/>
        <w:jc w:val="both"/>
        <w:rPr>
          <w:b/>
          <w:i/>
        </w:rPr>
      </w:pPr>
      <w:r w:rsidRPr="005801AE">
        <w:rPr>
          <w:rFonts w:ascii="Times New Roman" w:hAnsi="Times New Roman"/>
          <w:b/>
          <w:i/>
          <w:sz w:val="24"/>
          <w:szCs w:val="24"/>
        </w:rPr>
        <w:t>Дополнительно: ФГБОУ ВПО «РЭУ им. Г.В. Плеханова», профессиональная переподготовка по программе «Корпоративные финансы» (2011);</w:t>
      </w:r>
    </w:p>
    <w:p w14:paraId="11343DD0" w14:textId="77777777" w:rsidR="006B38CE" w:rsidRPr="005801AE" w:rsidRDefault="006B38CE" w:rsidP="006B38CE">
      <w:pPr>
        <w:widowControl w:val="0"/>
        <w:autoSpaceDE w:val="0"/>
        <w:autoSpaceDN w:val="0"/>
        <w:adjustRightInd w:val="0"/>
        <w:spacing w:after="0" w:line="240" w:lineRule="auto"/>
        <w:jc w:val="both"/>
        <w:rPr>
          <w:rFonts w:ascii="Times New Roman" w:hAnsi="Times New Roman"/>
          <w:b/>
          <w:i/>
          <w:sz w:val="24"/>
          <w:szCs w:val="24"/>
        </w:rPr>
      </w:pPr>
      <w:r w:rsidRPr="005801AE">
        <w:rPr>
          <w:rFonts w:ascii="Times New Roman" w:hAnsi="Times New Roman"/>
          <w:b/>
          <w:i/>
          <w:sz w:val="24"/>
          <w:szCs w:val="24"/>
        </w:rPr>
        <w:t xml:space="preserve">Российский государственный университет нефти и газа им. И.М. Губкина, повышение квалификации (тема «Нефтегазовое производство») (2012); </w:t>
      </w:r>
    </w:p>
    <w:p w14:paraId="1C34117B" w14:textId="77777777" w:rsidR="006B38CE" w:rsidRPr="005801AE" w:rsidRDefault="006B38CE" w:rsidP="006B38CE">
      <w:pPr>
        <w:widowControl w:val="0"/>
        <w:autoSpaceDE w:val="0"/>
        <w:autoSpaceDN w:val="0"/>
        <w:adjustRightInd w:val="0"/>
        <w:spacing w:after="0" w:line="240" w:lineRule="auto"/>
        <w:jc w:val="both"/>
        <w:rPr>
          <w:rFonts w:ascii="Times New Roman" w:hAnsi="Times New Roman"/>
          <w:b/>
          <w:i/>
          <w:sz w:val="24"/>
          <w:szCs w:val="24"/>
        </w:rPr>
      </w:pPr>
      <w:r w:rsidRPr="005801AE">
        <w:rPr>
          <w:rFonts w:ascii="Times New Roman" w:hAnsi="Times New Roman"/>
          <w:b/>
          <w:i/>
          <w:sz w:val="24"/>
          <w:szCs w:val="24"/>
        </w:rPr>
        <w:t>Федеральное государственное автономное образовательное учреждение высшего профессионального образования «Национальный исследовательский университет «Высшая школа экономики», квалификация: магистр (направление: Финансы и кредит) (2014);</w:t>
      </w:r>
    </w:p>
    <w:p w14:paraId="148F6903" w14:textId="77777777" w:rsidR="006B38CE" w:rsidRPr="005801AE" w:rsidRDefault="006B38CE" w:rsidP="006B38CE">
      <w:pPr>
        <w:widowControl w:val="0"/>
        <w:autoSpaceDE w:val="0"/>
        <w:autoSpaceDN w:val="0"/>
        <w:adjustRightInd w:val="0"/>
        <w:spacing w:after="0" w:line="240" w:lineRule="auto"/>
        <w:jc w:val="both"/>
        <w:rPr>
          <w:rFonts w:ascii="Times New Roman" w:hAnsi="Times New Roman"/>
          <w:b/>
          <w:i/>
          <w:sz w:val="24"/>
          <w:szCs w:val="24"/>
        </w:rPr>
      </w:pPr>
      <w:r w:rsidRPr="005801AE">
        <w:rPr>
          <w:rFonts w:ascii="Times New Roman" w:hAnsi="Times New Roman"/>
          <w:b/>
          <w:i/>
          <w:sz w:val="24"/>
          <w:szCs w:val="24"/>
        </w:rPr>
        <w:t>Корпоративный университет Сбербанка совместно с Лондонской школой бизнеса, программа развития руководителей высшего звена (2017);</w:t>
      </w:r>
    </w:p>
    <w:p w14:paraId="5CBC5CF3" w14:textId="61C918CA" w:rsidR="006B38CE" w:rsidRDefault="006B38CE" w:rsidP="006B38CE">
      <w:pPr>
        <w:widowControl w:val="0"/>
        <w:autoSpaceDE w:val="0"/>
        <w:autoSpaceDN w:val="0"/>
        <w:adjustRightInd w:val="0"/>
        <w:spacing w:after="0" w:line="240" w:lineRule="auto"/>
        <w:jc w:val="both"/>
        <w:rPr>
          <w:rFonts w:ascii="Times New Roman" w:hAnsi="Times New Roman"/>
          <w:b/>
          <w:i/>
          <w:sz w:val="24"/>
          <w:szCs w:val="24"/>
        </w:rPr>
      </w:pPr>
      <w:r w:rsidRPr="005801AE">
        <w:rPr>
          <w:rFonts w:ascii="Times New Roman" w:hAnsi="Times New Roman"/>
          <w:b/>
          <w:i/>
          <w:sz w:val="24"/>
          <w:szCs w:val="24"/>
        </w:rPr>
        <w:t xml:space="preserve">Федеральное государственное образовательное учреждение высшего образования «Кузбасский государственный технический университет имени Т.Ф. </w:t>
      </w:r>
      <w:proofErr w:type="spellStart"/>
      <w:r w:rsidRPr="005801AE">
        <w:rPr>
          <w:rFonts w:ascii="Times New Roman" w:hAnsi="Times New Roman"/>
          <w:b/>
          <w:i/>
          <w:sz w:val="24"/>
          <w:szCs w:val="24"/>
        </w:rPr>
        <w:t>Горбачева</w:t>
      </w:r>
      <w:proofErr w:type="spellEnd"/>
      <w:r w:rsidRPr="005801AE">
        <w:rPr>
          <w:rFonts w:ascii="Times New Roman" w:hAnsi="Times New Roman"/>
          <w:b/>
          <w:i/>
          <w:sz w:val="24"/>
          <w:szCs w:val="24"/>
        </w:rPr>
        <w:t xml:space="preserve">» в г. Белово, профессиональная переподготовка по программе «Открытые горные работы» (2021).  </w:t>
      </w:r>
    </w:p>
    <w:p w14:paraId="7AC8FA5C" w14:textId="77777777" w:rsidR="006B38CE" w:rsidRPr="005801AE" w:rsidRDefault="006B38CE" w:rsidP="006B38CE">
      <w:pPr>
        <w:widowControl w:val="0"/>
        <w:autoSpaceDE w:val="0"/>
        <w:autoSpaceDN w:val="0"/>
        <w:adjustRightInd w:val="0"/>
        <w:spacing w:after="0" w:line="240" w:lineRule="auto"/>
        <w:jc w:val="both"/>
        <w:rPr>
          <w:rFonts w:ascii="Times New Roman" w:hAnsi="Times New Roman"/>
          <w:b/>
          <w:i/>
          <w:sz w:val="24"/>
          <w:szCs w:val="24"/>
        </w:rPr>
      </w:pPr>
    </w:p>
    <w:p w14:paraId="494029F1" w14:textId="27A26B71" w:rsidR="0067723F" w:rsidRDefault="006B38CE" w:rsidP="0067723F">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w:t>
      </w:r>
      <w:r w:rsidR="0067723F" w:rsidRPr="003E6EDC">
        <w:rPr>
          <w:rFonts w:ascii="Times New Roman" w:hAnsi="Times New Roman"/>
          <w:sz w:val="24"/>
          <w:szCs w:val="24"/>
        </w:rPr>
        <w:t>се должности, которые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 (с указанием периода, в течение которого лицо занимало указанные должности):</w:t>
      </w:r>
    </w:p>
    <w:p w14:paraId="3BF19C6D" w14:textId="77777777" w:rsidR="006B38CE" w:rsidRPr="003E6EDC" w:rsidRDefault="006B38CE" w:rsidP="0067723F">
      <w:pPr>
        <w:widowControl w:val="0"/>
        <w:autoSpaceDE w:val="0"/>
        <w:autoSpaceDN w:val="0"/>
        <w:adjustRightInd w:val="0"/>
        <w:spacing w:after="0" w:line="240" w:lineRule="auto"/>
        <w:jc w:val="both"/>
        <w:rPr>
          <w:rFonts w:ascii="Times New Roman" w:hAnsi="Times New Roman"/>
          <w:sz w:val="24"/>
          <w:szCs w:val="24"/>
        </w:rPr>
      </w:pPr>
    </w:p>
    <w:tbl>
      <w:tblPr>
        <w:tblW w:w="9356" w:type="dxa"/>
        <w:tblInd w:w="-23" w:type="dxa"/>
        <w:tblCellMar>
          <w:left w:w="0" w:type="dxa"/>
          <w:right w:w="0" w:type="dxa"/>
        </w:tblCellMar>
        <w:tblLook w:val="04A0" w:firstRow="1" w:lastRow="0" w:firstColumn="1" w:lastColumn="0" w:noHBand="0" w:noVBand="1"/>
      </w:tblPr>
      <w:tblGrid>
        <w:gridCol w:w="1333"/>
        <w:gridCol w:w="1827"/>
        <w:gridCol w:w="2979"/>
        <w:gridCol w:w="3217"/>
      </w:tblGrid>
      <w:tr w:rsidR="00412A8D" w:rsidRPr="00732A09" w14:paraId="4894271A" w14:textId="77777777" w:rsidTr="00580DC3">
        <w:tc>
          <w:tcPr>
            <w:tcW w:w="3160" w:type="dxa"/>
            <w:gridSpan w:val="2"/>
            <w:tcBorders>
              <w:top w:val="double" w:sz="6" w:space="0" w:color="auto"/>
              <w:left w:val="double" w:sz="6" w:space="0" w:color="auto"/>
              <w:bottom w:val="single" w:sz="4" w:space="0" w:color="auto"/>
              <w:right w:val="single" w:sz="4" w:space="0" w:color="auto"/>
            </w:tcBorders>
            <w:tcMar>
              <w:top w:w="0" w:type="dxa"/>
              <w:left w:w="72" w:type="dxa"/>
              <w:bottom w:w="0" w:type="dxa"/>
              <w:right w:w="72" w:type="dxa"/>
            </w:tcMar>
            <w:hideMark/>
          </w:tcPr>
          <w:p w14:paraId="3D95D592" w14:textId="77777777" w:rsidR="00412A8D" w:rsidRPr="003E6EDC" w:rsidRDefault="00412A8D" w:rsidP="003E6EDC">
            <w:pPr>
              <w:widowControl w:val="0"/>
              <w:autoSpaceDE w:val="0"/>
              <w:autoSpaceDN w:val="0"/>
              <w:adjustRightInd w:val="0"/>
              <w:spacing w:before="20" w:after="40" w:line="240" w:lineRule="auto"/>
              <w:jc w:val="center"/>
              <w:rPr>
                <w:rFonts w:ascii="Times New Roman" w:eastAsia="Times New Roman" w:hAnsi="Times New Roman"/>
                <w:b/>
                <w:sz w:val="24"/>
                <w:szCs w:val="24"/>
              </w:rPr>
            </w:pPr>
            <w:r w:rsidRPr="003E6EDC">
              <w:rPr>
                <w:rFonts w:ascii="Times New Roman" w:eastAsia="Times New Roman" w:hAnsi="Times New Roman"/>
                <w:b/>
                <w:sz w:val="24"/>
                <w:szCs w:val="24"/>
              </w:rPr>
              <w:t>Период</w:t>
            </w:r>
          </w:p>
        </w:tc>
        <w:tc>
          <w:tcPr>
            <w:tcW w:w="2979" w:type="dxa"/>
            <w:vMerge w:val="restart"/>
            <w:tcBorders>
              <w:top w:val="double" w:sz="6" w:space="0" w:color="auto"/>
              <w:left w:val="single" w:sz="4" w:space="0" w:color="auto"/>
              <w:right w:val="single" w:sz="4" w:space="0" w:color="auto"/>
            </w:tcBorders>
            <w:tcMar>
              <w:top w:w="0" w:type="dxa"/>
              <w:left w:w="72" w:type="dxa"/>
              <w:bottom w:w="0" w:type="dxa"/>
              <w:right w:w="72" w:type="dxa"/>
            </w:tcMar>
            <w:hideMark/>
          </w:tcPr>
          <w:p w14:paraId="382F25C5" w14:textId="77777777" w:rsidR="00412A8D" w:rsidRPr="003E6EDC" w:rsidRDefault="00412A8D" w:rsidP="003E6EDC">
            <w:pPr>
              <w:widowControl w:val="0"/>
              <w:autoSpaceDE w:val="0"/>
              <w:autoSpaceDN w:val="0"/>
              <w:adjustRightInd w:val="0"/>
              <w:spacing w:before="20" w:after="40" w:line="240" w:lineRule="auto"/>
              <w:jc w:val="center"/>
              <w:rPr>
                <w:rFonts w:ascii="Times New Roman" w:eastAsia="Times New Roman" w:hAnsi="Times New Roman"/>
                <w:b/>
                <w:sz w:val="24"/>
                <w:szCs w:val="24"/>
              </w:rPr>
            </w:pPr>
            <w:r w:rsidRPr="003E6EDC">
              <w:rPr>
                <w:rFonts w:ascii="Times New Roman" w:eastAsia="Times New Roman" w:hAnsi="Times New Roman"/>
                <w:b/>
                <w:sz w:val="24"/>
                <w:szCs w:val="24"/>
              </w:rPr>
              <w:t>Наименование организации</w:t>
            </w:r>
          </w:p>
        </w:tc>
        <w:tc>
          <w:tcPr>
            <w:tcW w:w="3217" w:type="dxa"/>
            <w:vMerge w:val="restart"/>
            <w:tcBorders>
              <w:top w:val="double" w:sz="6" w:space="0" w:color="auto"/>
              <w:left w:val="single" w:sz="4" w:space="0" w:color="auto"/>
              <w:right w:val="double" w:sz="6" w:space="0" w:color="auto"/>
            </w:tcBorders>
            <w:tcMar>
              <w:top w:w="0" w:type="dxa"/>
              <w:left w:w="72" w:type="dxa"/>
              <w:bottom w:w="0" w:type="dxa"/>
              <w:right w:w="72" w:type="dxa"/>
            </w:tcMar>
            <w:hideMark/>
          </w:tcPr>
          <w:p w14:paraId="03C8C758" w14:textId="77777777" w:rsidR="00412A8D" w:rsidRPr="003E6EDC" w:rsidRDefault="00412A8D" w:rsidP="003E6EDC">
            <w:pPr>
              <w:widowControl w:val="0"/>
              <w:autoSpaceDE w:val="0"/>
              <w:autoSpaceDN w:val="0"/>
              <w:adjustRightInd w:val="0"/>
              <w:spacing w:before="20" w:after="40" w:line="240" w:lineRule="auto"/>
              <w:jc w:val="center"/>
              <w:rPr>
                <w:rFonts w:ascii="Times New Roman" w:eastAsia="Times New Roman" w:hAnsi="Times New Roman"/>
                <w:b/>
                <w:sz w:val="24"/>
                <w:szCs w:val="24"/>
              </w:rPr>
            </w:pPr>
            <w:r w:rsidRPr="003E6EDC">
              <w:rPr>
                <w:rFonts w:ascii="Times New Roman" w:eastAsia="Times New Roman" w:hAnsi="Times New Roman"/>
                <w:b/>
                <w:sz w:val="24"/>
                <w:szCs w:val="24"/>
              </w:rPr>
              <w:t>Должность</w:t>
            </w:r>
          </w:p>
        </w:tc>
      </w:tr>
      <w:tr w:rsidR="00412A8D" w:rsidRPr="00732A09" w14:paraId="1B43799B" w14:textId="77777777" w:rsidTr="00580DC3">
        <w:tc>
          <w:tcPr>
            <w:tcW w:w="1333" w:type="dxa"/>
            <w:tcBorders>
              <w:top w:val="single" w:sz="4" w:space="0" w:color="auto"/>
              <w:left w:val="double" w:sz="6" w:space="0" w:color="auto"/>
              <w:bottom w:val="single" w:sz="4" w:space="0" w:color="auto"/>
              <w:right w:val="single" w:sz="4" w:space="0" w:color="auto"/>
            </w:tcBorders>
            <w:tcMar>
              <w:top w:w="0" w:type="dxa"/>
              <w:left w:w="72" w:type="dxa"/>
              <w:bottom w:w="0" w:type="dxa"/>
              <w:right w:w="72" w:type="dxa"/>
            </w:tcMar>
            <w:hideMark/>
          </w:tcPr>
          <w:p w14:paraId="76ACE9C2" w14:textId="7E6B0E62" w:rsidR="00412A8D" w:rsidRPr="006B38CE" w:rsidRDefault="00412A8D" w:rsidP="009D4ACA">
            <w:pPr>
              <w:widowControl w:val="0"/>
              <w:autoSpaceDE w:val="0"/>
              <w:autoSpaceDN w:val="0"/>
              <w:adjustRightInd w:val="0"/>
              <w:spacing w:before="20" w:after="40" w:line="240" w:lineRule="auto"/>
              <w:jc w:val="center"/>
              <w:rPr>
                <w:rFonts w:ascii="Times New Roman" w:eastAsia="Times New Roman" w:hAnsi="Times New Roman"/>
                <w:b/>
                <w:sz w:val="24"/>
                <w:szCs w:val="24"/>
              </w:rPr>
            </w:pPr>
            <w:r w:rsidRPr="006B38CE">
              <w:rPr>
                <w:rFonts w:ascii="Times New Roman" w:eastAsia="Times New Roman" w:hAnsi="Times New Roman"/>
                <w:b/>
                <w:sz w:val="24"/>
                <w:szCs w:val="24"/>
              </w:rPr>
              <w:t>с</w:t>
            </w:r>
          </w:p>
        </w:tc>
        <w:tc>
          <w:tcPr>
            <w:tcW w:w="1827" w:type="dxa"/>
            <w:tcBorders>
              <w:top w:val="single" w:sz="4" w:space="0" w:color="auto"/>
              <w:left w:val="single" w:sz="4" w:space="0" w:color="auto"/>
              <w:bottom w:val="single" w:sz="4" w:space="0" w:color="auto"/>
              <w:right w:val="single" w:sz="4" w:space="0" w:color="auto"/>
            </w:tcBorders>
            <w:tcMar>
              <w:top w:w="0" w:type="dxa"/>
              <w:left w:w="72" w:type="dxa"/>
              <w:bottom w:w="0" w:type="dxa"/>
              <w:right w:w="72" w:type="dxa"/>
            </w:tcMar>
            <w:hideMark/>
          </w:tcPr>
          <w:p w14:paraId="6290A518" w14:textId="77777777" w:rsidR="00412A8D" w:rsidRPr="006B38CE" w:rsidRDefault="00412A8D" w:rsidP="009D4ACA">
            <w:pPr>
              <w:widowControl w:val="0"/>
              <w:autoSpaceDE w:val="0"/>
              <w:autoSpaceDN w:val="0"/>
              <w:adjustRightInd w:val="0"/>
              <w:spacing w:before="20" w:after="40" w:line="240" w:lineRule="auto"/>
              <w:jc w:val="center"/>
              <w:rPr>
                <w:rFonts w:ascii="Times New Roman" w:eastAsia="Times New Roman" w:hAnsi="Times New Roman"/>
                <w:b/>
                <w:sz w:val="24"/>
                <w:szCs w:val="24"/>
              </w:rPr>
            </w:pPr>
            <w:r w:rsidRPr="006B38CE">
              <w:rPr>
                <w:rFonts w:ascii="Times New Roman" w:eastAsia="Times New Roman" w:hAnsi="Times New Roman"/>
                <w:b/>
                <w:sz w:val="24"/>
                <w:szCs w:val="24"/>
              </w:rPr>
              <w:t>по</w:t>
            </w:r>
          </w:p>
        </w:tc>
        <w:tc>
          <w:tcPr>
            <w:tcW w:w="2979" w:type="dxa"/>
            <w:vMerge/>
            <w:tcBorders>
              <w:left w:val="single" w:sz="4" w:space="0" w:color="auto"/>
              <w:bottom w:val="single" w:sz="4" w:space="0" w:color="auto"/>
              <w:right w:val="single" w:sz="4" w:space="0" w:color="auto"/>
            </w:tcBorders>
            <w:tcMar>
              <w:top w:w="0" w:type="dxa"/>
              <w:left w:w="72" w:type="dxa"/>
              <w:bottom w:w="0" w:type="dxa"/>
              <w:right w:w="72" w:type="dxa"/>
            </w:tcMar>
          </w:tcPr>
          <w:p w14:paraId="621A8007" w14:textId="77777777" w:rsidR="00412A8D" w:rsidRPr="00732A09" w:rsidRDefault="00412A8D" w:rsidP="00580DC3">
            <w:pPr>
              <w:widowControl w:val="0"/>
              <w:autoSpaceDE w:val="0"/>
              <w:autoSpaceDN w:val="0"/>
              <w:adjustRightInd w:val="0"/>
              <w:spacing w:before="20" w:after="40" w:line="240" w:lineRule="auto"/>
              <w:rPr>
                <w:rFonts w:ascii="Times New Roman" w:eastAsia="Times New Roman" w:hAnsi="Times New Roman"/>
                <w:sz w:val="24"/>
                <w:szCs w:val="24"/>
              </w:rPr>
            </w:pPr>
          </w:p>
        </w:tc>
        <w:tc>
          <w:tcPr>
            <w:tcW w:w="3217" w:type="dxa"/>
            <w:vMerge/>
            <w:tcBorders>
              <w:left w:val="single" w:sz="4" w:space="0" w:color="auto"/>
              <w:bottom w:val="single" w:sz="4" w:space="0" w:color="auto"/>
              <w:right w:val="double" w:sz="6" w:space="0" w:color="auto"/>
            </w:tcBorders>
            <w:tcMar>
              <w:top w:w="0" w:type="dxa"/>
              <w:left w:w="72" w:type="dxa"/>
              <w:bottom w:w="0" w:type="dxa"/>
              <w:right w:w="72" w:type="dxa"/>
            </w:tcMar>
          </w:tcPr>
          <w:p w14:paraId="2DAE857B" w14:textId="77777777" w:rsidR="00412A8D" w:rsidRPr="00732A09" w:rsidRDefault="00412A8D" w:rsidP="00580DC3">
            <w:pPr>
              <w:widowControl w:val="0"/>
              <w:autoSpaceDE w:val="0"/>
              <w:autoSpaceDN w:val="0"/>
              <w:adjustRightInd w:val="0"/>
              <w:spacing w:before="20" w:after="40" w:line="240" w:lineRule="auto"/>
              <w:rPr>
                <w:rFonts w:ascii="Times New Roman" w:eastAsia="Times New Roman" w:hAnsi="Times New Roman"/>
                <w:sz w:val="24"/>
                <w:szCs w:val="24"/>
              </w:rPr>
            </w:pPr>
          </w:p>
        </w:tc>
      </w:tr>
      <w:tr w:rsidR="0067723F" w:rsidRPr="00732A09" w14:paraId="249827EB" w14:textId="77777777" w:rsidTr="00580DC3">
        <w:trPr>
          <w:trHeight w:val="622"/>
        </w:trPr>
        <w:tc>
          <w:tcPr>
            <w:tcW w:w="1333" w:type="dxa"/>
            <w:tcBorders>
              <w:top w:val="single" w:sz="4" w:space="0" w:color="auto"/>
              <w:left w:val="double" w:sz="6" w:space="0" w:color="auto"/>
              <w:right w:val="single" w:sz="4" w:space="0" w:color="auto"/>
            </w:tcBorders>
            <w:tcMar>
              <w:top w:w="0" w:type="dxa"/>
              <w:left w:w="72" w:type="dxa"/>
              <w:bottom w:w="0" w:type="dxa"/>
              <w:right w:w="72" w:type="dxa"/>
            </w:tcMar>
            <w:hideMark/>
          </w:tcPr>
          <w:p w14:paraId="069CF273" w14:textId="77777777" w:rsidR="0067723F" w:rsidRPr="003E6EDC"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3E6EDC">
              <w:rPr>
                <w:rFonts w:ascii="Times New Roman" w:eastAsia="Times New Roman" w:hAnsi="Times New Roman"/>
                <w:b/>
                <w:i/>
                <w:sz w:val="24"/>
                <w:szCs w:val="24"/>
              </w:rPr>
              <w:t>08.10.2013</w:t>
            </w:r>
          </w:p>
        </w:tc>
        <w:tc>
          <w:tcPr>
            <w:tcW w:w="1827" w:type="dxa"/>
            <w:tcBorders>
              <w:top w:val="single" w:sz="4" w:space="0" w:color="auto"/>
              <w:left w:val="single" w:sz="4" w:space="0" w:color="auto"/>
              <w:right w:val="single" w:sz="4" w:space="0" w:color="auto"/>
            </w:tcBorders>
            <w:tcMar>
              <w:top w:w="0" w:type="dxa"/>
              <w:left w:w="72" w:type="dxa"/>
              <w:bottom w:w="0" w:type="dxa"/>
              <w:right w:w="72" w:type="dxa"/>
            </w:tcMar>
            <w:hideMark/>
          </w:tcPr>
          <w:p w14:paraId="4E0DCFA9" w14:textId="77777777" w:rsidR="0067723F" w:rsidRPr="003E6EDC"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3E6EDC">
              <w:rPr>
                <w:rFonts w:ascii="Times New Roman" w:eastAsia="Times New Roman" w:hAnsi="Times New Roman"/>
                <w:b/>
                <w:i/>
                <w:sz w:val="24"/>
                <w:szCs w:val="24"/>
              </w:rPr>
              <w:t>23.09.2021</w:t>
            </w:r>
          </w:p>
        </w:tc>
        <w:tc>
          <w:tcPr>
            <w:tcW w:w="2979" w:type="dxa"/>
            <w:tcBorders>
              <w:top w:val="single" w:sz="4" w:space="0" w:color="auto"/>
              <w:left w:val="single" w:sz="4" w:space="0" w:color="auto"/>
              <w:bottom w:val="single" w:sz="4" w:space="0" w:color="auto"/>
              <w:right w:val="single" w:sz="4" w:space="0" w:color="auto"/>
            </w:tcBorders>
            <w:vAlign w:val="center"/>
            <w:hideMark/>
          </w:tcPr>
          <w:p w14:paraId="02E474D8" w14:textId="0125A4DE" w:rsidR="0067723F" w:rsidRPr="003E6EDC"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3E6EDC">
              <w:rPr>
                <w:rFonts w:ascii="Times New Roman" w:eastAsia="Times New Roman" w:hAnsi="Times New Roman"/>
                <w:b/>
                <w:i/>
                <w:sz w:val="24"/>
                <w:szCs w:val="24"/>
              </w:rPr>
              <w:t>АО «Русский Уголь»</w:t>
            </w:r>
          </w:p>
        </w:tc>
        <w:tc>
          <w:tcPr>
            <w:tcW w:w="3217" w:type="dxa"/>
            <w:tcBorders>
              <w:top w:val="single" w:sz="4" w:space="0" w:color="auto"/>
              <w:left w:val="single" w:sz="4" w:space="0" w:color="auto"/>
              <w:right w:val="double" w:sz="6" w:space="0" w:color="auto"/>
            </w:tcBorders>
            <w:tcMar>
              <w:top w:w="0" w:type="dxa"/>
              <w:left w:w="72" w:type="dxa"/>
              <w:bottom w:w="0" w:type="dxa"/>
              <w:right w:w="72" w:type="dxa"/>
            </w:tcMar>
            <w:hideMark/>
          </w:tcPr>
          <w:p w14:paraId="11632BE8" w14:textId="77777777" w:rsidR="0067723F" w:rsidRPr="003E6EDC"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3E6EDC">
              <w:rPr>
                <w:rFonts w:ascii="Times New Roman" w:eastAsia="Times New Roman" w:hAnsi="Times New Roman"/>
                <w:b/>
                <w:i/>
                <w:sz w:val="24"/>
                <w:szCs w:val="24"/>
              </w:rPr>
              <w:t>Член Совета директоров (с 01.07.2021 - Председатель Совета директоров)</w:t>
            </w:r>
          </w:p>
        </w:tc>
      </w:tr>
      <w:tr w:rsidR="0067723F" w:rsidRPr="00732A09" w14:paraId="074438B4" w14:textId="77777777" w:rsidTr="00580DC3">
        <w:tc>
          <w:tcPr>
            <w:tcW w:w="1333" w:type="dxa"/>
            <w:tcBorders>
              <w:top w:val="single" w:sz="6" w:space="0" w:color="auto"/>
              <w:left w:val="double" w:sz="4" w:space="0" w:color="auto"/>
              <w:bottom w:val="single" w:sz="6" w:space="0" w:color="auto"/>
              <w:right w:val="single" w:sz="6" w:space="0" w:color="auto"/>
            </w:tcBorders>
            <w:tcMar>
              <w:top w:w="0" w:type="dxa"/>
              <w:left w:w="72" w:type="dxa"/>
              <w:bottom w:w="0" w:type="dxa"/>
              <w:right w:w="72" w:type="dxa"/>
            </w:tcMar>
            <w:hideMark/>
          </w:tcPr>
          <w:p w14:paraId="39033F41" w14:textId="77777777" w:rsidR="0067723F" w:rsidRPr="00412A8D"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lang w:val="en-US"/>
              </w:rPr>
            </w:pPr>
            <w:r w:rsidRPr="00412A8D">
              <w:rPr>
                <w:rFonts w:ascii="Times New Roman" w:eastAsia="Times New Roman" w:hAnsi="Times New Roman"/>
                <w:b/>
                <w:i/>
                <w:sz w:val="24"/>
                <w:szCs w:val="24"/>
              </w:rPr>
              <w:t>18.01.2018</w:t>
            </w:r>
          </w:p>
        </w:tc>
        <w:tc>
          <w:tcPr>
            <w:tcW w:w="1827"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hideMark/>
          </w:tcPr>
          <w:p w14:paraId="4C9E71D6" w14:textId="77777777" w:rsidR="0067723F" w:rsidRPr="00412A8D"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412A8D">
              <w:rPr>
                <w:rFonts w:ascii="Times New Roman" w:eastAsia="Times New Roman" w:hAnsi="Times New Roman"/>
                <w:b/>
                <w:i/>
                <w:sz w:val="24"/>
                <w:szCs w:val="24"/>
              </w:rPr>
              <w:t>настоящее время</w:t>
            </w:r>
          </w:p>
        </w:tc>
        <w:tc>
          <w:tcPr>
            <w:tcW w:w="29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hideMark/>
          </w:tcPr>
          <w:p w14:paraId="7581F4AF" w14:textId="77777777" w:rsidR="0067723F" w:rsidRPr="00412A8D"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412A8D">
              <w:rPr>
                <w:rFonts w:ascii="Times New Roman" w:eastAsia="Times New Roman" w:hAnsi="Times New Roman"/>
                <w:b/>
                <w:i/>
                <w:sz w:val="24"/>
                <w:szCs w:val="24"/>
              </w:rPr>
              <w:t>САО «ВСК»</w:t>
            </w:r>
          </w:p>
        </w:tc>
        <w:tc>
          <w:tcPr>
            <w:tcW w:w="3217" w:type="dxa"/>
            <w:tcBorders>
              <w:top w:val="single" w:sz="6" w:space="0" w:color="auto"/>
              <w:left w:val="single" w:sz="6" w:space="0" w:color="auto"/>
              <w:bottom w:val="single" w:sz="6" w:space="0" w:color="auto"/>
              <w:right w:val="double" w:sz="4" w:space="0" w:color="auto"/>
            </w:tcBorders>
            <w:tcMar>
              <w:top w:w="0" w:type="dxa"/>
              <w:left w:w="72" w:type="dxa"/>
              <w:bottom w:w="0" w:type="dxa"/>
              <w:right w:w="72" w:type="dxa"/>
            </w:tcMar>
            <w:hideMark/>
          </w:tcPr>
          <w:p w14:paraId="1594C487" w14:textId="77777777" w:rsidR="0067723F" w:rsidRPr="00412A8D"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412A8D">
              <w:rPr>
                <w:rFonts w:ascii="Times New Roman" w:eastAsia="Times New Roman" w:hAnsi="Times New Roman"/>
                <w:b/>
                <w:i/>
                <w:sz w:val="24"/>
                <w:szCs w:val="24"/>
              </w:rPr>
              <w:t>Член Совета директоров</w:t>
            </w:r>
          </w:p>
        </w:tc>
      </w:tr>
      <w:tr w:rsidR="0067723F" w:rsidRPr="00732A09" w14:paraId="126CF271" w14:textId="77777777" w:rsidTr="00580DC3">
        <w:tc>
          <w:tcPr>
            <w:tcW w:w="1333" w:type="dxa"/>
            <w:tcBorders>
              <w:top w:val="single" w:sz="6" w:space="0" w:color="auto"/>
              <w:left w:val="double" w:sz="4" w:space="0" w:color="auto"/>
              <w:bottom w:val="single" w:sz="6" w:space="0" w:color="auto"/>
              <w:right w:val="single" w:sz="6" w:space="0" w:color="auto"/>
            </w:tcBorders>
            <w:tcMar>
              <w:top w:w="0" w:type="dxa"/>
              <w:left w:w="72" w:type="dxa"/>
              <w:bottom w:w="0" w:type="dxa"/>
              <w:right w:w="72" w:type="dxa"/>
            </w:tcMar>
          </w:tcPr>
          <w:p w14:paraId="5F3FF3B5" w14:textId="77777777" w:rsidR="0067723F" w:rsidRPr="00412A8D"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lang w:val="en-US"/>
              </w:rPr>
            </w:pPr>
            <w:r w:rsidRPr="00412A8D">
              <w:rPr>
                <w:rFonts w:ascii="Times New Roman" w:eastAsia="Times New Roman" w:hAnsi="Times New Roman"/>
                <w:b/>
                <w:i/>
                <w:sz w:val="24"/>
                <w:szCs w:val="24"/>
              </w:rPr>
              <w:t>19.06.2019</w:t>
            </w:r>
          </w:p>
        </w:tc>
        <w:tc>
          <w:tcPr>
            <w:tcW w:w="1827"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337547F0" w14:textId="77777777" w:rsidR="0067723F" w:rsidRPr="00412A8D"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412A8D">
              <w:rPr>
                <w:rFonts w:ascii="Times New Roman" w:eastAsia="Times New Roman" w:hAnsi="Times New Roman"/>
                <w:b/>
                <w:i/>
                <w:sz w:val="24"/>
                <w:szCs w:val="24"/>
              </w:rPr>
              <w:t>30.09.2021</w:t>
            </w:r>
          </w:p>
        </w:tc>
        <w:tc>
          <w:tcPr>
            <w:tcW w:w="29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35558C38" w14:textId="77777777" w:rsidR="0067723F" w:rsidRPr="00412A8D"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412A8D">
              <w:rPr>
                <w:rFonts w:ascii="Times New Roman" w:eastAsia="Times New Roman" w:hAnsi="Times New Roman"/>
                <w:b/>
                <w:i/>
                <w:sz w:val="24"/>
                <w:szCs w:val="24"/>
              </w:rPr>
              <w:t xml:space="preserve">АО НПФ </w:t>
            </w:r>
            <w:r w:rsidRPr="00412A8D">
              <w:rPr>
                <w:rFonts w:ascii="Times New Roman" w:eastAsia="Times New Roman" w:hAnsi="Times New Roman"/>
                <w:b/>
                <w:i/>
                <w:sz w:val="24"/>
                <w:szCs w:val="24"/>
              </w:rPr>
              <w:lastRenderedPageBreak/>
              <w:t>«Моспромстрой-Фонд»</w:t>
            </w:r>
          </w:p>
        </w:tc>
        <w:tc>
          <w:tcPr>
            <w:tcW w:w="3217" w:type="dxa"/>
            <w:tcBorders>
              <w:top w:val="single" w:sz="6" w:space="0" w:color="auto"/>
              <w:left w:val="single" w:sz="6" w:space="0" w:color="auto"/>
              <w:bottom w:val="single" w:sz="6" w:space="0" w:color="auto"/>
              <w:right w:val="double" w:sz="4" w:space="0" w:color="auto"/>
            </w:tcBorders>
            <w:tcMar>
              <w:top w:w="0" w:type="dxa"/>
              <w:left w:w="72" w:type="dxa"/>
              <w:bottom w:w="0" w:type="dxa"/>
              <w:right w:w="72" w:type="dxa"/>
            </w:tcMar>
          </w:tcPr>
          <w:p w14:paraId="2DF10581" w14:textId="77777777" w:rsidR="0067723F" w:rsidRPr="00412A8D"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412A8D">
              <w:rPr>
                <w:rFonts w:ascii="Times New Roman" w:eastAsia="Times New Roman" w:hAnsi="Times New Roman"/>
                <w:b/>
                <w:i/>
                <w:sz w:val="24"/>
                <w:szCs w:val="24"/>
              </w:rPr>
              <w:lastRenderedPageBreak/>
              <w:t>Член Совета директоров</w:t>
            </w:r>
          </w:p>
        </w:tc>
      </w:tr>
      <w:tr w:rsidR="0067723F" w:rsidRPr="00732A09" w14:paraId="69B09C34" w14:textId="77777777" w:rsidTr="00580DC3">
        <w:tc>
          <w:tcPr>
            <w:tcW w:w="1333" w:type="dxa"/>
            <w:tcBorders>
              <w:top w:val="single" w:sz="6" w:space="0" w:color="auto"/>
              <w:left w:val="double" w:sz="4" w:space="0" w:color="auto"/>
              <w:bottom w:val="single" w:sz="6" w:space="0" w:color="auto"/>
              <w:right w:val="single" w:sz="6" w:space="0" w:color="auto"/>
            </w:tcBorders>
            <w:tcMar>
              <w:top w:w="0" w:type="dxa"/>
              <w:left w:w="72" w:type="dxa"/>
              <w:bottom w:w="0" w:type="dxa"/>
              <w:right w:w="72" w:type="dxa"/>
            </w:tcMar>
          </w:tcPr>
          <w:p w14:paraId="789DA4F3" w14:textId="77777777" w:rsidR="0067723F" w:rsidRPr="00412A8D"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412A8D">
              <w:rPr>
                <w:rFonts w:ascii="Times New Roman" w:eastAsia="Times New Roman" w:hAnsi="Times New Roman"/>
                <w:b/>
                <w:i/>
                <w:sz w:val="24"/>
                <w:szCs w:val="24"/>
              </w:rPr>
              <w:t>09.09.2019</w:t>
            </w:r>
          </w:p>
        </w:tc>
        <w:tc>
          <w:tcPr>
            <w:tcW w:w="1827"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52CDFE8E" w14:textId="77777777" w:rsidR="0067723F" w:rsidRPr="00412A8D"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412A8D">
              <w:rPr>
                <w:rFonts w:ascii="Times New Roman" w:eastAsia="Times New Roman" w:hAnsi="Times New Roman"/>
                <w:b/>
                <w:i/>
                <w:sz w:val="24"/>
                <w:szCs w:val="24"/>
              </w:rPr>
              <w:t>23.09.2021</w:t>
            </w:r>
          </w:p>
        </w:tc>
        <w:tc>
          <w:tcPr>
            <w:tcW w:w="29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43AB663A" w14:textId="77777777" w:rsidR="0067723F" w:rsidRPr="00412A8D"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412A8D">
              <w:rPr>
                <w:rFonts w:ascii="Times New Roman" w:eastAsia="Times New Roman" w:hAnsi="Times New Roman"/>
                <w:b/>
                <w:i/>
                <w:sz w:val="24"/>
                <w:szCs w:val="24"/>
              </w:rPr>
              <w:t>АО «КТК»</w:t>
            </w:r>
          </w:p>
        </w:tc>
        <w:tc>
          <w:tcPr>
            <w:tcW w:w="3217" w:type="dxa"/>
            <w:tcBorders>
              <w:top w:val="single" w:sz="6" w:space="0" w:color="auto"/>
              <w:left w:val="single" w:sz="6" w:space="0" w:color="auto"/>
              <w:bottom w:val="single" w:sz="6" w:space="0" w:color="auto"/>
              <w:right w:val="double" w:sz="4" w:space="0" w:color="auto"/>
            </w:tcBorders>
            <w:tcMar>
              <w:top w:w="0" w:type="dxa"/>
              <w:left w:w="72" w:type="dxa"/>
              <w:bottom w:w="0" w:type="dxa"/>
              <w:right w:w="72" w:type="dxa"/>
            </w:tcMar>
          </w:tcPr>
          <w:p w14:paraId="217D9457" w14:textId="77777777" w:rsidR="0067723F" w:rsidRPr="00412A8D"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412A8D">
              <w:rPr>
                <w:rFonts w:ascii="Times New Roman" w:eastAsia="Times New Roman" w:hAnsi="Times New Roman"/>
                <w:b/>
                <w:i/>
                <w:sz w:val="24"/>
                <w:szCs w:val="24"/>
              </w:rPr>
              <w:t>Член Совета директоров (с 12.07.2021 - Председатель Совета директоров)</w:t>
            </w:r>
          </w:p>
        </w:tc>
      </w:tr>
      <w:tr w:rsidR="0067723F" w:rsidRPr="00732A09" w14:paraId="466F7D94" w14:textId="77777777" w:rsidTr="00580DC3">
        <w:tc>
          <w:tcPr>
            <w:tcW w:w="1333" w:type="dxa"/>
            <w:tcBorders>
              <w:top w:val="single" w:sz="6" w:space="0" w:color="auto"/>
              <w:left w:val="double" w:sz="4" w:space="0" w:color="auto"/>
              <w:bottom w:val="single" w:sz="6" w:space="0" w:color="auto"/>
              <w:right w:val="single" w:sz="6" w:space="0" w:color="auto"/>
            </w:tcBorders>
            <w:tcMar>
              <w:top w:w="0" w:type="dxa"/>
              <w:left w:w="72" w:type="dxa"/>
              <w:bottom w:w="0" w:type="dxa"/>
              <w:right w:w="72" w:type="dxa"/>
            </w:tcMar>
          </w:tcPr>
          <w:p w14:paraId="3765657C" w14:textId="39D4982D" w:rsidR="0067723F" w:rsidRPr="00412A8D"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412A8D">
              <w:rPr>
                <w:rFonts w:ascii="Times New Roman" w:eastAsia="Times New Roman" w:hAnsi="Times New Roman"/>
                <w:b/>
                <w:i/>
                <w:sz w:val="24"/>
                <w:szCs w:val="24"/>
              </w:rPr>
              <w:t>23.07.2020</w:t>
            </w:r>
          </w:p>
        </w:tc>
        <w:tc>
          <w:tcPr>
            <w:tcW w:w="1827"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47F323C8" w14:textId="54D99276" w:rsidR="0067723F" w:rsidRPr="00412A8D" w:rsidDel="001D5922"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412A8D">
              <w:rPr>
                <w:rFonts w:ascii="Times New Roman" w:eastAsia="Times New Roman" w:hAnsi="Times New Roman"/>
                <w:b/>
                <w:i/>
                <w:sz w:val="24"/>
                <w:szCs w:val="24"/>
              </w:rPr>
              <w:t>12.07.2021</w:t>
            </w:r>
          </w:p>
        </w:tc>
        <w:tc>
          <w:tcPr>
            <w:tcW w:w="29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55B09269" w14:textId="5CDE3D11" w:rsidR="0067723F" w:rsidRPr="00412A8D"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412A8D">
              <w:rPr>
                <w:rFonts w:ascii="Times New Roman" w:eastAsia="Times New Roman" w:hAnsi="Times New Roman"/>
                <w:b/>
                <w:i/>
                <w:sz w:val="24"/>
                <w:szCs w:val="24"/>
              </w:rPr>
              <w:t>АО «КТК»</w:t>
            </w:r>
          </w:p>
        </w:tc>
        <w:tc>
          <w:tcPr>
            <w:tcW w:w="3217" w:type="dxa"/>
            <w:tcBorders>
              <w:top w:val="single" w:sz="6" w:space="0" w:color="auto"/>
              <w:left w:val="single" w:sz="6" w:space="0" w:color="auto"/>
              <w:bottom w:val="single" w:sz="6" w:space="0" w:color="auto"/>
              <w:right w:val="double" w:sz="4" w:space="0" w:color="auto"/>
            </w:tcBorders>
            <w:tcMar>
              <w:top w:w="0" w:type="dxa"/>
              <w:left w:w="72" w:type="dxa"/>
              <w:bottom w:w="0" w:type="dxa"/>
              <w:right w:w="72" w:type="dxa"/>
            </w:tcMar>
          </w:tcPr>
          <w:p w14:paraId="71EDAF6B" w14:textId="0E6BE935" w:rsidR="0067723F" w:rsidRPr="00412A8D"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412A8D">
              <w:rPr>
                <w:rFonts w:ascii="Times New Roman" w:eastAsia="Times New Roman" w:hAnsi="Times New Roman"/>
                <w:b/>
                <w:i/>
                <w:sz w:val="24"/>
                <w:szCs w:val="24"/>
              </w:rPr>
              <w:t>Генеральный директор</w:t>
            </w:r>
          </w:p>
        </w:tc>
      </w:tr>
      <w:tr w:rsidR="0067723F" w:rsidRPr="00732A09" w14:paraId="3203D22C" w14:textId="77777777" w:rsidTr="00580DC3">
        <w:tc>
          <w:tcPr>
            <w:tcW w:w="1333" w:type="dxa"/>
            <w:tcBorders>
              <w:top w:val="single" w:sz="6" w:space="0" w:color="auto"/>
              <w:left w:val="double" w:sz="4" w:space="0" w:color="auto"/>
              <w:bottom w:val="single" w:sz="6" w:space="0" w:color="auto"/>
              <w:right w:val="single" w:sz="6" w:space="0" w:color="auto"/>
            </w:tcBorders>
            <w:tcMar>
              <w:top w:w="0" w:type="dxa"/>
              <w:left w:w="72" w:type="dxa"/>
              <w:bottom w:w="0" w:type="dxa"/>
              <w:right w:w="72" w:type="dxa"/>
            </w:tcMar>
          </w:tcPr>
          <w:p w14:paraId="6F6492F7" w14:textId="77777777" w:rsidR="0067723F" w:rsidRPr="00412A8D"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412A8D">
              <w:rPr>
                <w:rFonts w:ascii="Times New Roman" w:eastAsia="Times New Roman" w:hAnsi="Times New Roman"/>
                <w:b/>
                <w:i/>
                <w:sz w:val="24"/>
                <w:szCs w:val="24"/>
              </w:rPr>
              <w:t>28.07.2021</w:t>
            </w:r>
          </w:p>
        </w:tc>
        <w:tc>
          <w:tcPr>
            <w:tcW w:w="1827"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00670BEA" w14:textId="77777777" w:rsidR="0067723F" w:rsidRPr="00412A8D"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412A8D">
              <w:rPr>
                <w:rFonts w:ascii="Times New Roman" w:eastAsia="Times New Roman" w:hAnsi="Times New Roman"/>
                <w:b/>
                <w:i/>
                <w:sz w:val="24"/>
                <w:szCs w:val="24"/>
              </w:rPr>
              <w:t>17.12.2023</w:t>
            </w:r>
          </w:p>
        </w:tc>
        <w:tc>
          <w:tcPr>
            <w:tcW w:w="29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0C40BEFE" w14:textId="77777777" w:rsidR="0067723F" w:rsidRPr="00412A8D"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412A8D">
              <w:rPr>
                <w:rFonts w:ascii="Times New Roman" w:eastAsia="Times New Roman" w:hAnsi="Times New Roman"/>
                <w:b/>
                <w:i/>
                <w:sz w:val="24"/>
                <w:szCs w:val="24"/>
              </w:rPr>
              <w:t>ООО «НОВАЯ ПЕРСПЕКТИВА»</w:t>
            </w:r>
          </w:p>
        </w:tc>
        <w:tc>
          <w:tcPr>
            <w:tcW w:w="3217" w:type="dxa"/>
            <w:tcBorders>
              <w:top w:val="single" w:sz="6" w:space="0" w:color="auto"/>
              <w:left w:val="single" w:sz="6" w:space="0" w:color="auto"/>
              <w:bottom w:val="single" w:sz="6" w:space="0" w:color="auto"/>
              <w:right w:val="double" w:sz="4" w:space="0" w:color="auto"/>
            </w:tcBorders>
            <w:tcMar>
              <w:top w:w="0" w:type="dxa"/>
              <w:left w:w="72" w:type="dxa"/>
              <w:bottom w:w="0" w:type="dxa"/>
              <w:right w:w="72" w:type="dxa"/>
            </w:tcMar>
          </w:tcPr>
          <w:p w14:paraId="2AEBC57B" w14:textId="77777777" w:rsidR="0067723F" w:rsidRPr="00412A8D"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412A8D">
              <w:rPr>
                <w:rFonts w:ascii="Times New Roman" w:eastAsia="Times New Roman" w:hAnsi="Times New Roman"/>
                <w:b/>
                <w:i/>
                <w:sz w:val="24"/>
                <w:szCs w:val="24"/>
              </w:rPr>
              <w:t>Генеральный директор</w:t>
            </w:r>
          </w:p>
        </w:tc>
      </w:tr>
      <w:tr w:rsidR="0067723F" w:rsidRPr="00732A09" w14:paraId="273D3ED8" w14:textId="77777777" w:rsidTr="00580DC3">
        <w:tc>
          <w:tcPr>
            <w:tcW w:w="1333" w:type="dxa"/>
            <w:tcBorders>
              <w:top w:val="single" w:sz="6" w:space="0" w:color="auto"/>
              <w:left w:val="double" w:sz="4" w:space="0" w:color="auto"/>
              <w:bottom w:val="single" w:sz="6" w:space="0" w:color="auto"/>
              <w:right w:val="single" w:sz="6" w:space="0" w:color="auto"/>
            </w:tcBorders>
            <w:tcMar>
              <w:top w:w="0" w:type="dxa"/>
              <w:left w:w="72" w:type="dxa"/>
              <w:bottom w:w="0" w:type="dxa"/>
              <w:right w:w="72" w:type="dxa"/>
            </w:tcMar>
          </w:tcPr>
          <w:p w14:paraId="57A2AC0D"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30.08.2022</w:t>
            </w:r>
          </w:p>
        </w:tc>
        <w:tc>
          <w:tcPr>
            <w:tcW w:w="1827"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16AF4A8D"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настоящее время</w:t>
            </w:r>
          </w:p>
        </w:tc>
        <w:tc>
          <w:tcPr>
            <w:tcW w:w="29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5DCBBA85"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ПАО «</w:t>
            </w:r>
            <w:proofErr w:type="gramStart"/>
            <w:r w:rsidRPr="006B38CE">
              <w:rPr>
                <w:rFonts w:ascii="Times New Roman" w:eastAsia="Times New Roman" w:hAnsi="Times New Roman"/>
                <w:b/>
                <w:i/>
                <w:sz w:val="24"/>
                <w:szCs w:val="24"/>
              </w:rPr>
              <w:t>М.видео</w:t>
            </w:r>
            <w:proofErr w:type="gramEnd"/>
            <w:r w:rsidRPr="006B38CE">
              <w:rPr>
                <w:rFonts w:ascii="Times New Roman" w:eastAsia="Times New Roman" w:hAnsi="Times New Roman"/>
                <w:b/>
                <w:i/>
                <w:sz w:val="24"/>
                <w:szCs w:val="24"/>
              </w:rPr>
              <w:t>»</w:t>
            </w:r>
          </w:p>
        </w:tc>
        <w:tc>
          <w:tcPr>
            <w:tcW w:w="3217" w:type="dxa"/>
            <w:tcBorders>
              <w:top w:val="single" w:sz="6" w:space="0" w:color="auto"/>
              <w:left w:val="single" w:sz="6" w:space="0" w:color="auto"/>
              <w:bottom w:val="single" w:sz="6" w:space="0" w:color="auto"/>
              <w:right w:val="double" w:sz="4" w:space="0" w:color="auto"/>
            </w:tcBorders>
            <w:tcMar>
              <w:top w:w="0" w:type="dxa"/>
              <w:left w:w="72" w:type="dxa"/>
              <w:bottom w:w="0" w:type="dxa"/>
              <w:right w:w="72" w:type="dxa"/>
            </w:tcMar>
          </w:tcPr>
          <w:p w14:paraId="6BBF5C1A"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Генеральный директор</w:t>
            </w:r>
          </w:p>
        </w:tc>
      </w:tr>
      <w:tr w:rsidR="0067723F" w:rsidRPr="00732A09" w14:paraId="3E368DD2" w14:textId="77777777" w:rsidTr="00580DC3">
        <w:tc>
          <w:tcPr>
            <w:tcW w:w="1333" w:type="dxa"/>
            <w:tcBorders>
              <w:top w:val="single" w:sz="6" w:space="0" w:color="auto"/>
              <w:left w:val="double" w:sz="4" w:space="0" w:color="auto"/>
              <w:bottom w:val="single" w:sz="6" w:space="0" w:color="auto"/>
              <w:right w:val="single" w:sz="6" w:space="0" w:color="auto"/>
            </w:tcBorders>
            <w:tcMar>
              <w:top w:w="0" w:type="dxa"/>
              <w:left w:w="72" w:type="dxa"/>
              <w:bottom w:w="0" w:type="dxa"/>
              <w:right w:w="72" w:type="dxa"/>
            </w:tcMar>
          </w:tcPr>
          <w:p w14:paraId="73A09F6F"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30.08.2022</w:t>
            </w:r>
          </w:p>
        </w:tc>
        <w:tc>
          <w:tcPr>
            <w:tcW w:w="1827"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741163A7"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настоящее время</w:t>
            </w:r>
          </w:p>
        </w:tc>
        <w:tc>
          <w:tcPr>
            <w:tcW w:w="29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5A28E119"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ООО «МВМ»</w:t>
            </w:r>
          </w:p>
        </w:tc>
        <w:tc>
          <w:tcPr>
            <w:tcW w:w="3217" w:type="dxa"/>
            <w:tcBorders>
              <w:top w:val="single" w:sz="6" w:space="0" w:color="auto"/>
              <w:left w:val="single" w:sz="6" w:space="0" w:color="auto"/>
              <w:bottom w:val="single" w:sz="6" w:space="0" w:color="auto"/>
              <w:right w:val="double" w:sz="4" w:space="0" w:color="auto"/>
            </w:tcBorders>
            <w:tcMar>
              <w:top w:w="0" w:type="dxa"/>
              <w:left w:w="72" w:type="dxa"/>
              <w:bottom w:w="0" w:type="dxa"/>
              <w:right w:w="72" w:type="dxa"/>
            </w:tcMar>
          </w:tcPr>
          <w:p w14:paraId="6D50576B"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Генеральный директор</w:t>
            </w:r>
          </w:p>
        </w:tc>
      </w:tr>
      <w:tr w:rsidR="0067723F" w:rsidRPr="00732A09" w14:paraId="7CF7DE1E" w14:textId="77777777" w:rsidTr="00580DC3">
        <w:tc>
          <w:tcPr>
            <w:tcW w:w="1333" w:type="dxa"/>
            <w:tcBorders>
              <w:top w:val="single" w:sz="6" w:space="0" w:color="auto"/>
              <w:left w:val="double" w:sz="4" w:space="0" w:color="auto"/>
              <w:bottom w:val="single" w:sz="6" w:space="0" w:color="auto"/>
              <w:right w:val="single" w:sz="6" w:space="0" w:color="auto"/>
            </w:tcBorders>
            <w:tcMar>
              <w:top w:w="0" w:type="dxa"/>
              <w:left w:w="72" w:type="dxa"/>
              <w:bottom w:w="0" w:type="dxa"/>
              <w:right w:w="72" w:type="dxa"/>
            </w:tcMar>
          </w:tcPr>
          <w:p w14:paraId="4DEB8522"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30.08.2022</w:t>
            </w:r>
          </w:p>
        </w:tc>
        <w:tc>
          <w:tcPr>
            <w:tcW w:w="1827"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5F5F4D01"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настоящее время</w:t>
            </w:r>
          </w:p>
        </w:tc>
        <w:tc>
          <w:tcPr>
            <w:tcW w:w="29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661A0F87"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ООО «МВ ФИНАНС»</w:t>
            </w:r>
          </w:p>
        </w:tc>
        <w:tc>
          <w:tcPr>
            <w:tcW w:w="3217" w:type="dxa"/>
            <w:tcBorders>
              <w:top w:val="single" w:sz="6" w:space="0" w:color="auto"/>
              <w:left w:val="single" w:sz="6" w:space="0" w:color="auto"/>
              <w:bottom w:val="single" w:sz="6" w:space="0" w:color="auto"/>
              <w:right w:val="double" w:sz="4" w:space="0" w:color="auto"/>
            </w:tcBorders>
            <w:tcMar>
              <w:top w:w="0" w:type="dxa"/>
              <w:left w:w="72" w:type="dxa"/>
              <w:bottom w:w="0" w:type="dxa"/>
              <w:right w:w="72" w:type="dxa"/>
            </w:tcMar>
          </w:tcPr>
          <w:p w14:paraId="10D2AB07"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Генеральный директор</w:t>
            </w:r>
          </w:p>
        </w:tc>
      </w:tr>
      <w:tr w:rsidR="0067723F" w:rsidRPr="00732A09" w14:paraId="12D0962A" w14:textId="77777777" w:rsidTr="00580DC3">
        <w:tc>
          <w:tcPr>
            <w:tcW w:w="1333" w:type="dxa"/>
            <w:tcBorders>
              <w:top w:val="single" w:sz="6" w:space="0" w:color="auto"/>
              <w:left w:val="double" w:sz="4" w:space="0" w:color="auto"/>
              <w:bottom w:val="single" w:sz="6" w:space="0" w:color="auto"/>
              <w:right w:val="single" w:sz="6" w:space="0" w:color="auto"/>
            </w:tcBorders>
            <w:tcMar>
              <w:top w:w="0" w:type="dxa"/>
              <w:left w:w="72" w:type="dxa"/>
              <w:bottom w:w="0" w:type="dxa"/>
              <w:right w:w="72" w:type="dxa"/>
            </w:tcMar>
          </w:tcPr>
          <w:p w14:paraId="4C11160A"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30.08.2022</w:t>
            </w:r>
          </w:p>
        </w:tc>
        <w:tc>
          <w:tcPr>
            <w:tcW w:w="1827"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46876243"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настоящее время</w:t>
            </w:r>
          </w:p>
        </w:tc>
        <w:tc>
          <w:tcPr>
            <w:tcW w:w="29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52D17C01"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ООО «БТ ХОЛДИНГ»</w:t>
            </w:r>
          </w:p>
        </w:tc>
        <w:tc>
          <w:tcPr>
            <w:tcW w:w="3217" w:type="dxa"/>
            <w:tcBorders>
              <w:top w:val="single" w:sz="6" w:space="0" w:color="auto"/>
              <w:left w:val="single" w:sz="6" w:space="0" w:color="auto"/>
              <w:bottom w:val="single" w:sz="6" w:space="0" w:color="auto"/>
              <w:right w:val="double" w:sz="4" w:space="0" w:color="auto"/>
            </w:tcBorders>
            <w:tcMar>
              <w:top w:w="0" w:type="dxa"/>
              <w:left w:w="72" w:type="dxa"/>
              <w:bottom w:w="0" w:type="dxa"/>
              <w:right w:w="72" w:type="dxa"/>
            </w:tcMar>
          </w:tcPr>
          <w:p w14:paraId="498F2022"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Генеральный директор</w:t>
            </w:r>
          </w:p>
        </w:tc>
      </w:tr>
      <w:tr w:rsidR="0067723F" w:rsidRPr="00732A09" w14:paraId="3F4C0248" w14:textId="77777777" w:rsidTr="00580DC3">
        <w:tc>
          <w:tcPr>
            <w:tcW w:w="1333" w:type="dxa"/>
            <w:tcBorders>
              <w:top w:val="single" w:sz="6" w:space="0" w:color="auto"/>
              <w:left w:val="double" w:sz="4" w:space="0" w:color="auto"/>
              <w:bottom w:val="single" w:sz="6" w:space="0" w:color="auto"/>
              <w:right w:val="single" w:sz="6" w:space="0" w:color="auto"/>
            </w:tcBorders>
            <w:tcMar>
              <w:top w:w="0" w:type="dxa"/>
              <w:left w:w="72" w:type="dxa"/>
              <w:bottom w:w="0" w:type="dxa"/>
              <w:right w:w="72" w:type="dxa"/>
            </w:tcMar>
          </w:tcPr>
          <w:p w14:paraId="671D8C9E"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31.08.2022</w:t>
            </w:r>
          </w:p>
        </w:tc>
        <w:tc>
          <w:tcPr>
            <w:tcW w:w="1827"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73A86E8C"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настоящее время</w:t>
            </w:r>
          </w:p>
        </w:tc>
        <w:tc>
          <w:tcPr>
            <w:tcW w:w="29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1FA5F94E"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ПАО «</w:t>
            </w:r>
            <w:proofErr w:type="gramStart"/>
            <w:r w:rsidRPr="006B38CE">
              <w:rPr>
                <w:rFonts w:ascii="Times New Roman" w:eastAsia="Times New Roman" w:hAnsi="Times New Roman"/>
                <w:b/>
                <w:i/>
                <w:sz w:val="24"/>
                <w:szCs w:val="24"/>
              </w:rPr>
              <w:t>М.видео</w:t>
            </w:r>
            <w:proofErr w:type="gramEnd"/>
            <w:r w:rsidRPr="006B38CE">
              <w:rPr>
                <w:rFonts w:ascii="Times New Roman" w:eastAsia="Times New Roman" w:hAnsi="Times New Roman"/>
                <w:b/>
                <w:i/>
                <w:sz w:val="24"/>
                <w:szCs w:val="24"/>
              </w:rPr>
              <w:t>»</w:t>
            </w:r>
          </w:p>
        </w:tc>
        <w:tc>
          <w:tcPr>
            <w:tcW w:w="3217" w:type="dxa"/>
            <w:tcBorders>
              <w:top w:val="single" w:sz="6" w:space="0" w:color="auto"/>
              <w:left w:val="single" w:sz="6" w:space="0" w:color="auto"/>
              <w:bottom w:val="single" w:sz="6" w:space="0" w:color="auto"/>
              <w:right w:val="double" w:sz="4" w:space="0" w:color="auto"/>
            </w:tcBorders>
            <w:tcMar>
              <w:top w:w="0" w:type="dxa"/>
              <w:left w:w="72" w:type="dxa"/>
              <w:bottom w:w="0" w:type="dxa"/>
              <w:right w:w="72" w:type="dxa"/>
            </w:tcMar>
          </w:tcPr>
          <w:p w14:paraId="3D59F655"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Член Совета директоров</w:t>
            </w:r>
          </w:p>
        </w:tc>
      </w:tr>
      <w:tr w:rsidR="0067723F" w:rsidRPr="00732A09" w14:paraId="7BC1F169" w14:textId="77777777" w:rsidTr="00580DC3">
        <w:tc>
          <w:tcPr>
            <w:tcW w:w="1333" w:type="dxa"/>
            <w:tcBorders>
              <w:top w:val="single" w:sz="6" w:space="0" w:color="auto"/>
              <w:left w:val="double" w:sz="4" w:space="0" w:color="auto"/>
              <w:bottom w:val="single" w:sz="6" w:space="0" w:color="auto"/>
              <w:right w:val="single" w:sz="6" w:space="0" w:color="auto"/>
            </w:tcBorders>
            <w:tcMar>
              <w:top w:w="0" w:type="dxa"/>
              <w:left w:w="72" w:type="dxa"/>
              <w:bottom w:w="0" w:type="dxa"/>
              <w:right w:w="72" w:type="dxa"/>
            </w:tcMar>
          </w:tcPr>
          <w:p w14:paraId="6200511B"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05.09.2022</w:t>
            </w:r>
          </w:p>
        </w:tc>
        <w:tc>
          <w:tcPr>
            <w:tcW w:w="1827"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4134678E"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настоящее время</w:t>
            </w:r>
          </w:p>
        </w:tc>
        <w:tc>
          <w:tcPr>
            <w:tcW w:w="29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127577E6"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ООО «Директ Кредит Центр»</w:t>
            </w:r>
          </w:p>
        </w:tc>
        <w:tc>
          <w:tcPr>
            <w:tcW w:w="3217" w:type="dxa"/>
            <w:tcBorders>
              <w:top w:val="single" w:sz="6" w:space="0" w:color="auto"/>
              <w:left w:val="single" w:sz="6" w:space="0" w:color="auto"/>
              <w:bottom w:val="single" w:sz="6" w:space="0" w:color="auto"/>
              <w:right w:val="double" w:sz="4" w:space="0" w:color="auto"/>
            </w:tcBorders>
            <w:tcMar>
              <w:top w:w="0" w:type="dxa"/>
              <w:left w:w="72" w:type="dxa"/>
              <w:bottom w:w="0" w:type="dxa"/>
              <w:right w:w="72" w:type="dxa"/>
            </w:tcMar>
          </w:tcPr>
          <w:p w14:paraId="3F8566B5"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Член Правления</w:t>
            </w:r>
          </w:p>
        </w:tc>
      </w:tr>
      <w:tr w:rsidR="0067723F" w:rsidRPr="00732A09" w14:paraId="5754E229" w14:textId="77777777" w:rsidTr="006436D8">
        <w:tc>
          <w:tcPr>
            <w:tcW w:w="1333" w:type="dxa"/>
            <w:tcBorders>
              <w:top w:val="single" w:sz="6" w:space="0" w:color="auto"/>
              <w:left w:val="double" w:sz="4" w:space="0" w:color="auto"/>
              <w:bottom w:val="single" w:sz="6" w:space="0" w:color="auto"/>
              <w:right w:val="single" w:sz="6" w:space="0" w:color="auto"/>
            </w:tcBorders>
            <w:tcMar>
              <w:top w:w="0" w:type="dxa"/>
              <w:left w:w="72" w:type="dxa"/>
              <w:bottom w:w="0" w:type="dxa"/>
              <w:right w:w="72" w:type="dxa"/>
            </w:tcMar>
          </w:tcPr>
          <w:p w14:paraId="372CC71C"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17.04.2023</w:t>
            </w:r>
          </w:p>
        </w:tc>
        <w:tc>
          <w:tcPr>
            <w:tcW w:w="1827"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4BDF4986"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настоящее время</w:t>
            </w:r>
          </w:p>
        </w:tc>
        <w:tc>
          <w:tcPr>
            <w:tcW w:w="29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5014770A"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ООО «МВ РИТЕЙЛ ИНВЕСТИЦИИ»</w:t>
            </w:r>
          </w:p>
        </w:tc>
        <w:tc>
          <w:tcPr>
            <w:tcW w:w="3217" w:type="dxa"/>
            <w:tcBorders>
              <w:top w:val="single" w:sz="6" w:space="0" w:color="auto"/>
              <w:left w:val="single" w:sz="6" w:space="0" w:color="auto"/>
              <w:bottom w:val="single" w:sz="6" w:space="0" w:color="auto"/>
              <w:right w:val="double" w:sz="4" w:space="0" w:color="auto"/>
            </w:tcBorders>
            <w:tcMar>
              <w:top w:w="0" w:type="dxa"/>
              <w:left w:w="72" w:type="dxa"/>
              <w:bottom w:w="0" w:type="dxa"/>
              <w:right w:w="72" w:type="dxa"/>
            </w:tcMar>
          </w:tcPr>
          <w:p w14:paraId="3C27A0E9" w14:textId="77777777" w:rsidR="0067723F" w:rsidRPr="006B38CE" w:rsidRDefault="0067723F"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Генеральный директор</w:t>
            </w:r>
          </w:p>
        </w:tc>
      </w:tr>
      <w:tr w:rsidR="006436D8" w:rsidRPr="006B38CE" w14:paraId="727B82B6" w14:textId="77777777" w:rsidTr="00580DC3">
        <w:tc>
          <w:tcPr>
            <w:tcW w:w="1333" w:type="dxa"/>
            <w:tcBorders>
              <w:top w:val="single" w:sz="6" w:space="0" w:color="auto"/>
              <w:left w:val="single" w:sz="4" w:space="0" w:color="auto"/>
              <w:bottom w:val="single" w:sz="6" w:space="0" w:color="auto"/>
              <w:right w:val="single" w:sz="6" w:space="0" w:color="auto"/>
            </w:tcBorders>
            <w:tcMar>
              <w:top w:w="0" w:type="dxa"/>
              <w:left w:w="72" w:type="dxa"/>
              <w:bottom w:w="0" w:type="dxa"/>
              <w:right w:w="72" w:type="dxa"/>
            </w:tcMar>
          </w:tcPr>
          <w:p w14:paraId="4C38C845" w14:textId="3B7A3564" w:rsidR="006436D8" w:rsidRPr="006B38CE" w:rsidRDefault="006436D8"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16.04.2024</w:t>
            </w:r>
          </w:p>
        </w:tc>
        <w:tc>
          <w:tcPr>
            <w:tcW w:w="1827"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3967E8A4" w14:textId="5A5F01A9" w:rsidR="006436D8" w:rsidRPr="006B38CE" w:rsidRDefault="006436D8"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настоящее время</w:t>
            </w:r>
          </w:p>
        </w:tc>
        <w:tc>
          <w:tcPr>
            <w:tcW w:w="29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6254B2CB" w14:textId="0E1046E7" w:rsidR="006436D8" w:rsidRPr="006B38CE" w:rsidRDefault="006436D8"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ООО «КэпиталГард»</w:t>
            </w:r>
          </w:p>
        </w:tc>
        <w:tc>
          <w:tcPr>
            <w:tcW w:w="3217" w:type="dxa"/>
            <w:tcBorders>
              <w:top w:val="single" w:sz="6" w:space="0" w:color="auto"/>
              <w:left w:val="single" w:sz="6" w:space="0" w:color="auto"/>
              <w:bottom w:val="single" w:sz="6" w:space="0" w:color="auto"/>
              <w:right w:val="single" w:sz="4" w:space="0" w:color="auto"/>
            </w:tcBorders>
            <w:tcMar>
              <w:top w:w="0" w:type="dxa"/>
              <w:left w:w="72" w:type="dxa"/>
              <w:bottom w:w="0" w:type="dxa"/>
              <w:right w:w="72" w:type="dxa"/>
            </w:tcMar>
          </w:tcPr>
          <w:p w14:paraId="665C0011" w14:textId="7DBCC603" w:rsidR="006436D8" w:rsidRPr="006B38CE" w:rsidRDefault="006436D8"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Генеральный директор</w:t>
            </w:r>
          </w:p>
        </w:tc>
      </w:tr>
      <w:tr w:rsidR="006436D8" w:rsidRPr="006B38CE" w14:paraId="04054CB4" w14:textId="77777777" w:rsidTr="00580DC3">
        <w:tc>
          <w:tcPr>
            <w:tcW w:w="1333" w:type="dxa"/>
            <w:tcBorders>
              <w:top w:val="single" w:sz="6" w:space="0" w:color="auto"/>
              <w:left w:val="single" w:sz="4" w:space="0" w:color="auto"/>
              <w:bottom w:val="single" w:sz="6" w:space="0" w:color="auto"/>
              <w:right w:val="single" w:sz="6" w:space="0" w:color="auto"/>
            </w:tcBorders>
            <w:tcMar>
              <w:top w:w="0" w:type="dxa"/>
              <w:left w:w="72" w:type="dxa"/>
              <w:bottom w:w="0" w:type="dxa"/>
              <w:right w:w="72" w:type="dxa"/>
            </w:tcMar>
          </w:tcPr>
          <w:p w14:paraId="66AEB19C" w14:textId="37F23D1F" w:rsidR="006436D8" w:rsidRPr="006B38CE" w:rsidRDefault="006436D8"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18.04.2024</w:t>
            </w:r>
          </w:p>
        </w:tc>
        <w:tc>
          <w:tcPr>
            <w:tcW w:w="1827"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56E08EB4" w14:textId="631F9F1C" w:rsidR="006436D8" w:rsidRPr="006B38CE" w:rsidRDefault="006436D8"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настоящее время</w:t>
            </w:r>
          </w:p>
        </w:tc>
        <w:tc>
          <w:tcPr>
            <w:tcW w:w="2979" w:type="dxa"/>
            <w:tcBorders>
              <w:top w:val="single" w:sz="6" w:space="0" w:color="auto"/>
              <w:left w:val="single" w:sz="6" w:space="0" w:color="auto"/>
              <w:bottom w:val="single" w:sz="6" w:space="0" w:color="auto"/>
              <w:right w:val="single" w:sz="6" w:space="0" w:color="auto"/>
            </w:tcBorders>
            <w:tcMar>
              <w:top w:w="0" w:type="dxa"/>
              <w:left w:w="72" w:type="dxa"/>
              <w:bottom w:w="0" w:type="dxa"/>
              <w:right w:w="72" w:type="dxa"/>
            </w:tcMar>
          </w:tcPr>
          <w:p w14:paraId="7FCF71D8" w14:textId="396AF133" w:rsidR="006436D8" w:rsidRPr="006B38CE" w:rsidRDefault="006436D8" w:rsidP="00D038FB">
            <w:pPr>
              <w:spacing w:before="120" w:after="120"/>
              <w:jc w:val="center"/>
              <w:rPr>
                <w:rFonts w:ascii="Times New Roman" w:eastAsia="Times New Roman" w:hAnsi="Times New Roman"/>
                <w:b/>
                <w:i/>
                <w:sz w:val="24"/>
                <w:szCs w:val="24"/>
              </w:rPr>
            </w:pPr>
            <w:r w:rsidRPr="006B38CE">
              <w:rPr>
                <w:rFonts w:ascii="Times New Roman" w:eastAsia="Times New Roman" w:hAnsi="Times New Roman"/>
                <w:b/>
                <w:i/>
                <w:sz w:val="24"/>
                <w:szCs w:val="24"/>
              </w:rPr>
              <w:t>ООО «Техкод»</w:t>
            </w:r>
          </w:p>
        </w:tc>
        <w:tc>
          <w:tcPr>
            <w:tcW w:w="3217" w:type="dxa"/>
            <w:tcBorders>
              <w:top w:val="single" w:sz="6" w:space="0" w:color="auto"/>
              <w:left w:val="single" w:sz="6" w:space="0" w:color="auto"/>
              <w:bottom w:val="single" w:sz="6" w:space="0" w:color="auto"/>
              <w:right w:val="single" w:sz="4" w:space="0" w:color="auto"/>
            </w:tcBorders>
            <w:tcMar>
              <w:top w:w="0" w:type="dxa"/>
              <w:left w:w="72" w:type="dxa"/>
              <w:bottom w:w="0" w:type="dxa"/>
              <w:right w:w="72" w:type="dxa"/>
            </w:tcMar>
          </w:tcPr>
          <w:p w14:paraId="544F5F3B" w14:textId="452F1869" w:rsidR="006436D8" w:rsidRPr="006B38CE" w:rsidRDefault="006436D8" w:rsidP="00D038FB">
            <w:pPr>
              <w:widowControl w:val="0"/>
              <w:autoSpaceDE w:val="0"/>
              <w:autoSpaceDN w:val="0"/>
              <w:adjustRightInd w:val="0"/>
              <w:spacing w:before="20" w:after="40" w:line="240" w:lineRule="auto"/>
              <w:jc w:val="center"/>
              <w:rPr>
                <w:rFonts w:ascii="Times New Roman" w:eastAsia="Times New Roman" w:hAnsi="Times New Roman"/>
                <w:b/>
                <w:i/>
                <w:sz w:val="24"/>
                <w:szCs w:val="24"/>
              </w:rPr>
            </w:pPr>
            <w:r w:rsidRPr="006B38CE">
              <w:rPr>
                <w:rFonts w:ascii="Times New Roman" w:eastAsia="Times New Roman" w:hAnsi="Times New Roman"/>
                <w:b/>
                <w:i/>
                <w:sz w:val="24"/>
                <w:szCs w:val="24"/>
              </w:rPr>
              <w:t>Генеральный директор</w:t>
            </w:r>
          </w:p>
        </w:tc>
      </w:tr>
    </w:tbl>
    <w:p w14:paraId="6E751EBA" w14:textId="6E28BD51" w:rsidR="0067723F" w:rsidRPr="0088783F" w:rsidRDefault="0067723F" w:rsidP="0067723F">
      <w:pPr>
        <w:widowControl w:val="0"/>
        <w:autoSpaceDE w:val="0"/>
        <w:autoSpaceDN w:val="0"/>
        <w:adjustRightInd w:val="0"/>
        <w:spacing w:after="0" w:line="240" w:lineRule="auto"/>
        <w:jc w:val="both"/>
        <w:rPr>
          <w:rFonts w:ascii="Times New Roman" w:hAnsi="Times New Roman"/>
          <w:sz w:val="24"/>
          <w:szCs w:val="24"/>
        </w:rPr>
      </w:pPr>
    </w:p>
    <w:p w14:paraId="419F5E03" w14:textId="53393003" w:rsidR="0088783F" w:rsidRPr="0088783F" w:rsidRDefault="0088783F" w:rsidP="0088783F">
      <w:pPr>
        <w:pStyle w:val="a6"/>
        <w:jc w:val="both"/>
        <w:rPr>
          <w:rFonts w:ascii="Times New Roman" w:hAnsi="Times New Roman"/>
          <w:sz w:val="24"/>
          <w:szCs w:val="24"/>
        </w:rPr>
      </w:pPr>
      <w:r w:rsidRPr="0088783F">
        <w:rPr>
          <w:rFonts w:ascii="Times New Roman" w:hAnsi="Times New Roman"/>
          <w:sz w:val="24"/>
          <w:szCs w:val="24"/>
        </w:rPr>
        <w:t>Часть информации не раскрывается на основании Постановления Правительства Российской Федерации от 04.07.2023 № 1102 «Об особенностях раскрытия и (или) предоставления информации, подлежащей раскрытию и (или) предоставлению в соответствии с требованиями Федерального закона «Об акционерных обществах» и Федерального закона «О рынке ценных бумаг».</w:t>
      </w:r>
    </w:p>
    <w:p w14:paraId="4496F458" w14:textId="77777777" w:rsidR="0088783F" w:rsidRDefault="0088783F" w:rsidP="0067723F">
      <w:pPr>
        <w:widowControl w:val="0"/>
        <w:autoSpaceDE w:val="0"/>
        <w:autoSpaceDN w:val="0"/>
        <w:adjustRightInd w:val="0"/>
        <w:spacing w:after="0" w:line="240" w:lineRule="auto"/>
        <w:jc w:val="both"/>
        <w:rPr>
          <w:rFonts w:ascii="Times New Roman" w:hAnsi="Times New Roman"/>
          <w:sz w:val="24"/>
          <w:szCs w:val="24"/>
        </w:rPr>
      </w:pPr>
    </w:p>
    <w:p w14:paraId="1E28ABA0" w14:textId="1F77746A" w:rsidR="0067723F" w:rsidRDefault="006170FC" w:rsidP="0067723F">
      <w:pPr>
        <w:widowControl w:val="0"/>
        <w:autoSpaceDE w:val="0"/>
        <w:autoSpaceDN w:val="0"/>
        <w:adjustRightInd w:val="0"/>
        <w:spacing w:after="0" w:line="240" w:lineRule="auto"/>
        <w:jc w:val="both"/>
        <w:rPr>
          <w:rFonts w:ascii="Times New Roman" w:hAnsi="Times New Roman"/>
          <w:sz w:val="24"/>
          <w:szCs w:val="24"/>
        </w:rPr>
      </w:pPr>
      <w:r w:rsidRPr="006170FC">
        <w:rPr>
          <w:rFonts w:ascii="Times New Roman" w:hAnsi="Times New Roman"/>
          <w:sz w:val="24"/>
          <w:szCs w:val="24"/>
        </w:rPr>
        <w:t>Д</w:t>
      </w:r>
      <w:r w:rsidR="0067723F" w:rsidRPr="006170FC">
        <w:rPr>
          <w:rFonts w:ascii="Times New Roman" w:hAnsi="Times New Roman"/>
          <w:sz w:val="24"/>
          <w:szCs w:val="24"/>
        </w:rPr>
        <w:t>оля участия лица в уставном капитале эмитента</w:t>
      </w:r>
      <w:r w:rsidRPr="006170FC">
        <w:rPr>
          <w:rFonts w:ascii="Times New Roman" w:hAnsi="Times New Roman"/>
          <w:sz w:val="24"/>
          <w:szCs w:val="24"/>
        </w:rPr>
        <w:t>,</w:t>
      </w:r>
      <w:r>
        <w:rPr>
          <w:rFonts w:ascii="Times New Roman" w:hAnsi="Times New Roman"/>
          <w:sz w:val="24"/>
          <w:szCs w:val="24"/>
        </w:rPr>
        <w:t xml:space="preserve"> </w:t>
      </w:r>
      <w:r w:rsidRPr="006170FC">
        <w:rPr>
          <w:rFonts w:ascii="Times New Roman" w:hAnsi="Times New Roman"/>
          <w:sz w:val="24"/>
          <w:szCs w:val="24"/>
        </w:rPr>
        <w:t>%</w:t>
      </w:r>
      <w:r w:rsidR="0067723F" w:rsidRPr="006170FC">
        <w:rPr>
          <w:rFonts w:ascii="Times New Roman" w:hAnsi="Times New Roman"/>
          <w:sz w:val="24"/>
          <w:szCs w:val="24"/>
        </w:rPr>
        <w:t>:</w:t>
      </w:r>
      <w:r w:rsidR="0067723F" w:rsidRPr="00732A09">
        <w:rPr>
          <w:rFonts w:ascii="Times New Roman" w:hAnsi="Times New Roman"/>
          <w:sz w:val="24"/>
          <w:szCs w:val="24"/>
        </w:rPr>
        <w:t xml:space="preserve"> </w:t>
      </w:r>
      <w:r w:rsidR="00EA7E40" w:rsidRPr="00EA7E40">
        <w:rPr>
          <w:rFonts w:ascii="Times New Roman" w:hAnsi="Times New Roman"/>
          <w:b/>
          <w:i/>
          <w:sz w:val="24"/>
          <w:szCs w:val="24"/>
        </w:rPr>
        <w:t>лицо указанной доли не имеет</w:t>
      </w:r>
      <w:r w:rsidR="0067723F" w:rsidRPr="006170FC">
        <w:rPr>
          <w:rFonts w:ascii="Times New Roman" w:hAnsi="Times New Roman"/>
          <w:b/>
          <w:i/>
          <w:sz w:val="24"/>
          <w:szCs w:val="24"/>
        </w:rPr>
        <w:t>.</w:t>
      </w:r>
      <w:r w:rsidR="0067723F" w:rsidRPr="00732A09">
        <w:rPr>
          <w:rFonts w:ascii="Times New Roman" w:hAnsi="Times New Roman"/>
          <w:sz w:val="24"/>
          <w:szCs w:val="24"/>
        </w:rPr>
        <w:t xml:space="preserve"> </w:t>
      </w:r>
    </w:p>
    <w:p w14:paraId="693263C4" w14:textId="77777777" w:rsidR="00BC1062" w:rsidRPr="00732A09" w:rsidRDefault="00BC1062" w:rsidP="0067723F">
      <w:pPr>
        <w:widowControl w:val="0"/>
        <w:autoSpaceDE w:val="0"/>
        <w:autoSpaceDN w:val="0"/>
        <w:adjustRightInd w:val="0"/>
        <w:spacing w:after="0" w:line="240" w:lineRule="auto"/>
        <w:jc w:val="both"/>
        <w:rPr>
          <w:rFonts w:ascii="Times New Roman" w:hAnsi="Times New Roman"/>
          <w:sz w:val="24"/>
          <w:szCs w:val="24"/>
        </w:rPr>
      </w:pPr>
    </w:p>
    <w:p w14:paraId="194CDBE4" w14:textId="61A0C53F" w:rsidR="0067723F" w:rsidRDefault="006170FC" w:rsidP="0067723F">
      <w:pPr>
        <w:widowControl w:val="0"/>
        <w:autoSpaceDE w:val="0"/>
        <w:autoSpaceDN w:val="0"/>
        <w:adjustRightInd w:val="0"/>
        <w:spacing w:after="0" w:line="240" w:lineRule="auto"/>
        <w:jc w:val="both"/>
        <w:rPr>
          <w:rFonts w:ascii="Times New Roman" w:hAnsi="Times New Roman"/>
          <w:b/>
          <w:i/>
          <w:sz w:val="24"/>
          <w:szCs w:val="24"/>
        </w:rPr>
      </w:pPr>
      <w:r w:rsidRPr="00BC1062">
        <w:rPr>
          <w:rFonts w:ascii="Times New Roman" w:hAnsi="Times New Roman"/>
          <w:sz w:val="24"/>
          <w:szCs w:val="24"/>
        </w:rPr>
        <w:t>Д</w:t>
      </w:r>
      <w:r w:rsidR="0067723F" w:rsidRPr="00BC1062">
        <w:rPr>
          <w:rFonts w:ascii="Times New Roman" w:hAnsi="Times New Roman"/>
          <w:sz w:val="24"/>
          <w:szCs w:val="24"/>
        </w:rPr>
        <w:t>оля принадлежащих лицу обыкновенных акций эмитента</w:t>
      </w:r>
      <w:r w:rsidRPr="00BC1062">
        <w:rPr>
          <w:rFonts w:ascii="Times New Roman" w:hAnsi="Times New Roman"/>
          <w:sz w:val="24"/>
          <w:szCs w:val="24"/>
        </w:rPr>
        <w:t>, %</w:t>
      </w:r>
      <w:r w:rsidR="0067723F" w:rsidRPr="00BC1062">
        <w:rPr>
          <w:rFonts w:ascii="Times New Roman" w:hAnsi="Times New Roman"/>
          <w:sz w:val="24"/>
          <w:szCs w:val="24"/>
        </w:rPr>
        <w:t>:</w:t>
      </w:r>
      <w:r w:rsidR="0067723F" w:rsidRPr="00732A09">
        <w:t xml:space="preserve"> </w:t>
      </w:r>
      <w:r w:rsidR="0067723F" w:rsidRPr="006170FC">
        <w:rPr>
          <w:rFonts w:ascii="Times New Roman" w:hAnsi="Times New Roman"/>
          <w:b/>
          <w:i/>
          <w:sz w:val="24"/>
          <w:szCs w:val="24"/>
        </w:rPr>
        <w:t xml:space="preserve">не применимо, Эмитент не является акционерным обществом. </w:t>
      </w:r>
    </w:p>
    <w:p w14:paraId="6FBBE59D" w14:textId="77777777" w:rsidR="005D4B60" w:rsidRPr="006170FC" w:rsidRDefault="005D4B60" w:rsidP="0067723F">
      <w:pPr>
        <w:widowControl w:val="0"/>
        <w:autoSpaceDE w:val="0"/>
        <w:autoSpaceDN w:val="0"/>
        <w:adjustRightInd w:val="0"/>
        <w:spacing w:after="0" w:line="240" w:lineRule="auto"/>
        <w:jc w:val="both"/>
        <w:rPr>
          <w:rFonts w:ascii="Times New Roman" w:hAnsi="Times New Roman"/>
          <w:b/>
          <w:i/>
          <w:sz w:val="24"/>
          <w:szCs w:val="24"/>
        </w:rPr>
      </w:pPr>
    </w:p>
    <w:p w14:paraId="349C673C" w14:textId="1664AF2D" w:rsidR="0067723F" w:rsidRDefault="006436D8" w:rsidP="0067723F">
      <w:pPr>
        <w:widowControl w:val="0"/>
        <w:autoSpaceDE w:val="0"/>
        <w:autoSpaceDN w:val="0"/>
        <w:adjustRightInd w:val="0"/>
        <w:spacing w:after="0" w:line="240" w:lineRule="auto"/>
        <w:jc w:val="both"/>
        <w:rPr>
          <w:rFonts w:ascii="Times New Roman" w:hAnsi="Times New Roman"/>
          <w:sz w:val="24"/>
          <w:szCs w:val="24"/>
        </w:rPr>
      </w:pPr>
      <w:r w:rsidRPr="006436D8">
        <w:rPr>
          <w:rFonts w:ascii="Times New Roman" w:hAnsi="Times New Roman"/>
          <w:sz w:val="24"/>
          <w:szCs w:val="24"/>
        </w:rPr>
        <w:t>К</w:t>
      </w:r>
      <w:r w:rsidR="0067723F" w:rsidRPr="006436D8">
        <w:rPr>
          <w:rFonts w:ascii="Times New Roman" w:hAnsi="Times New Roman"/>
          <w:sz w:val="24"/>
          <w:szCs w:val="24"/>
        </w:rPr>
        <w:t>оличество акций эмитента каждой категории (типа), которые могут быть приобретены лицом в результате конвертации принадлежащих ему ценных бумаг, конвертируемых в акции:</w:t>
      </w:r>
      <w:r w:rsidR="0067723F" w:rsidRPr="00732A09">
        <w:t xml:space="preserve"> </w:t>
      </w:r>
      <w:r w:rsidR="0067723F" w:rsidRPr="006436D8">
        <w:rPr>
          <w:rFonts w:ascii="Times New Roman" w:hAnsi="Times New Roman"/>
          <w:b/>
          <w:i/>
          <w:sz w:val="24"/>
          <w:szCs w:val="24"/>
        </w:rPr>
        <w:t>не применимо, Эмитент не является акционерным обществом</w:t>
      </w:r>
      <w:r w:rsidR="0067723F" w:rsidRPr="00732A09">
        <w:rPr>
          <w:rFonts w:ascii="Times New Roman" w:hAnsi="Times New Roman"/>
          <w:sz w:val="24"/>
          <w:szCs w:val="24"/>
        </w:rPr>
        <w:t>.</w:t>
      </w:r>
    </w:p>
    <w:p w14:paraId="2FA0FDA2" w14:textId="77777777" w:rsidR="005D4B60" w:rsidRPr="00732A09" w:rsidRDefault="005D4B60" w:rsidP="0067723F">
      <w:pPr>
        <w:widowControl w:val="0"/>
        <w:autoSpaceDE w:val="0"/>
        <w:autoSpaceDN w:val="0"/>
        <w:adjustRightInd w:val="0"/>
        <w:spacing w:after="0" w:line="240" w:lineRule="auto"/>
        <w:jc w:val="both"/>
        <w:rPr>
          <w:rFonts w:ascii="Times New Roman" w:hAnsi="Times New Roman"/>
          <w:sz w:val="24"/>
          <w:szCs w:val="24"/>
        </w:rPr>
      </w:pPr>
    </w:p>
    <w:p w14:paraId="6F31457B" w14:textId="4E2EF0BD" w:rsidR="0067723F" w:rsidRDefault="006436D8" w:rsidP="0067723F">
      <w:pPr>
        <w:widowControl w:val="0"/>
        <w:autoSpaceDE w:val="0"/>
        <w:autoSpaceDN w:val="0"/>
        <w:adjustRightInd w:val="0"/>
        <w:spacing w:after="0" w:line="240" w:lineRule="auto"/>
        <w:jc w:val="both"/>
        <w:rPr>
          <w:rFonts w:ascii="Times New Roman" w:hAnsi="Times New Roman"/>
          <w:b/>
          <w:i/>
          <w:sz w:val="24"/>
          <w:szCs w:val="24"/>
        </w:rPr>
      </w:pPr>
      <w:r w:rsidRPr="006436D8">
        <w:rPr>
          <w:rFonts w:ascii="Times New Roman" w:hAnsi="Times New Roman"/>
          <w:sz w:val="24"/>
          <w:szCs w:val="24"/>
        </w:rPr>
        <w:t>Д</w:t>
      </w:r>
      <w:r w:rsidR="0067723F" w:rsidRPr="006436D8">
        <w:rPr>
          <w:rFonts w:ascii="Times New Roman" w:hAnsi="Times New Roman"/>
          <w:sz w:val="24"/>
          <w:szCs w:val="24"/>
        </w:rPr>
        <w:t>оля участия лица в уставном капитале подконтрольных эмитенту организаций, имеющих для него существенное значение</w:t>
      </w:r>
      <w:proofErr w:type="gramStart"/>
      <w:r>
        <w:rPr>
          <w:rFonts w:ascii="Times New Roman" w:hAnsi="Times New Roman"/>
          <w:sz w:val="24"/>
          <w:szCs w:val="24"/>
        </w:rPr>
        <w:t>:</w:t>
      </w:r>
      <w:proofErr w:type="gramEnd"/>
      <w:r w:rsidR="0067723F" w:rsidRPr="00732A09">
        <w:t xml:space="preserve"> </w:t>
      </w:r>
      <w:r w:rsidR="0067723F" w:rsidRPr="006436D8">
        <w:rPr>
          <w:rFonts w:ascii="Times New Roman" w:hAnsi="Times New Roman"/>
          <w:b/>
          <w:i/>
          <w:sz w:val="24"/>
          <w:szCs w:val="24"/>
        </w:rPr>
        <w:t>информация не указывается, в связи с тем, что у Эмитента отсутствуют подконтрольные ему организации.</w:t>
      </w:r>
    </w:p>
    <w:p w14:paraId="79D66809" w14:textId="77777777" w:rsidR="005D4B60" w:rsidRPr="00732A09" w:rsidRDefault="005D4B60" w:rsidP="0067723F">
      <w:pPr>
        <w:widowControl w:val="0"/>
        <w:autoSpaceDE w:val="0"/>
        <w:autoSpaceDN w:val="0"/>
        <w:adjustRightInd w:val="0"/>
        <w:spacing w:after="0" w:line="240" w:lineRule="auto"/>
        <w:jc w:val="both"/>
        <w:rPr>
          <w:rFonts w:ascii="Times New Roman" w:hAnsi="Times New Roman"/>
          <w:sz w:val="24"/>
          <w:szCs w:val="24"/>
        </w:rPr>
      </w:pPr>
    </w:p>
    <w:p w14:paraId="504373F9" w14:textId="31621842" w:rsidR="0067723F" w:rsidRDefault="006436D8" w:rsidP="0067723F">
      <w:pPr>
        <w:widowControl w:val="0"/>
        <w:autoSpaceDE w:val="0"/>
        <w:autoSpaceDN w:val="0"/>
        <w:adjustRightInd w:val="0"/>
        <w:spacing w:after="0" w:line="240" w:lineRule="auto"/>
        <w:jc w:val="both"/>
        <w:rPr>
          <w:rFonts w:ascii="Times New Roman" w:hAnsi="Times New Roman"/>
          <w:b/>
          <w:i/>
          <w:sz w:val="24"/>
          <w:szCs w:val="24"/>
        </w:rPr>
      </w:pPr>
      <w:r w:rsidRPr="006436D8">
        <w:rPr>
          <w:rFonts w:ascii="Times New Roman" w:hAnsi="Times New Roman"/>
          <w:sz w:val="24"/>
          <w:szCs w:val="24"/>
        </w:rPr>
        <w:t>С</w:t>
      </w:r>
      <w:r w:rsidR="0067723F" w:rsidRPr="006436D8">
        <w:rPr>
          <w:rFonts w:ascii="Times New Roman" w:hAnsi="Times New Roman"/>
          <w:sz w:val="24"/>
          <w:szCs w:val="24"/>
        </w:rPr>
        <w:t xml:space="preserve">ведения о совершении лицом в отчётном периоде сделки по приобретению или отчуждению акций (долей) эмитента с указанием по каждой сделке даты её совершения, содержания сделки, категорий (типов) и количества акций (долей), являвшихся предметом </w:t>
      </w:r>
      <w:r w:rsidR="0067723F" w:rsidRPr="006436D8">
        <w:rPr>
          <w:rFonts w:ascii="Times New Roman" w:hAnsi="Times New Roman"/>
          <w:sz w:val="24"/>
          <w:szCs w:val="24"/>
        </w:rPr>
        <w:lastRenderedPageBreak/>
        <w:t>сделки:</w:t>
      </w:r>
      <w:r w:rsidR="0067723F" w:rsidRPr="00732A09">
        <w:t xml:space="preserve"> </w:t>
      </w:r>
      <w:r w:rsidR="0067723F" w:rsidRPr="006436D8">
        <w:rPr>
          <w:rFonts w:ascii="Times New Roman" w:hAnsi="Times New Roman"/>
          <w:b/>
          <w:i/>
          <w:sz w:val="24"/>
          <w:szCs w:val="24"/>
        </w:rPr>
        <w:t>лицо указанных сделок не совершало.</w:t>
      </w:r>
    </w:p>
    <w:p w14:paraId="1B49608A" w14:textId="77777777" w:rsidR="005D4B60" w:rsidRPr="00732A09" w:rsidRDefault="005D4B60" w:rsidP="0067723F">
      <w:pPr>
        <w:widowControl w:val="0"/>
        <w:autoSpaceDE w:val="0"/>
        <w:autoSpaceDN w:val="0"/>
        <w:adjustRightInd w:val="0"/>
        <w:spacing w:after="0" w:line="240" w:lineRule="auto"/>
        <w:jc w:val="both"/>
        <w:rPr>
          <w:rFonts w:ascii="Times New Roman" w:hAnsi="Times New Roman"/>
          <w:sz w:val="24"/>
          <w:szCs w:val="24"/>
        </w:rPr>
      </w:pPr>
    </w:p>
    <w:p w14:paraId="46C4EDB3" w14:textId="2C856D8C" w:rsidR="0067723F" w:rsidRDefault="006436D8" w:rsidP="0067723F">
      <w:pPr>
        <w:widowControl w:val="0"/>
        <w:autoSpaceDE w:val="0"/>
        <w:autoSpaceDN w:val="0"/>
        <w:adjustRightInd w:val="0"/>
        <w:spacing w:after="0" w:line="240" w:lineRule="auto"/>
        <w:jc w:val="both"/>
        <w:rPr>
          <w:rFonts w:ascii="Times New Roman" w:hAnsi="Times New Roman"/>
          <w:b/>
          <w:i/>
          <w:sz w:val="24"/>
          <w:szCs w:val="24"/>
        </w:rPr>
      </w:pPr>
      <w:r w:rsidRPr="006436D8">
        <w:rPr>
          <w:rFonts w:ascii="Times New Roman" w:hAnsi="Times New Roman"/>
          <w:sz w:val="24"/>
          <w:szCs w:val="24"/>
        </w:rPr>
        <w:t>Х</w:t>
      </w:r>
      <w:r w:rsidR="0067723F" w:rsidRPr="006436D8">
        <w:rPr>
          <w:rFonts w:ascii="Times New Roman" w:hAnsi="Times New Roman"/>
          <w:sz w:val="24"/>
          <w:szCs w:val="24"/>
        </w:rPr>
        <w:t xml:space="preserve">арактер родственных связей (супруги, родители, дети, усыновители, усыновлённые, родные братья и сестры, дедушки, бабушки, внуки) с лицами, входящими в состав органов управления эмитента и (или) органов контроля за финансово-хозяйственной деятельностью эмитента, указанных в </w:t>
      </w:r>
      <w:hyperlink w:anchor="Par4186" w:tooltip="2.3. Сведения об организации в эмитенте управления рисками, контроля за финансово-хозяйственной деятельностью, внутреннего контроля и внутреннего аудита" w:history="1">
        <w:r w:rsidR="0067723F" w:rsidRPr="006436D8">
          <w:rPr>
            <w:rFonts w:ascii="Times New Roman" w:hAnsi="Times New Roman"/>
            <w:sz w:val="24"/>
            <w:szCs w:val="24"/>
          </w:rPr>
          <w:t>пункте 2.3</w:t>
        </w:r>
      </w:hyperlink>
      <w:r w:rsidR="0067723F" w:rsidRPr="006436D8">
        <w:rPr>
          <w:rFonts w:ascii="Times New Roman" w:hAnsi="Times New Roman"/>
          <w:sz w:val="24"/>
          <w:szCs w:val="24"/>
        </w:rPr>
        <w:t xml:space="preserve"> настоящего отчёта эмитента:</w:t>
      </w:r>
      <w:r w:rsidR="0067723F" w:rsidRPr="00732A09">
        <w:t xml:space="preserve"> </w:t>
      </w:r>
      <w:r w:rsidR="0067723F" w:rsidRPr="006436D8">
        <w:rPr>
          <w:rFonts w:ascii="Times New Roman" w:hAnsi="Times New Roman"/>
          <w:b/>
          <w:i/>
          <w:sz w:val="24"/>
          <w:szCs w:val="24"/>
        </w:rPr>
        <w:t>указанных родственных связей нет.</w:t>
      </w:r>
    </w:p>
    <w:p w14:paraId="15C856D9" w14:textId="77777777" w:rsidR="00E63D9B" w:rsidRPr="006436D8" w:rsidRDefault="00E63D9B" w:rsidP="0067723F">
      <w:pPr>
        <w:widowControl w:val="0"/>
        <w:autoSpaceDE w:val="0"/>
        <w:autoSpaceDN w:val="0"/>
        <w:adjustRightInd w:val="0"/>
        <w:spacing w:after="0" w:line="240" w:lineRule="auto"/>
        <w:jc w:val="both"/>
        <w:rPr>
          <w:rFonts w:ascii="Times New Roman" w:hAnsi="Times New Roman"/>
          <w:b/>
          <w:i/>
          <w:sz w:val="24"/>
          <w:szCs w:val="24"/>
        </w:rPr>
      </w:pPr>
    </w:p>
    <w:p w14:paraId="0BDFC87E" w14:textId="41B88525" w:rsidR="0067723F" w:rsidRDefault="006436D8" w:rsidP="0067723F">
      <w:pPr>
        <w:widowControl w:val="0"/>
        <w:autoSpaceDE w:val="0"/>
        <w:autoSpaceDN w:val="0"/>
        <w:adjustRightInd w:val="0"/>
        <w:spacing w:after="0" w:line="240" w:lineRule="auto"/>
        <w:jc w:val="both"/>
        <w:rPr>
          <w:rFonts w:ascii="Times New Roman" w:hAnsi="Times New Roman"/>
          <w:b/>
          <w:i/>
          <w:sz w:val="24"/>
          <w:szCs w:val="24"/>
        </w:rPr>
      </w:pPr>
      <w:r w:rsidRPr="006436D8">
        <w:rPr>
          <w:rFonts w:ascii="Times New Roman" w:hAnsi="Times New Roman"/>
          <w:sz w:val="24"/>
          <w:szCs w:val="24"/>
        </w:rPr>
        <w:t>С</w:t>
      </w:r>
      <w:r w:rsidR="0067723F" w:rsidRPr="006436D8">
        <w:rPr>
          <w:rFonts w:ascii="Times New Roman" w:hAnsi="Times New Roman"/>
          <w:sz w:val="24"/>
          <w:szCs w:val="24"/>
        </w:rPr>
        <w:t>ведения о привлечении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w:t>
      </w:r>
      <w:r w:rsidR="0067723F" w:rsidRPr="00732A09">
        <w:rPr>
          <w:rFonts w:ascii="Times New Roman" w:hAnsi="Times New Roman"/>
          <w:b/>
          <w:sz w:val="24"/>
          <w:szCs w:val="24"/>
        </w:rPr>
        <w:t>:</w:t>
      </w:r>
      <w:r w:rsidR="0067723F" w:rsidRPr="00732A09">
        <w:t xml:space="preserve"> </w:t>
      </w:r>
      <w:r w:rsidR="0067723F" w:rsidRPr="006436D8">
        <w:rPr>
          <w:rFonts w:ascii="Times New Roman" w:hAnsi="Times New Roman"/>
          <w:b/>
          <w:i/>
          <w:sz w:val="24"/>
          <w:szCs w:val="24"/>
        </w:rPr>
        <w:t>лицо к указанным видам ответственности не привлекалось.</w:t>
      </w:r>
    </w:p>
    <w:p w14:paraId="5ED8ACC3" w14:textId="77777777" w:rsidR="00E63D9B" w:rsidRPr="006436D8" w:rsidRDefault="00E63D9B" w:rsidP="0067723F">
      <w:pPr>
        <w:widowControl w:val="0"/>
        <w:autoSpaceDE w:val="0"/>
        <w:autoSpaceDN w:val="0"/>
        <w:adjustRightInd w:val="0"/>
        <w:spacing w:after="0" w:line="240" w:lineRule="auto"/>
        <w:jc w:val="both"/>
        <w:rPr>
          <w:rFonts w:ascii="Times New Roman" w:hAnsi="Times New Roman"/>
          <w:b/>
          <w:i/>
          <w:sz w:val="24"/>
          <w:szCs w:val="24"/>
        </w:rPr>
      </w:pPr>
    </w:p>
    <w:p w14:paraId="231B42CC" w14:textId="5FF1A9DB" w:rsidR="0067723F" w:rsidRPr="006436D8" w:rsidRDefault="006436D8" w:rsidP="0067723F">
      <w:pPr>
        <w:pStyle w:val="ConsPlusNormal"/>
        <w:jc w:val="both"/>
        <w:rPr>
          <w:b/>
          <w:i/>
        </w:rPr>
      </w:pPr>
      <w:r w:rsidRPr="006436D8">
        <w:t>С</w:t>
      </w:r>
      <w:r w:rsidR="0067723F" w:rsidRPr="006436D8">
        <w:t xml:space="preserve">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w:t>
      </w:r>
      <w:hyperlink r:id="rId11" w:history="1">
        <w:r w:rsidR="0067723F" w:rsidRPr="006436D8">
          <w:t>статьёй 27</w:t>
        </w:r>
      </w:hyperlink>
      <w:r w:rsidR="0067723F" w:rsidRPr="006436D8">
        <w:t xml:space="preserve"> Федерального закона "О несостоятельности (банкротстве)":</w:t>
      </w:r>
      <w:r w:rsidR="0067723F" w:rsidRPr="00732A09">
        <w:t xml:space="preserve"> </w:t>
      </w:r>
      <w:r w:rsidR="0067723F" w:rsidRPr="006436D8">
        <w:rPr>
          <w:b/>
          <w:i/>
        </w:rPr>
        <w:t>лицо указанных должностей не занимало.</w:t>
      </w:r>
    </w:p>
    <w:p w14:paraId="67DE485A" w14:textId="77777777" w:rsidR="0067723F" w:rsidRPr="006436D8" w:rsidRDefault="0067723F" w:rsidP="0067723F">
      <w:pPr>
        <w:pStyle w:val="ConsPlusNormal"/>
        <w:spacing w:before="240"/>
        <w:jc w:val="both"/>
        <w:rPr>
          <w:b/>
          <w:i/>
        </w:rPr>
      </w:pPr>
      <w:r w:rsidRPr="006436D8">
        <w:rPr>
          <w:b/>
          <w:i/>
        </w:rPr>
        <w:t>Полномочия единоличного исполнительного органа Эмитента не переданы управляющей организации или управляющему.</w:t>
      </w:r>
    </w:p>
    <w:p w14:paraId="558A8008" w14:textId="77777777" w:rsidR="0067723F" w:rsidRPr="00732A09" w:rsidRDefault="0067723F" w:rsidP="0067723F">
      <w:pPr>
        <w:widowControl w:val="0"/>
        <w:autoSpaceDE w:val="0"/>
        <w:autoSpaceDN w:val="0"/>
        <w:adjustRightInd w:val="0"/>
        <w:spacing w:after="0" w:line="240" w:lineRule="auto"/>
        <w:jc w:val="both"/>
        <w:rPr>
          <w:rFonts w:ascii="Times New Roman" w:hAnsi="Times New Roman"/>
          <w:b/>
          <w:sz w:val="24"/>
          <w:szCs w:val="24"/>
        </w:rPr>
      </w:pPr>
    </w:p>
    <w:p w14:paraId="2884BB76" w14:textId="7EE43FCF" w:rsidR="006E5769" w:rsidRPr="00BA7125" w:rsidRDefault="004A47A6" w:rsidP="006E5769">
      <w:pPr>
        <w:pStyle w:val="ConsPlusNormal"/>
        <w:jc w:val="both"/>
        <w:rPr>
          <w:rFonts w:eastAsia="Times New Roman"/>
          <w:bCs/>
          <w:iCs/>
        </w:rPr>
      </w:pPr>
      <w:bookmarkStart w:id="137" w:name="_Hlk114505521"/>
      <w:r w:rsidRPr="00BA7125">
        <w:t>И</w:t>
      </w:r>
      <w:r w:rsidR="00261741" w:rsidRPr="00BA7125">
        <w:t xml:space="preserve">зменений в составе информации настоящего пункта </w:t>
      </w:r>
      <w:bookmarkStart w:id="138" w:name="_Hlk175058889"/>
      <w:r w:rsidR="00261741" w:rsidRPr="00BA7125">
        <w:t xml:space="preserve">в период </w:t>
      </w:r>
      <w:bookmarkStart w:id="139" w:name="_Hlk174631038"/>
      <w:r w:rsidR="00261741" w:rsidRPr="00BA7125">
        <w:t xml:space="preserve">между </w:t>
      </w:r>
      <w:r w:rsidR="006101EE" w:rsidRPr="00BA7125">
        <w:t>отчётной</w:t>
      </w:r>
      <w:r w:rsidR="00261741" w:rsidRPr="00BA7125">
        <w:t xml:space="preserve"> датой (3</w:t>
      </w:r>
      <w:r w:rsidRPr="00BA7125">
        <w:t>0</w:t>
      </w:r>
      <w:r w:rsidR="00261741" w:rsidRPr="00BA7125">
        <w:t>.</w:t>
      </w:r>
      <w:r w:rsidRPr="00BA7125">
        <w:t>06</w:t>
      </w:r>
      <w:r w:rsidR="00261741" w:rsidRPr="00BA7125">
        <w:t>.202</w:t>
      </w:r>
      <w:r w:rsidR="00190597" w:rsidRPr="00BA7125">
        <w:t>4</w:t>
      </w:r>
      <w:r w:rsidR="00261741" w:rsidRPr="00BA7125">
        <w:t xml:space="preserve">) и датой раскрытия </w:t>
      </w:r>
      <w:r w:rsidR="007435E7" w:rsidRPr="00BA7125">
        <w:rPr>
          <w:rFonts w:eastAsia="Times New Roman"/>
        </w:rPr>
        <w:t>финансовой отчётности Эмитента</w:t>
      </w:r>
      <w:r w:rsidR="00261741" w:rsidRPr="00BA7125">
        <w:t xml:space="preserve">, на основе которой в </w:t>
      </w:r>
      <w:r w:rsidR="006101EE" w:rsidRPr="00BA7125">
        <w:t>Отчёте</w:t>
      </w:r>
      <w:r w:rsidR="00261741" w:rsidRPr="00BA7125">
        <w:t xml:space="preserve"> </w:t>
      </w:r>
      <w:r w:rsidR="00A170E8">
        <w:t>Э</w:t>
      </w:r>
      <w:r w:rsidR="00261741" w:rsidRPr="00BA7125">
        <w:t xml:space="preserve">митента раскрывается информация о финансово-хозяйственной деятельности </w:t>
      </w:r>
      <w:r w:rsidR="007435E7" w:rsidRPr="00BA7125">
        <w:t>Э</w:t>
      </w:r>
      <w:r w:rsidR="00261741" w:rsidRPr="00BA7125">
        <w:t>митента (</w:t>
      </w:r>
      <w:r w:rsidRPr="00BA7125">
        <w:t>2</w:t>
      </w:r>
      <w:r w:rsidR="00E178C6" w:rsidRPr="00BA7125">
        <w:t>6</w:t>
      </w:r>
      <w:r w:rsidR="00261741" w:rsidRPr="00BA7125">
        <w:t>.0</w:t>
      </w:r>
      <w:r w:rsidRPr="00BA7125">
        <w:t>8</w:t>
      </w:r>
      <w:r w:rsidR="00261741" w:rsidRPr="00BA7125">
        <w:t>.202</w:t>
      </w:r>
      <w:r w:rsidR="00190597" w:rsidRPr="00BA7125">
        <w:t>4</w:t>
      </w:r>
      <w:r w:rsidR="00261741" w:rsidRPr="00BA7125">
        <w:t>)</w:t>
      </w:r>
      <w:bookmarkEnd w:id="139"/>
      <w:r w:rsidR="00261741" w:rsidRPr="00BA7125">
        <w:t>, не прои</w:t>
      </w:r>
      <w:r w:rsidR="00727B3C" w:rsidRPr="00BA7125">
        <w:t>сходило</w:t>
      </w:r>
      <w:r w:rsidR="006E5769" w:rsidRPr="00BA7125">
        <w:rPr>
          <w:rFonts w:eastAsia="Times New Roman"/>
          <w:bCs/>
          <w:iCs/>
        </w:rPr>
        <w:t>.</w:t>
      </w:r>
      <w:bookmarkEnd w:id="137"/>
      <w:r w:rsidR="007435E7" w:rsidRPr="00BA7125">
        <w:rPr>
          <w:rFonts w:eastAsia="Times New Roman"/>
          <w:bCs/>
          <w:iCs/>
        </w:rPr>
        <w:t xml:space="preserve"> </w:t>
      </w:r>
    </w:p>
    <w:bookmarkEnd w:id="138"/>
    <w:p w14:paraId="3F80C8C7" w14:textId="4F70DF80" w:rsidR="0065479D" w:rsidRDefault="0065479D" w:rsidP="00715DD5">
      <w:pPr>
        <w:pStyle w:val="ConsPlusNormal"/>
        <w:spacing w:before="240"/>
        <w:ind w:firstLine="540"/>
        <w:jc w:val="both"/>
        <w:rPr>
          <w:b/>
          <w:color w:val="FF0000"/>
        </w:rPr>
      </w:pPr>
    </w:p>
    <w:p w14:paraId="26E1A270" w14:textId="77777777" w:rsidR="0065479D" w:rsidRPr="000F0E0B" w:rsidRDefault="0065479D" w:rsidP="00715DD5">
      <w:pPr>
        <w:pStyle w:val="ConsPlusNormal"/>
        <w:spacing w:before="240"/>
        <w:ind w:firstLine="540"/>
        <w:jc w:val="both"/>
        <w:rPr>
          <w:b/>
          <w:color w:val="FF0000"/>
        </w:rPr>
      </w:pPr>
    </w:p>
    <w:p w14:paraId="231B0821" w14:textId="77777777" w:rsidR="00DE3351" w:rsidRPr="00AF7422" w:rsidRDefault="00DE3351" w:rsidP="006E5769">
      <w:pPr>
        <w:pStyle w:val="ConsPlusNormal"/>
        <w:jc w:val="both"/>
        <w:outlineLvl w:val="2"/>
        <w:rPr>
          <w:b/>
        </w:rPr>
      </w:pPr>
      <w:bookmarkStart w:id="140" w:name="_Toc102669399"/>
      <w:bookmarkStart w:id="141" w:name="_Toc177983024"/>
      <w:r w:rsidRPr="00AF7422">
        <w:rPr>
          <w:b/>
        </w:rPr>
        <w:t>2.2. Сведения о политике в области вознаграждения и (или) компенсации расходов, а также о размере вознаграждения и (или) компенсации расходов по каждому органу управления эмитента</w:t>
      </w:r>
      <w:bookmarkEnd w:id="140"/>
      <w:bookmarkEnd w:id="141"/>
    </w:p>
    <w:p w14:paraId="039B639D" w14:textId="76C486C9" w:rsidR="00583D9E" w:rsidRPr="002164DC" w:rsidRDefault="006101EE" w:rsidP="006E5769">
      <w:pPr>
        <w:widowControl w:val="0"/>
        <w:autoSpaceDE w:val="0"/>
        <w:autoSpaceDN w:val="0"/>
        <w:adjustRightInd w:val="0"/>
        <w:spacing w:before="240" w:after="0" w:line="240" w:lineRule="auto"/>
        <w:jc w:val="both"/>
        <w:rPr>
          <w:color w:val="FF0000"/>
        </w:rPr>
      </w:pPr>
      <w:r w:rsidRPr="008B528D">
        <w:rPr>
          <w:rFonts w:ascii="Times New Roman" w:hAnsi="Times New Roman"/>
          <w:sz w:val="24"/>
          <w:szCs w:val="24"/>
        </w:rPr>
        <w:t>О</w:t>
      </w:r>
      <w:r w:rsidR="00DE3351" w:rsidRPr="008B528D">
        <w:rPr>
          <w:rFonts w:ascii="Times New Roman" w:hAnsi="Times New Roman"/>
          <w:sz w:val="24"/>
          <w:szCs w:val="24"/>
        </w:rPr>
        <w:t>сновные положения политики в области вознаграждения и (или) компенсации расходов членов органов управления эмитента</w:t>
      </w:r>
      <w:r w:rsidR="00AE25D0" w:rsidRPr="002164DC">
        <w:rPr>
          <w:rFonts w:ascii="Times New Roman" w:hAnsi="Times New Roman"/>
          <w:color w:val="FF0000"/>
          <w:sz w:val="24"/>
          <w:szCs w:val="24"/>
        </w:rPr>
        <w:t>:</w:t>
      </w:r>
      <w:r w:rsidR="006E5769" w:rsidRPr="002164DC">
        <w:rPr>
          <w:color w:val="FF0000"/>
        </w:rPr>
        <w:t xml:space="preserve"> </w:t>
      </w:r>
    </w:p>
    <w:p w14:paraId="651F71AA" w14:textId="2CE4F98A" w:rsidR="006E5769" w:rsidRPr="008B528D" w:rsidRDefault="00A079A5" w:rsidP="00583D9E">
      <w:pPr>
        <w:widowControl w:val="0"/>
        <w:autoSpaceDE w:val="0"/>
        <w:autoSpaceDN w:val="0"/>
        <w:adjustRightInd w:val="0"/>
        <w:spacing w:after="0" w:line="240" w:lineRule="auto"/>
        <w:jc w:val="both"/>
        <w:rPr>
          <w:rFonts w:ascii="Times New Roman" w:hAnsi="Times New Roman"/>
          <w:b/>
          <w:i/>
          <w:sz w:val="24"/>
          <w:szCs w:val="24"/>
        </w:rPr>
      </w:pPr>
      <w:r w:rsidRPr="008B528D">
        <w:rPr>
          <w:rFonts w:ascii="Times New Roman" w:hAnsi="Times New Roman"/>
          <w:b/>
          <w:i/>
          <w:sz w:val="24"/>
          <w:szCs w:val="24"/>
        </w:rPr>
        <w:t>В соответствии с пунктом 10.2.7. устава Эмитента решение об утверждении условий трудового договора, заключаемого Эмитентом с Генеральным директором (единоличный исполнительный орган) Эмитента, внесении изменений и дополнений в трудовой договор и досрочное расторжение трудового договора с ним, утверждении размера его заработной платы, размеров и выплат премий, компенсации и льгот ему предоставляемых, утверждение условий расторжения договора с таким лицом принимается общим собранием участников (единственным участником) Эмитента.</w:t>
      </w:r>
      <w:r w:rsidR="006E5769" w:rsidRPr="008B528D">
        <w:rPr>
          <w:rFonts w:ascii="Times New Roman" w:hAnsi="Times New Roman"/>
          <w:b/>
          <w:i/>
          <w:sz w:val="24"/>
          <w:szCs w:val="24"/>
        </w:rPr>
        <w:t xml:space="preserve"> </w:t>
      </w:r>
    </w:p>
    <w:p w14:paraId="02587A3A" w14:textId="601D7D22" w:rsidR="006E5769" w:rsidRPr="008B528D" w:rsidRDefault="006E5769" w:rsidP="006E5769">
      <w:pPr>
        <w:widowControl w:val="0"/>
        <w:autoSpaceDE w:val="0"/>
        <w:autoSpaceDN w:val="0"/>
        <w:adjustRightInd w:val="0"/>
        <w:spacing w:after="0" w:line="240" w:lineRule="auto"/>
        <w:jc w:val="both"/>
        <w:rPr>
          <w:rFonts w:ascii="Times New Roman" w:hAnsi="Times New Roman"/>
          <w:b/>
          <w:i/>
          <w:sz w:val="24"/>
          <w:szCs w:val="24"/>
        </w:rPr>
      </w:pPr>
      <w:r w:rsidRPr="008B528D">
        <w:rPr>
          <w:rFonts w:ascii="Times New Roman" w:hAnsi="Times New Roman"/>
          <w:b/>
          <w:i/>
          <w:sz w:val="24"/>
          <w:szCs w:val="24"/>
        </w:rPr>
        <w:t>Единственным участником Эмитента является ПАО «</w:t>
      </w:r>
      <w:proofErr w:type="gramStart"/>
      <w:r w:rsidRPr="008B528D">
        <w:rPr>
          <w:rFonts w:ascii="Times New Roman" w:hAnsi="Times New Roman"/>
          <w:b/>
          <w:i/>
          <w:sz w:val="24"/>
          <w:szCs w:val="24"/>
        </w:rPr>
        <w:t>М.видео</w:t>
      </w:r>
      <w:proofErr w:type="gramEnd"/>
      <w:r w:rsidRPr="008B528D">
        <w:rPr>
          <w:rFonts w:ascii="Times New Roman" w:hAnsi="Times New Roman"/>
          <w:b/>
          <w:i/>
          <w:sz w:val="24"/>
          <w:szCs w:val="24"/>
        </w:rPr>
        <w:t>». Действия и решения представителя ПАО «</w:t>
      </w:r>
      <w:proofErr w:type="gramStart"/>
      <w:r w:rsidRPr="008B528D">
        <w:rPr>
          <w:rFonts w:ascii="Times New Roman" w:hAnsi="Times New Roman"/>
          <w:b/>
          <w:i/>
          <w:sz w:val="24"/>
          <w:szCs w:val="24"/>
        </w:rPr>
        <w:t>М.видео</w:t>
      </w:r>
      <w:proofErr w:type="gramEnd"/>
      <w:r w:rsidRPr="008B528D">
        <w:rPr>
          <w:rFonts w:ascii="Times New Roman" w:hAnsi="Times New Roman"/>
          <w:b/>
          <w:i/>
          <w:sz w:val="24"/>
          <w:szCs w:val="24"/>
        </w:rPr>
        <w:t xml:space="preserve">» при принятии им решений от имени ПАО «М.видео» как единственного участника </w:t>
      </w:r>
      <w:r w:rsidR="00C909EE" w:rsidRPr="008B528D">
        <w:rPr>
          <w:rFonts w:ascii="Times New Roman" w:hAnsi="Times New Roman"/>
          <w:b/>
          <w:i/>
          <w:sz w:val="24"/>
          <w:szCs w:val="24"/>
        </w:rPr>
        <w:t>Эмитента</w:t>
      </w:r>
      <w:r w:rsidRPr="008B528D">
        <w:rPr>
          <w:rFonts w:ascii="Times New Roman" w:hAnsi="Times New Roman"/>
          <w:b/>
          <w:i/>
          <w:sz w:val="24"/>
          <w:szCs w:val="24"/>
        </w:rPr>
        <w:t xml:space="preserve"> в соответствии с уставом ПАО «М.видео» предварительно утверждаются Советом директоров ПАО «М.видео».</w:t>
      </w:r>
    </w:p>
    <w:p w14:paraId="1755B307" w14:textId="3D0C58FD" w:rsidR="006E5769" w:rsidRPr="008B528D" w:rsidRDefault="006E5769" w:rsidP="00C909EE">
      <w:pPr>
        <w:widowControl w:val="0"/>
        <w:autoSpaceDE w:val="0"/>
        <w:autoSpaceDN w:val="0"/>
        <w:adjustRightInd w:val="0"/>
        <w:spacing w:after="0" w:line="240" w:lineRule="auto"/>
        <w:jc w:val="both"/>
        <w:rPr>
          <w:rFonts w:ascii="Times New Roman" w:hAnsi="Times New Roman"/>
          <w:b/>
          <w:i/>
          <w:sz w:val="24"/>
          <w:szCs w:val="24"/>
        </w:rPr>
      </w:pPr>
      <w:r w:rsidRPr="008B528D">
        <w:rPr>
          <w:rFonts w:ascii="Times New Roman" w:hAnsi="Times New Roman"/>
          <w:b/>
          <w:i/>
          <w:sz w:val="24"/>
          <w:szCs w:val="24"/>
        </w:rPr>
        <w:t>При этом Комитет по вознаграждениям и назначениям Совета директоров ПАО «</w:t>
      </w:r>
      <w:proofErr w:type="gramStart"/>
      <w:r w:rsidRPr="008B528D">
        <w:rPr>
          <w:rFonts w:ascii="Times New Roman" w:hAnsi="Times New Roman"/>
          <w:b/>
          <w:i/>
          <w:sz w:val="24"/>
          <w:szCs w:val="24"/>
        </w:rPr>
        <w:t>М.видео</w:t>
      </w:r>
      <w:proofErr w:type="gramEnd"/>
      <w:r w:rsidRPr="008B528D">
        <w:rPr>
          <w:rFonts w:ascii="Times New Roman" w:hAnsi="Times New Roman"/>
          <w:b/>
          <w:i/>
          <w:sz w:val="24"/>
          <w:szCs w:val="24"/>
        </w:rPr>
        <w:t xml:space="preserve">» предварительно рассматривает указанные выше вопросы, связанные с лицом, осуществляющим функции единоличного исполнительного органа </w:t>
      </w:r>
      <w:r w:rsidR="00C909EE" w:rsidRPr="008B528D">
        <w:rPr>
          <w:rFonts w:ascii="Times New Roman" w:hAnsi="Times New Roman"/>
          <w:b/>
          <w:i/>
          <w:sz w:val="24"/>
          <w:szCs w:val="24"/>
        </w:rPr>
        <w:t>Эмитента</w:t>
      </w:r>
      <w:r w:rsidRPr="008B528D">
        <w:rPr>
          <w:rFonts w:ascii="Times New Roman" w:hAnsi="Times New Roman"/>
          <w:b/>
          <w:i/>
          <w:sz w:val="24"/>
          <w:szCs w:val="24"/>
        </w:rPr>
        <w:t>, и предоставляет Совету директоров ПАО «М.видео» рекомендации по ним.</w:t>
      </w:r>
    </w:p>
    <w:p w14:paraId="5F13AB22" w14:textId="1189AE47" w:rsidR="00DE3351" w:rsidRPr="008B528D" w:rsidRDefault="006E5769" w:rsidP="006E5769">
      <w:pPr>
        <w:widowControl w:val="0"/>
        <w:autoSpaceDE w:val="0"/>
        <w:autoSpaceDN w:val="0"/>
        <w:adjustRightInd w:val="0"/>
        <w:spacing w:before="240" w:after="0" w:line="240" w:lineRule="auto"/>
        <w:jc w:val="both"/>
        <w:rPr>
          <w:rFonts w:ascii="Times New Roman" w:hAnsi="Times New Roman"/>
          <w:b/>
          <w:i/>
          <w:sz w:val="24"/>
          <w:szCs w:val="24"/>
        </w:rPr>
      </w:pPr>
      <w:r w:rsidRPr="008B528D">
        <w:rPr>
          <w:rFonts w:ascii="Times New Roman" w:hAnsi="Times New Roman"/>
          <w:b/>
          <w:i/>
          <w:sz w:val="24"/>
          <w:szCs w:val="24"/>
        </w:rPr>
        <w:t xml:space="preserve">Коллегиальный исполнительный орган и совет директоров (наблюдательный совет) </w:t>
      </w:r>
      <w:r w:rsidRPr="008B528D">
        <w:rPr>
          <w:rFonts w:ascii="Times New Roman" w:hAnsi="Times New Roman"/>
          <w:b/>
          <w:i/>
          <w:sz w:val="24"/>
          <w:szCs w:val="24"/>
        </w:rPr>
        <w:lastRenderedPageBreak/>
        <w:t xml:space="preserve">Уставом </w:t>
      </w:r>
      <w:r w:rsidR="00C909EE" w:rsidRPr="008B528D">
        <w:rPr>
          <w:rFonts w:ascii="Times New Roman" w:hAnsi="Times New Roman"/>
          <w:b/>
          <w:i/>
          <w:sz w:val="24"/>
          <w:szCs w:val="24"/>
        </w:rPr>
        <w:t>Эмитента</w:t>
      </w:r>
      <w:r w:rsidRPr="008B528D">
        <w:rPr>
          <w:rFonts w:ascii="Times New Roman" w:hAnsi="Times New Roman"/>
          <w:b/>
          <w:i/>
          <w:sz w:val="24"/>
          <w:szCs w:val="24"/>
        </w:rPr>
        <w:t xml:space="preserve"> не предусмотрены.</w:t>
      </w:r>
    </w:p>
    <w:p w14:paraId="19F7D4F8" w14:textId="2AA28568" w:rsidR="00583D9E" w:rsidRPr="008B528D" w:rsidRDefault="00FB2812" w:rsidP="00173111">
      <w:pPr>
        <w:widowControl w:val="0"/>
        <w:autoSpaceDE w:val="0"/>
        <w:autoSpaceDN w:val="0"/>
        <w:adjustRightInd w:val="0"/>
        <w:spacing w:before="240" w:after="0" w:line="240" w:lineRule="auto"/>
        <w:jc w:val="both"/>
        <w:rPr>
          <w:rFonts w:ascii="Times New Roman" w:hAnsi="Times New Roman"/>
          <w:sz w:val="24"/>
          <w:szCs w:val="24"/>
        </w:rPr>
      </w:pPr>
      <w:bookmarkStart w:id="142" w:name="_Hlk175218501"/>
      <w:r w:rsidRPr="008B528D">
        <w:rPr>
          <w:rFonts w:ascii="Times New Roman" w:hAnsi="Times New Roman"/>
          <w:sz w:val="24"/>
          <w:szCs w:val="24"/>
        </w:rPr>
        <w:t>Сведения п</w:t>
      </w:r>
      <w:r w:rsidR="00DE3351" w:rsidRPr="008B528D">
        <w:rPr>
          <w:rFonts w:ascii="Times New Roman" w:hAnsi="Times New Roman"/>
          <w:sz w:val="24"/>
          <w:szCs w:val="24"/>
        </w:rPr>
        <w:t xml:space="preserve">о каждому из органов управления эмитента (за исключением физического лица, занимающего должность (осуществляющего функции) единоличного исполнительного органа эмитента, если только таким лицом не является управляющий) описываются с указанием размера все виды вознаграждения, включая заработную плату членов органов управления эмитента, являющихся (являвшихся) его работниками, в том числе работающих (работавших) по совместительству, премии, комиссионные, вознаграждения, отдельно выплачиваемые за участие в работе указанного органа управления, иные виды вознаграждения, которые были выплачены эмитентом в течение соответствующего </w:t>
      </w:r>
      <w:r w:rsidRPr="008B528D">
        <w:rPr>
          <w:rFonts w:ascii="Times New Roman" w:hAnsi="Times New Roman"/>
          <w:sz w:val="24"/>
          <w:szCs w:val="24"/>
        </w:rPr>
        <w:t>отчётного</w:t>
      </w:r>
      <w:r w:rsidR="00DE3351" w:rsidRPr="008B528D">
        <w:rPr>
          <w:rFonts w:ascii="Times New Roman" w:hAnsi="Times New Roman"/>
          <w:sz w:val="24"/>
          <w:szCs w:val="24"/>
        </w:rPr>
        <w:t xml:space="preserve"> периода, а также описываются с указанием размера расходы, связанные с исполнением функций членов органов управления эмитента, компенсированные эмитентом в течение соответствующего </w:t>
      </w:r>
      <w:r w:rsidRPr="008B528D">
        <w:rPr>
          <w:rFonts w:ascii="Times New Roman" w:hAnsi="Times New Roman"/>
          <w:sz w:val="24"/>
          <w:szCs w:val="24"/>
        </w:rPr>
        <w:t>отчётного</w:t>
      </w:r>
      <w:r w:rsidR="00DE3351" w:rsidRPr="008B528D">
        <w:rPr>
          <w:rFonts w:ascii="Times New Roman" w:hAnsi="Times New Roman"/>
          <w:sz w:val="24"/>
          <w:szCs w:val="24"/>
        </w:rPr>
        <w:t xml:space="preserve"> периода</w:t>
      </w:r>
      <w:r w:rsidR="00AE25D0" w:rsidRPr="008B528D">
        <w:rPr>
          <w:rFonts w:ascii="Times New Roman" w:hAnsi="Times New Roman"/>
          <w:sz w:val="24"/>
          <w:szCs w:val="24"/>
        </w:rPr>
        <w:t xml:space="preserve">: </w:t>
      </w:r>
    </w:p>
    <w:p w14:paraId="10992CB1" w14:textId="4D03C679" w:rsidR="00DE3351" w:rsidRPr="008B528D" w:rsidRDefault="00AE25D0" w:rsidP="00583D9E">
      <w:pPr>
        <w:widowControl w:val="0"/>
        <w:autoSpaceDE w:val="0"/>
        <w:autoSpaceDN w:val="0"/>
        <w:adjustRightInd w:val="0"/>
        <w:spacing w:after="0" w:line="240" w:lineRule="auto"/>
        <w:jc w:val="both"/>
        <w:rPr>
          <w:rFonts w:ascii="Times New Roman" w:hAnsi="Times New Roman"/>
          <w:sz w:val="24"/>
          <w:szCs w:val="24"/>
        </w:rPr>
      </w:pPr>
      <w:r w:rsidRPr="008B528D">
        <w:rPr>
          <w:rFonts w:ascii="Times New Roman" w:hAnsi="Times New Roman"/>
          <w:sz w:val="24"/>
          <w:szCs w:val="24"/>
        </w:rPr>
        <w:t xml:space="preserve">Информация не указывается, поскольку коллегиальный исполнительный орган и совет директоров (наблюдательный совет) </w:t>
      </w:r>
      <w:r w:rsidR="008F10D9" w:rsidRPr="008B528D">
        <w:rPr>
          <w:rFonts w:ascii="Times New Roman" w:hAnsi="Times New Roman"/>
          <w:sz w:val="24"/>
          <w:szCs w:val="24"/>
        </w:rPr>
        <w:t>У</w:t>
      </w:r>
      <w:r w:rsidRPr="008B528D">
        <w:rPr>
          <w:rFonts w:ascii="Times New Roman" w:hAnsi="Times New Roman"/>
          <w:sz w:val="24"/>
          <w:szCs w:val="24"/>
        </w:rPr>
        <w:t>ставом Эмитента не предусмотрены. Информация о вознаграждении физического лица, занимающего должность (осуществляющего функции) единоличного исполнительного органа управления Эмитента не указывается в соответствии с законодательством Российской Федерации.</w:t>
      </w:r>
      <w:r w:rsidRPr="008B528D">
        <w:t xml:space="preserve"> </w:t>
      </w:r>
      <w:r w:rsidRPr="008B528D">
        <w:rPr>
          <w:rFonts w:ascii="Times New Roman" w:hAnsi="Times New Roman"/>
          <w:sz w:val="24"/>
          <w:szCs w:val="24"/>
        </w:rPr>
        <w:t xml:space="preserve">Полномочия единоличного исполнительного органа </w:t>
      </w:r>
      <w:r w:rsidR="008F10D9" w:rsidRPr="008B528D">
        <w:rPr>
          <w:rFonts w:ascii="Times New Roman" w:hAnsi="Times New Roman"/>
          <w:sz w:val="24"/>
          <w:szCs w:val="24"/>
        </w:rPr>
        <w:t>Э</w:t>
      </w:r>
      <w:r w:rsidRPr="008B528D">
        <w:rPr>
          <w:rFonts w:ascii="Times New Roman" w:hAnsi="Times New Roman"/>
          <w:sz w:val="24"/>
          <w:szCs w:val="24"/>
        </w:rPr>
        <w:t>митента не переданы управляющей организации или управляющему.</w:t>
      </w:r>
    </w:p>
    <w:bookmarkEnd w:id="142"/>
    <w:p w14:paraId="02849107" w14:textId="77777777" w:rsidR="009F01EF" w:rsidRPr="008B528D" w:rsidRDefault="00F35AB3" w:rsidP="00173111">
      <w:pPr>
        <w:widowControl w:val="0"/>
        <w:autoSpaceDE w:val="0"/>
        <w:autoSpaceDN w:val="0"/>
        <w:adjustRightInd w:val="0"/>
        <w:spacing w:before="240" w:after="0" w:line="240" w:lineRule="auto"/>
        <w:jc w:val="both"/>
        <w:rPr>
          <w:rFonts w:ascii="Times New Roman" w:hAnsi="Times New Roman"/>
          <w:sz w:val="24"/>
          <w:szCs w:val="24"/>
        </w:rPr>
      </w:pPr>
      <w:r w:rsidRPr="008B528D">
        <w:rPr>
          <w:rFonts w:ascii="Times New Roman" w:hAnsi="Times New Roman"/>
          <w:sz w:val="24"/>
          <w:szCs w:val="24"/>
        </w:rPr>
        <w:t>С</w:t>
      </w:r>
      <w:r w:rsidR="00DE3351" w:rsidRPr="008B528D">
        <w:rPr>
          <w:rFonts w:ascii="Times New Roman" w:hAnsi="Times New Roman"/>
          <w:sz w:val="24"/>
          <w:szCs w:val="24"/>
        </w:rPr>
        <w:t>ведения о принятых органами управления эмитента решениях и (или) существующих соглашениях относительно размера вознаграждения, подлежащего выплате, и (или) размера расходов, подлежащих компенсации</w:t>
      </w:r>
      <w:r w:rsidRPr="008B528D">
        <w:rPr>
          <w:rFonts w:ascii="Times New Roman" w:hAnsi="Times New Roman"/>
          <w:sz w:val="24"/>
          <w:szCs w:val="24"/>
        </w:rPr>
        <w:t>:</w:t>
      </w:r>
    </w:p>
    <w:p w14:paraId="5F544702" w14:textId="68398A89" w:rsidR="00DE3351" w:rsidRPr="008B528D" w:rsidRDefault="00583D9E" w:rsidP="009F01EF">
      <w:pPr>
        <w:widowControl w:val="0"/>
        <w:autoSpaceDE w:val="0"/>
        <w:autoSpaceDN w:val="0"/>
        <w:adjustRightInd w:val="0"/>
        <w:spacing w:after="0" w:line="240" w:lineRule="auto"/>
        <w:jc w:val="both"/>
        <w:rPr>
          <w:rFonts w:ascii="Times New Roman" w:hAnsi="Times New Roman"/>
          <w:b/>
          <w:i/>
          <w:sz w:val="24"/>
          <w:szCs w:val="24"/>
        </w:rPr>
      </w:pPr>
      <w:bookmarkStart w:id="143" w:name="_Hlk101371789"/>
      <w:r w:rsidRPr="008B528D">
        <w:rPr>
          <w:rFonts w:ascii="Times New Roman" w:hAnsi="Times New Roman"/>
          <w:b/>
          <w:i/>
          <w:sz w:val="24"/>
          <w:szCs w:val="24"/>
        </w:rPr>
        <w:t>Соответствующие решения и соглашения отсутствуют.</w:t>
      </w:r>
      <w:bookmarkEnd w:id="143"/>
    </w:p>
    <w:p w14:paraId="2EF69E96" w14:textId="17217EA2" w:rsidR="00715DD5" w:rsidRPr="008B528D" w:rsidRDefault="00715DD5" w:rsidP="009F01EF">
      <w:pPr>
        <w:spacing w:after="0"/>
        <w:rPr>
          <w:rFonts w:ascii="Times New Roman" w:hAnsi="Times New Roman"/>
          <w:sz w:val="24"/>
          <w:szCs w:val="24"/>
        </w:rPr>
      </w:pPr>
    </w:p>
    <w:p w14:paraId="7B03D6CD" w14:textId="72CCB112" w:rsidR="00387065" w:rsidRPr="008B528D" w:rsidRDefault="00387065" w:rsidP="000352DA">
      <w:pPr>
        <w:rPr>
          <w:rFonts w:ascii="Times New Roman" w:hAnsi="Times New Roman"/>
          <w:b/>
          <w:i/>
          <w:sz w:val="24"/>
          <w:szCs w:val="24"/>
        </w:rPr>
      </w:pPr>
      <w:r w:rsidRPr="008B528D">
        <w:rPr>
          <w:rFonts w:ascii="Times New Roman" w:hAnsi="Times New Roman"/>
          <w:b/>
          <w:i/>
          <w:sz w:val="24"/>
          <w:szCs w:val="24"/>
        </w:rPr>
        <w:t>Эмитент не является акционерным инвестиционным фондом.</w:t>
      </w:r>
    </w:p>
    <w:p w14:paraId="31B1F57A" w14:textId="77777777" w:rsidR="00D55E8C" w:rsidRPr="00524714" w:rsidRDefault="00D55E8C" w:rsidP="00D55E8C">
      <w:pPr>
        <w:spacing w:after="0"/>
        <w:rPr>
          <w:rFonts w:ascii="Times New Roman" w:hAnsi="Times New Roman"/>
          <w:b/>
          <w:color w:val="FF0000"/>
          <w:sz w:val="24"/>
          <w:szCs w:val="24"/>
        </w:rPr>
      </w:pPr>
    </w:p>
    <w:p w14:paraId="41594D4C" w14:textId="77777777" w:rsidR="006B4144" w:rsidRPr="00524714" w:rsidRDefault="006B4144" w:rsidP="00BA733D">
      <w:pPr>
        <w:pStyle w:val="ConsPlusNormal"/>
        <w:jc w:val="both"/>
        <w:outlineLvl w:val="2"/>
        <w:rPr>
          <w:b/>
        </w:rPr>
      </w:pPr>
      <w:bookmarkStart w:id="144" w:name="_Toc102669400"/>
      <w:bookmarkStart w:id="145" w:name="_Toc177983025"/>
      <w:r w:rsidRPr="00524714">
        <w:rPr>
          <w:b/>
        </w:rPr>
        <w:t>2.3. Сведения об организации в эмитенте управления рисками, контроля за финансово-хозяйственной деятельностью, внутреннего контроля и внутреннего аудита</w:t>
      </w:r>
      <w:bookmarkEnd w:id="144"/>
      <w:bookmarkEnd w:id="145"/>
    </w:p>
    <w:p w14:paraId="638A1471" w14:textId="259B5931" w:rsidR="00A72966" w:rsidRPr="007257AB" w:rsidRDefault="006258C2" w:rsidP="00A72966">
      <w:pPr>
        <w:widowControl w:val="0"/>
        <w:autoSpaceDE w:val="0"/>
        <w:autoSpaceDN w:val="0"/>
        <w:adjustRightInd w:val="0"/>
        <w:spacing w:before="240" w:after="0" w:line="240" w:lineRule="auto"/>
        <w:jc w:val="both"/>
        <w:rPr>
          <w:rFonts w:ascii="Times New Roman" w:hAnsi="Times New Roman"/>
          <w:sz w:val="24"/>
          <w:szCs w:val="24"/>
        </w:rPr>
      </w:pPr>
      <w:bookmarkStart w:id="146" w:name="_Hlk114505595"/>
      <w:r w:rsidRPr="007257AB">
        <w:rPr>
          <w:rFonts w:ascii="Times New Roman" w:eastAsia="Times New Roman" w:hAnsi="Times New Roman"/>
          <w:sz w:val="24"/>
          <w:szCs w:val="24"/>
        </w:rPr>
        <w:t>Информация в настоящем пункте не указывается</w:t>
      </w:r>
      <w:r w:rsidRPr="007257AB">
        <w:t xml:space="preserve"> </w:t>
      </w:r>
      <w:r w:rsidRPr="007257AB">
        <w:rPr>
          <w:rFonts w:ascii="Times New Roman" w:eastAsia="Times New Roman" w:hAnsi="Times New Roman"/>
          <w:sz w:val="24"/>
          <w:szCs w:val="24"/>
        </w:rPr>
        <w:t>на основании п.</w:t>
      </w:r>
      <w:r w:rsidR="00192495" w:rsidRPr="007257AB">
        <w:rPr>
          <w:rFonts w:ascii="Times New Roman" w:eastAsia="Times New Roman" w:hAnsi="Times New Roman"/>
          <w:sz w:val="24"/>
          <w:szCs w:val="24"/>
        </w:rPr>
        <w:t>4</w:t>
      </w:r>
      <w:r w:rsidRPr="007257AB">
        <w:rPr>
          <w:rFonts w:ascii="Times New Roman" w:eastAsia="Times New Roman" w:hAnsi="Times New Roman"/>
          <w:sz w:val="24"/>
          <w:szCs w:val="24"/>
        </w:rPr>
        <w:t xml:space="preserve"> Примечаний к разделу </w:t>
      </w:r>
      <w:r w:rsidR="00192495" w:rsidRPr="007257AB">
        <w:rPr>
          <w:rFonts w:ascii="Times New Roman" w:eastAsia="Times New Roman" w:hAnsi="Times New Roman"/>
          <w:sz w:val="24"/>
          <w:szCs w:val="24"/>
        </w:rPr>
        <w:t>2</w:t>
      </w:r>
      <w:r w:rsidRPr="007257AB">
        <w:rPr>
          <w:rFonts w:ascii="Times New Roman" w:eastAsia="Times New Roman" w:hAnsi="Times New Roman"/>
          <w:sz w:val="24"/>
          <w:szCs w:val="24"/>
        </w:rPr>
        <w:t xml:space="preserve">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пункта, раскрытой в </w:t>
      </w:r>
      <w:r w:rsidR="00E178C6" w:rsidRPr="007257AB">
        <w:rPr>
          <w:rFonts w:ascii="Times New Roman" w:eastAsia="Times New Roman" w:hAnsi="Times New Roman"/>
          <w:sz w:val="24"/>
          <w:szCs w:val="24"/>
        </w:rPr>
        <w:t>Отчёте</w:t>
      </w:r>
      <w:r w:rsidRPr="007257AB">
        <w:rPr>
          <w:rFonts w:ascii="Times New Roman" w:eastAsia="Times New Roman" w:hAnsi="Times New Roman"/>
          <w:sz w:val="24"/>
          <w:szCs w:val="24"/>
        </w:rPr>
        <w:t xml:space="preserve"> эмитента за 12 месяцев 202</w:t>
      </w:r>
      <w:r w:rsidR="00726AB7" w:rsidRPr="007257AB">
        <w:rPr>
          <w:rFonts w:ascii="Times New Roman" w:eastAsia="Times New Roman" w:hAnsi="Times New Roman"/>
          <w:sz w:val="24"/>
          <w:szCs w:val="24"/>
        </w:rPr>
        <w:t>3</w:t>
      </w:r>
      <w:r w:rsidRPr="007257AB">
        <w:rPr>
          <w:rFonts w:ascii="Times New Roman" w:eastAsia="Times New Roman" w:hAnsi="Times New Roman"/>
          <w:sz w:val="24"/>
          <w:szCs w:val="24"/>
        </w:rPr>
        <w:t xml:space="preserve"> года, не прои</w:t>
      </w:r>
      <w:r w:rsidR="00F6382F" w:rsidRPr="007257AB">
        <w:rPr>
          <w:rFonts w:ascii="Times New Roman" w:eastAsia="Times New Roman" w:hAnsi="Times New Roman"/>
          <w:sz w:val="24"/>
          <w:szCs w:val="24"/>
        </w:rPr>
        <w:t>зошло</w:t>
      </w:r>
      <w:r w:rsidRPr="007257AB">
        <w:rPr>
          <w:rFonts w:ascii="Times New Roman" w:eastAsia="Times New Roman" w:hAnsi="Times New Roman"/>
          <w:sz w:val="24"/>
          <w:szCs w:val="24"/>
        </w:rPr>
        <w:t xml:space="preserve"> изменений</w:t>
      </w:r>
      <w:r w:rsidR="00A72966" w:rsidRPr="007257AB">
        <w:rPr>
          <w:rFonts w:ascii="Times New Roman" w:hAnsi="Times New Roman"/>
          <w:sz w:val="24"/>
          <w:szCs w:val="24"/>
        </w:rPr>
        <w:t xml:space="preserve">. </w:t>
      </w:r>
    </w:p>
    <w:p w14:paraId="160B300D" w14:textId="1570E3FC" w:rsidR="00F26F24" w:rsidRPr="007257AB" w:rsidRDefault="005B691B" w:rsidP="003246CB">
      <w:pPr>
        <w:widowControl w:val="0"/>
        <w:autoSpaceDE w:val="0"/>
        <w:autoSpaceDN w:val="0"/>
        <w:adjustRightInd w:val="0"/>
        <w:spacing w:before="240" w:after="0" w:line="240" w:lineRule="auto"/>
        <w:jc w:val="both"/>
        <w:rPr>
          <w:rFonts w:ascii="Times New Roman" w:hAnsi="Times New Roman"/>
          <w:sz w:val="24"/>
          <w:szCs w:val="24"/>
        </w:rPr>
      </w:pPr>
      <w:bookmarkStart w:id="147" w:name="_Hlk135659028"/>
      <w:r w:rsidRPr="007257AB">
        <w:rPr>
          <w:rFonts w:ascii="Times New Roman" w:hAnsi="Times New Roman"/>
          <w:sz w:val="24"/>
          <w:szCs w:val="24"/>
        </w:rPr>
        <w:t xml:space="preserve">Изменений в составе информации настоящего пункта в период между </w:t>
      </w:r>
      <w:r w:rsidR="00E178C6" w:rsidRPr="007257AB">
        <w:rPr>
          <w:rFonts w:ascii="Times New Roman" w:hAnsi="Times New Roman"/>
          <w:sz w:val="24"/>
          <w:szCs w:val="24"/>
        </w:rPr>
        <w:t>отчётной</w:t>
      </w:r>
      <w:r w:rsidRPr="007257AB">
        <w:rPr>
          <w:rFonts w:ascii="Times New Roman" w:hAnsi="Times New Roman"/>
          <w:sz w:val="24"/>
          <w:szCs w:val="24"/>
        </w:rPr>
        <w:t xml:space="preserve"> датой (30.06.202</w:t>
      </w:r>
      <w:r w:rsidR="00E60DF6" w:rsidRPr="007257AB">
        <w:rPr>
          <w:rFonts w:ascii="Times New Roman" w:hAnsi="Times New Roman"/>
          <w:sz w:val="24"/>
          <w:szCs w:val="24"/>
        </w:rPr>
        <w:t>4</w:t>
      </w:r>
      <w:r w:rsidRPr="007257AB">
        <w:rPr>
          <w:rFonts w:ascii="Times New Roman" w:hAnsi="Times New Roman"/>
          <w:sz w:val="24"/>
          <w:szCs w:val="24"/>
        </w:rPr>
        <w:t xml:space="preserve">) и датой раскрытия финансовой отчётности Эмитента, на основе которой в </w:t>
      </w:r>
      <w:r w:rsidR="00E178C6" w:rsidRPr="007257AB">
        <w:rPr>
          <w:rFonts w:ascii="Times New Roman" w:hAnsi="Times New Roman"/>
          <w:sz w:val="24"/>
          <w:szCs w:val="24"/>
        </w:rPr>
        <w:t>Отчёте</w:t>
      </w:r>
      <w:r w:rsidRPr="007257AB">
        <w:rPr>
          <w:rFonts w:ascii="Times New Roman" w:hAnsi="Times New Roman"/>
          <w:sz w:val="24"/>
          <w:szCs w:val="24"/>
        </w:rPr>
        <w:t xml:space="preserve"> </w:t>
      </w:r>
      <w:r w:rsidR="00A170E8">
        <w:rPr>
          <w:rFonts w:ascii="Times New Roman" w:hAnsi="Times New Roman"/>
          <w:sz w:val="24"/>
          <w:szCs w:val="24"/>
        </w:rPr>
        <w:t>Э</w:t>
      </w:r>
      <w:r w:rsidRPr="007257AB">
        <w:rPr>
          <w:rFonts w:ascii="Times New Roman" w:hAnsi="Times New Roman"/>
          <w:sz w:val="24"/>
          <w:szCs w:val="24"/>
        </w:rPr>
        <w:t>митента раскрывается информация о финансово-хозяйственной деятельности Эмитента (2</w:t>
      </w:r>
      <w:r w:rsidR="00E178C6" w:rsidRPr="007257AB">
        <w:rPr>
          <w:rFonts w:ascii="Times New Roman" w:hAnsi="Times New Roman"/>
          <w:sz w:val="24"/>
          <w:szCs w:val="24"/>
        </w:rPr>
        <w:t>6</w:t>
      </w:r>
      <w:r w:rsidRPr="007257AB">
        <w:rPr>
          <w:rFonts w:ascii="Times New Roman" w:hAnsi="Times New Roman"/>
          <w:sz w:val="24"/>
          <w:szCs w:val="24"/>
        </w:rPr>
        <w:t>.08.202</w:t>
      </w:r>
      <w:r w:rsidR="00E60DF6" w:rsidRPr="007257AB">
        <w:rPr>
          <w:rFonts w:ascii="Times New Roman" w:hAnsi="Times New Roman"/>
          <w:sz w:val="24"/>
          <w:szCs w:val="24"/>
        </w:rPr>
        <w:t>4</w:t>
      </w:r>
      <w:r w:rsidRPr="007257AB">
        <w:rPr>
          <w:rFonts w:ascii="Times New Roman" w:hAnsi="Times New Roman"/>
          <w:sz w:val="24"/>
          <w:szCs w:val="24"/>
        </w:rPr>
        <w:t>), не прои</w:t>
      </w:r>
      <w:r w:rsidR="00727B3C" w:rsidRPr="007257AB">
        <w:rPr>
          <w:rFonts w:ascii="Times New Roman" w:hAnsi="Times New Roman"/>
          <w:sz w:val="24"/>
          <w:szCs w:val="24"/>
        </w:rPr>
        <w:t>сходило</w:t>
      </w:r>
      <w:r w:rsidR="00F26F24" w:rsidRPr="007257AB">
        <w:rPr>
          <w:rFonts w:ascii="Times New Roman" w:hAnsi="Times New Roman"/>
          <w:sz w:val="24"/>
          <w:szCs w:val="24"/>
        </w:rPr>
        <w:t>.</w:t>
      </w:r>
      <w:bookmarkEnd w:id="146"/>
      <w:bookmarkEnd w:id="147"/>
      <w:r w:rsidR="00F26F24" w:rsidRPr="007257AB">
        <w:rPr>
          <w:rFonts w:ascii="Times New Roman" w:hAnsi="Times New Roman"/>
          <w:sz w:val="24"/>
          <w:szCs w:val="24"/>
        </w:rPr>
        <w:t xml:space="preserve"> </w:t>
      </w:r>
    </w:p>
    <w:p w14:paraId="46C43ECE" w14:textId="0CD2CDDD" w:rsidR="0016059C" w:rsidRPr="007257AB" w:rsidRDefault="0016059C" w:rsidP="000352DA">
      <w:pPr>
        <w:rPr>
          <w:rFonts w:ascii="Times New Roman" w:hAnsi="Times New Roman"/>
          <w:sz w:val="24"/>
          <w:szCs w:val="24"/>
        </w:rPr>
      </w:pPr>
    </w:p>
    <w:p w14:paraId="740EB523" w14:textId="17F286F7" w:rsidR="00C21202" w:rsidRPr="001D3F60" w:rsidRDefault="0016059C" w:rsidP="005C608E">
      <w:pPr>
        <w:pStyle w:val="ConsPlusNormal"/>
        <w:jc w:val="both"/>
        <w:outlineLvl w:val="2"/>
        <w:rPr>
          <w:b/>
        </w:rPr>
      </w:pPr>
      <w:bookmarkStart w:id="148" w:name="_Toc102669401"/>
      <w:bookmarkStart w:id="149" w:name="_Toc177983026"/>
      <w:r w:rsidRPr="001D3F60">
        <w:rPr>
          <w:b/>
        </w:rPr>
        <w:t>2.4. Информация о лицах, ответственных в эмитенте за организацию и осуществление управления рисками, контроля за финансово-хозяйственной деятельностью и внутреннего контроля, внутреннего аудита</w:t>
      </w:r>
      <w:bookmarkEnd w:id="148"/>
      <w:bookmarkEnd w:id="149"/>
    </w:p>
    <w:p w14:paraId="2E6C820A" w14:textId="77777777" w:rsidR="009129AE" w:rsidRPr="001D3F60" w:rsidRDefault="009129AE" w:rsidP="000554A0">
      <w:pPr>
        <w:spacing w:after="0"/>
        <w:jc w:val="both"/>
        <w:rPr>
          <w:rFonts w:ascii="Times New Roman" w:eastAsia="Times New Roman" w:hAnsi="Times New Roman"/>
          <w:sz w:val="24"/>
          <w:szCs w:val="24"/>
          <w:highlight w:val="green"/>
        </w:rPr>
      </w:pPr>
    </w:p>
    <w:p w14:paraId="47E7D50D" w14:textId="53B98165" w:rsidR="00817695" w:rsidRPr="00BA7125" w:rsidRDefault="009129AE" w:rsidP="00817695">
      <w:pPr>
        <w:jc w:val="both"/>
        <w:rPr>
          <w:rFonts w:ascii="Times New Roman" w:hAnsi="Times New Roman"/>
          <w:sz w:val="24"/>
          <w:szCs w:val="24"/>
        </w:rPr>
      </w:pPr>
      <w:r w:rsidRPr="00BA7125">
        <w:rPr>
          <w:rFonts w:ascii="Times New Roman" w:eastAsia="Times New Roman" w:hAnsi="Times New Roman"/>
          <w:sz w:val="24"/>
          <w:szCs w:val="24"/>
        </w:rPr>
        <w:t>Информация в настоящем пункте не указывается</w:t>
      </w:r>
      <w:r w:rsidRPr="00BA7125">
        <w:t xml:space="preserve"> </w:t>
      </w:r>
      <w:r w:rsidRPr="00BA7125">
        <w:rPr>
          <w:rFonts w:ascii="Times New Roman" w:eastAsia="Times New Roman" w:hAnsi="Times New Roman"/>
          <w:sz w:val="24"/>
          <w:szCs w:val="24"/>
        </w:rPr>
        <w:t xml:space="preserve">на основании п.4 Примечаний к разделу 2 Приложения 3 к Положению Банка России от 27 марта 2020 года N 714-П "О раскрытии информации эмитентами эмиссионных ценных бумаг" в связи с тем, что в составе </w:t>
      </w:r>
      <w:r w:rsidRPr="00BA7125">
        <w:rPr>
          <w:rFonts w:ascii="Times New Roman" w:eastAsia="Times New Roman" w:hAnsi="Times New Roman"/>
          <w:sz w:val="24"/>
          <w:szCs w:val="24"/>
        </w:rPr>
        <w:lastRenderedPageBreak/>
        <w:t xml:space="preserve">информации настоящего пункта, раскрытой в </w:t>
      </w:r>
      <w:r w:rsidR="00E60DF6" w:rsidRPr="00BA7125">
        <w:rPr>
          <w:rFonts w:ascii="Times New Roman" w:eastAsia="Times New Roman" w:hAnsi="Times New Roman"/>
          <w:sz w:val="24"/>
          <w:szCs w:val="24"/>
        </w:rPr>
        <w:t>Отчёте</w:t>
      </w:r>
      <w:r w:rsidRPr="00BA7125">
        <w:rPr>
          <w:rFonts w:ascii="Times New Roman" w:eastAsia="Times New Roman" w:hAnsi="Times New Roman"/>
          <w:sz w:val="24"/>
          <w:szCs w:val="24"/>
        </w:rPr>
        <w:t xml:space="preserve"> эмитента за 12 месяцев 202</w:t>
      </w:r>
      <w:r w:rsidR="00E60DF6" w:rsidRPr="00BA7125">
        <w:rPr>
          <w:rFonts w:ascii="Times New Roman" w:eastAsia="Times New Roman" w:hAnsi="Times New Roman"/>
          <w:sz w:val="24"/>
          <w:szCs w:val="24"/>
        </w:rPr>
        <w:t>3</w:t>
      </w:r>
      <w:r w:rsidRPr="00BA7125">
        <w:rPr>
          <w:rFonts w:ascii="Times New Roman" w:eastAsia="Times New Roman" w:hAnsi="Times New Roman"/>
          <w:sz w:val="24"/>
          <w:szCs w:val="24"/>
        </w:rPr>
        <w:t xml:space="preserve"> года, не прои</w:t>
      </w:r>
      <w:r w:rsidR="00F6382F">
        <w:rPr>
          <w:rFonts w:ascii="Times New Roman" w:eastAsia="Times New Roman" w:hAnsi="Times New Roman"/>
          <w:sz w:val="24"/>
          <w:szCs w:val="24"/>
        </w:rPr>
        <w:t>зошло</w:t>
      </w:r>
      <w:r w:rsidRPr="00BA7125">
        <w:rPr>
          <w:rFonts w:ascii="Times New Roman" w:eastAsia="Times New Roman" w:hAnsi="Times New Roman"/>
          <w:sz w:val="24"/>
          <w:szCs w:val="24"/>
        </w:rPr>
        <w:t xml:space="preserve"> изменений</w:t>
      </w:r>
      <w:bookmarkStart w:id="150" w:name="_Hlk142666573"/>
      <w:bookmarkStart w:id="151" w:name="_Hlk142664661"/>
      <w:r w:rsidR="00817695" w:rsidRPr="00BA7125">
        <w:rPr>
          <w:rFonts w:ascii="Times New Roman" w:hAnsi="Times New Roman"/>
          <w:sz w:val="24"/>
          <w:szCs w:val="24"/>
        </w:rPr>
        <w:t>.</w:t>
      </w:r>
      <w:bookmarkEnd w:id="150"/>
    </w:p>
    <w:bookmarkEnd w:id="151"/>
    <w:p w14:paraId="2CDE3D79" w14:textId="26E6F0B9" w:rsidR="00F26F24" w:rsidRPr="00BA7125" w:rsidRDefault="00707032" w:rsidP="005C608E">
      <w:pPr>
        <w:widowControl w:val="0"/>
        <w:autoSpaceDE w:val="0"/>
        <w:autoSpaceDN w:val="0"/>
        <w:adjustRightInd w:val="0"/>
        <w:spacing w:before="240" w:after="0" w:line="240" w:lineRule="auto"/>
        <w:jc w:val="both"/>
        <w:rPr>
          <w:rFonts w:ascii="Times New Roman" w:eastAsia="Times New Roman" w:hAnsi="Times New Roman"/>
          <w:sz w:val="24"/>
          <w:szCs w:val="24"/>
        </w:rPr>
      </w:pPr>
      <w:r w:rsidRPr="00BA7125">
        <w:rPr>
          <w:rFonts w:ascii="Times New Roman" w:hAnsi="Times New Roman"/>
          <w:sz w:val="24"/>
          <w:szCs w:val="24"/>
        </w:rPr>
        <w:t xml:space="preserve">Изменений в составе информации настоящего пункта в период между </w:t>
      </w:r>
      <w:r w:rsidR="00E60DF6" w:rsidRPr="00BA7125">
        <w:rPr>
          <w:rFonts w:ascii="Times New Roman" w:hAnsi="Times New Roman"/>
          <w:sz w:val="24"/>
          <w:szCs w:val="24"/>
        </w:rPr>
        <w:t>отчётной</w:t>
      </w:r>
      <w:r w:rsidRPr="00BA7125">
        <w:rPr>
          <w:rFonts w:ascii="Times New Roman" w:hAnsi="Times New Roman"/>
          <w:sz w:val="24"/>
          <w:szCs w:val="24"/>
        </w:rPr>
        <w:t xml:space="preserve"> датой (30.06.202</w:t>
      </w:r>
      <w:r w:rsidR="00E60DF6" w:rsidRPr="00BA7125">
        <w:rPr>
          <w:rFonts w:ascii="Times New Roman" w:hAnsi="Times New Roman"/>
          <w:sz w:val="24"/>
          <w:szCs w:val="24"/>
        </w:rPr>
        <w:t>4</w:t>
      </w:r>
      <w:r w:rsidRPr="00BA7125">
        <w:rPr>
          <w:rFonts w:ascii="Times New Roman" w:hAnsi="Times New Roman"/>
          <w:sz w:val="24"/>
          <w:szCs w:val="24"/>
        </w:rPr>
        <w:t xml:space="preserve">) и датой раскрытия финансовой отчётности Эмитента, на основе которой в </w:t>
      </w:r>
      <w:r w:rsidR="00E60DF6" w:rsidRPr="00BA7125">
        <w:rPr>
          <w:rFonts w:ascii="Times New Roman" w:hAnsi="Times New Roman"/>
          <w:sz w:val="24"/>
          <w:szCs w:val="24"/>
        </w:rPr>
        <w:t>Отчёте</w:t>
      </w:r>
      <w:r w:rsidRPr="00BA7125">
        <w:rPr>
          <w:rFonts w:ascii="Times New Roman" w:hAnsi="Times New Roman"/>
          <w:sz w:val="24"/>
          <w:szCs w:val="24"/>
        </w:rPr>
        <w:t xml:space="preserve"> </w:t>
      </w:r>
      <w:r w:rsidR="00A170E8">
        <w:rPr>
          <w:rFonts w:ascii="Times New Roman" w:hAnsi="Times New Roman"/>
          <w:sz w:val="24"/>
          <w:szCs w:val="24"/>
        </w:rPr>
        <w:t>Э</w:t>
      </w:r>
      <w:r w:rsidRPr="00BA7125">
        <w:rPr>
          <w:rFonts w:ascii="Times New Roman" w:hAnsi="Times New Roman"/>
          <w:sz w:val="24"/>
          <w:szCs w:val="24"/>
        </w:rPr>
        <w:t>митента раскрывается информация о финансово-хозяйственной деятельности Эмитента (2</w:t>
      </w:r>
      <w:r w:rsidR="00E178C6" w:rsidRPr="00BA7125">
        <w:rPr>
          <w:rFonts w:ascii="Times New Roman" w:hAnsi="Times New Roman"/>
          <w:sz w:val="24"/>
          <w:szCs w:val="24"/>
        </w:rPr>
        <w:t>6</w:t>
      </w:r>
      <w:r w:rsidRPr="00BA7125">
        <w:rPr>
          <w:rFonts w:ascii="Times New Roman" w:hAnsi="Times New Roman"/>
          <w:sz w:val="24"/>
          <w:szCs w:val="24"/>
        </w:rPr>
        <w:t>.08.202</w:t>
      </w:r>
      <w:r w:rsidR="00E178C6" w:rsidRPr="00BA7125">
        <w:rPr>
          <w:rFonts w:ascii="Times New Roman" w:hAnsi="Times New Roman"/>
          <w:sz w:val="24"/>
          <w:szCs w:val="24"/>
        </w:rPr>
        <w:t>4</w:t>
      </w:r>
      <w:r w:rsidRPr="00BA7125">
        <w:rPr>
          <w:rFonts w:ascii="Times New Roman" w:hAnsi="Times New Roman"/>
          <w:sz w:val="24"/>
          <w:szCs w:val="24"/>
        </w:rPr>
        <w:t>), не прои</w:t>
      </w:r>
      <w:r w:rsidR="00727B3C" w:rsidRPr="00BA7125">
        <w:rPr>
          <w:rFonts w:ascii="Times New Roman" w:hAnsi="Times New Roman"/>
          <w:sz w:val="24"/>
          <w:szCs w:val="24"/>
        </w:rPr>
        <w:t>сходило</w:t>
      </w:r>
      <w:r w:rsidR="005C608E" w:rsidRPr="00BA7125">
        <w:rPr>
          <w:rFonts w:ascii="Times New Roman" w:eastAsia="Times New Roman" w:hAnsi="Times New Roman"/>
          <w:sz w:val="24"/>
          <w:szCs w:val="24"/>
        </w:rPr>
        <w:t>.</w:t>
      </w:r>
    </w:p>
    <w:p w14:paraId="49D952A5" w14:textId="77777777" w:rsidR="00042082" w:rsidRPr="001D3F60" w:rsidRDefault="00042082" w:rsidP="0016059C"/>
    <w:p w14:paraId="4D4B3430" w14:textId="77777777" w:rsidR="00D4316F" w:rsidRPr="001D3F60" w:rsidRDefault="00D4316F" w:rsidP="003246CB">
      <w:pPr>
        <w:pStyle w:val="ConsPlusNormal"/>
        <w:jc w:val="both"/>
        <w:outlineLvl w:val="2"/>
        <w:rPr>
          <w:b/>
        </w:rPr>
      </w:pPr>
      <w:bookmarkStart w:id="152" w:name="_Toc102669402"/>
      <w:bookmarkStart w:id="153" w:name="_Toc177983027"/>
      <w:r w:rsidRPr="001D3F60">
        <w:rPr>
          <w:b/>
        </w:rPr>
        <w:t>2.5. Сведения о любых обязательствах эмитента перед работниками эмитента и работниками подконтрольных эмитенту организаций, касающихся возможности их участия в уставном капитале эмитента</w:t>
      </w:r>
      <w:bookmarkEnd w:id="152"/>
      <w:bookmarkEnd w:id="153"/>
    </w:p>
    <w:p w14:paraId="300FD292" w14:textId="77777777" w:rsidR="006545B5" w:rsidRPr="00BA7125" w:rsidRDefault="006545B5" w:rsidP="00A657EF">
      <w:pPr>
        <w:widowControl w:val="0"/>
        <w:autoSpaceDE w:val="0"/>
        <w:autoSpaceDN w:val="0"/>
        <w:adjustRightInd w:val="0"/>
        <w:spacing w:after="0" w:line="240" w:lineRule="auto"/>
        <w:jc w:val="both"/>
        <w:rPr>
          <w:rFonts w:ascii="Times New Roman" w:eastAsia="Times New Roman" w:hAnsi="Times New Roman"/>
          <w:sz w:val="24"/>
          <w:szCs w:val="24"/>
        </w:rPr>
      </w:pPr>
      <w:bookmarkStart w:id="154" w:name="_Hlk114505841"/>
    </w:p>
    <w:p w14:paraId="109C5F55" w14:textId="0EA5DC4E" w:rsidR="00826412" w:rsidRPr="00BA7125" w:rsidRDefault="006545B5" w:rsidP="00A657EF">
      <w:pPr>
        <w:widowControl w:val="0"/>
        <w:autoSpaceDE w:val="0"/>
        <w:autoSpaceDN w:val="0"/>
        <w:adjustRightInd w:val="0"/>
        <w:spacing w:after="0" w:line="240" w:lineRule="auto"/>
        <w:jc w:val="both"/>
        <w:rPr>
          <w:rFonts w:ascii="Times New Roman" w:eastAsia="Times New Roman" w:hAnsi="Times New Roman"/>
          <w:sz w:val="24"/>
          <w:szCs w:val="24"/>
        </w:rPr>
      </w:pPr>
      <w:r w:rsidRPr="00BA7125">
        <w:rPr>
          <w:rFonts w:ascii="Times New Roman" w:eastAsia="Times New Roman" w:hAnsi="Times New Roman"/>
          <w:sz w:val="24"/>
          <w:szCs w:val="24"/>
        </w:rPr>
        <w:t>Информация в настоящем пункте не указывается</w:t>
      </w:r>
      <w:r w:rsidRPr="00BA7125">
        <w:t xml:space="preserve"> </w:t>
      </w:r>
      <w:r w:rsidRPr="00BA7125">
        <w:rPr>
          <w:rFonts w:ascii="Times New Roman" w:eastAsia="Times New Roman" w:hAnsi="Times New Roman"/>
          <w:sz w:val="24"/>
          <w:szCs w:val="24"/>
        </w:rPr>
        <w:t xml:space="preserve">на основании п.4 Примечаний к разделу 2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пункта, раскрытой в </w:t>
      </w:r>
      <w:r w:rsidR="00E60DF6" w:rsidRPr="00BA7125">
        <w:rPr>
          <w:rFonts w:ascii="Times New Roman" w:eastAsia="Times New Roman" w:hAnsi="Times New Roman"/>
          <w:sz w:val="24"/>
          <w:szCs w:val="24"/>
        </w:rPr>
        <w:t>Отчёте</w:t>
      </w:r>
      <w:r w:rsidRPr="00BA7125">
        <w:rPr>
          <w:rFonts w:ascii="Times New Roman" w:eastAsia="Times New Roman" w:hAnsi="Times New Roman"/>
          <w:sz w:val="24"/>
          <w:szCs w:val="24"/>
        </w:rPr>
        <w:t xml:space="preserve"> эмитента за 12 месяцев 202</w:t>
      </w:r>
      <w:r w:rsidR="00E60DF6" w:rsidRPr="00BA7125">
        <w:rPr>
          <w:rFonts w:ascii="Times New Roman" w:eastAsia="Times New Roman" w:hAnsi="Times New Roman"/>
          <w:sz w:val="24"/>
          <w:szCs w:val="24"/>
        </w:rPr>
        <w:t>3</w:t>
      </w:r>
      <w:r w:rsidRPr="00BA7125">
        <w:rPr>
          <w:rFonts w:ascii="Times New Roman" w:eastAsia="Times New Roman" w:hAnsi="Times New Roman"/>
          <w:sz w:val="24"/>
          <w:szCs w:val="24"/>
        </w:rPr>
        <w:t xml:space="preserve"> года, не прои</w:t>
      </w:r>
      <w:r w:rsidR="00F6382F">
        <w:rPr>
          <w:rFonts w:ascii="Times New Roman" w:eastAsia="Times New Roman" w:hAnsi="Times New Roman"/>
          <w:sz w:val="24"/>
          <w:szCs w:val="24"/>
        </w:rPr>
        <w:t>зошло</w:t>
      </w:r>
      <w:r w:rsidRPr="00BA7125">
        <w:rPr>
          <w:rFonts w:ascii="Times New Roman" w:eastAsia="Times New Roman" w:hAnsi="Times New Roman"/>
          <w:sz w:val="24"/>
          <w:szCs w:val="24"/>
        </w:rPr>
        <w:t xml:space="preserve"> изменений</w:t>
      </w:r>
      <w:r w:rsidR="00B913BC" w:rsidRPr="00BA7125">
        <w:rPr>
          <w:rFonts w:ascii="Times New Roman" w:hAnsi="Times New Roman"/>
          <w:sz w:val="24"/>
          <w:szCs w:val="24"/>
        </w:rPr>
        <w:t>.</w:t>
      </w:r>
    </w:p>
    <w:bookmarkEnd w:id="154"/>
    <w:p w14:paraId="5A01E7E4" w14:textId="04ADA933" w:rsidR="00826412" w:rsidRPr="00BA7125" w:rsidRDefault="00707032" w:rsidP="00826412">
      <w:pPr>
        <w:widowControl w:val="0"/>
        <w:autoSpaceDE w:val="0"/>
        <w:autoSpaceDN w:val="0"/>
        <w:adjustRightInd w:val="0"/>
        <w:spacing w:before="240" w:after="0" w:line="240" w:lineRule="auto"/>
        <w:jc w:val="both"/>
        <w:rPr>
          <w:rFonts w:ascii="Times New Roman" w:eastAsia="Times New Roman" w:hAnsi="Times New Roman"/>
          <w:sz w:val="24"/>
          <w:szCs w:val="24"/>
        </w:rPr>
      </w:pPr>
      <w:r w:rsidRPr="00BA7125">
        <w:rPr>
          <w:rFonts w:ascii="Times New Roman" w:hAnsi="Times New Roman"/>
          <w:sz w:val="24"/>
          <w:szCs w:val="24"/>
        </w:rPr>
        <w:t xml:space="preserve">Изменений в составе информации настоящего пункта в период между </w:t>
      </w:r>
      <w:r w:rsidR="00E60DF6" w:rsidRPr="00BA7125">
        <w:rPr>
          <w:rFonts w:ascii="Times New Roman" w:hAnsi="Times New Roman"/>
          <w:sz w:val="24"/>
          <w:szCs w:val="24"/>
        </w:rPr>
        <w:t>отчётной</w:t>
      </w:r>
      <w:r w:rsidRPr="00BA7125">
        <w:rPr>
          <w:rFonts w:ascii="Times New Roman" w:hAnsi="Times New Roman"/>
          <w:sz w:val="24"/>
          <w:szCs w:val="24"/>
        </w:rPr>
        <w:t xml:space="preserve"> датой (30.06.202</w:t>
      </w:r>
      <w:r w:rsidR="00E60DF6" w:rsidRPr="00BA7125">
        <w:rPr>
          <w:rFonts w:ascii="Times New Roman" w:hAnsi="Times New Roman"/>
          <w:sz w:val="24"/>
          <w:szCs w:val="24"/>
        </w:rPr>
        <w:t>4</w:t>
      </w:r>
      <w:r w:rsidRPr="00BA7125">
        <w:rPr>
          <w:rFonts w:ascii="Times New Roman" w:hAnsi="Times New Roman"/>
          <w:sz w:val="24"/>
          <w:szCs w:val="24"/>
        </w:rPr>
        <w:t xml:space="preserve">) и датой раскрытия финансовой отчётности Эмитента, на основе которой в </w:t>
      </w:r>
      <w:r w:rsidR="00E60DF6" w:rsidRPr="00BA7125">
        <w:rPr>
          <w:rFonts w:ascii="Times New Roman" w:hAnsi="Times New Roman"/>
          <w:sz w:val="24"/>
          <w:szCs w:val="24"/>
        </w:rPr>
        <w:t>Отчёте</w:t>
      </w:r>
      <w:r w:rsidRPr="00BA7125">
        <w:rPr>
          <w:rFonts w:ascii="Times New Roman" w:hAnsi="Times New Roman"/>
          <w:sz w:val="24"/>
          <w:szCs w:val="24"/>
        </w:rPr>
        <w:t xml:space="preserve"> </w:t>
      </w:r>
      <w:r w:rsidR="00610B86">
        <w:rPr>
          <w:rFonts w:ascii="Times New Roman" w:hAnsi="Times New Roman"/>
          <w:sz w:val="24"/>
          <w:szCs w:val="24"/>
        </w:rPr>
        <w:t>Э</w:t>
      </w:r>
      <w:r w:rsidRPr="00BA7125">
        <w:rPr>
          <w:rFonts w:ascii="Times New Roman" w:hAnsi="Times New Roman"/>
          <w:sz w:val="24"/>
          <w:szCs w:val="24"/>
        </w:rPr>
        <w:t>митента раскрывается информация о финансово-хозяйственной деятельности Эмитента (2</w:t>
      </w:r>
      <w:r w:rsidR="00E178C6" w:rsidRPr="00BA7125">
        <w:rPr>
          <w:rFonts w:ascii="Times New Roman" w:hAnsi="Times New Roman"/>
          <w:sz w:val="24"/>
          <w:szCs w:val="24"/>
        </w:rPr>
        <w:t>6</w:t>
      </w:r>
      <w:r w:rsidRPr="00BA7125">
        <w:rPr>
          <w:rFonts w:ascii="Times New Roman" w:hAnsi="Times New Roman"/>
          <w:sz w:val="24"/>
          <w:szCs w:val="24"/>
        </w:rPr>
        <w:t>.08.202</w:t>
      </w:r>
      <w:r w:rsidR="00E60DF6" w:rsidRPr="00BA7125">
        <w:rPr>
          <w:rFonts w:ascii="Times New Roman" w:hAnsi="Times New Roman"/>
          <w:sz w:val="24"/>
          <w:szCs w:val="24"/>
        </w:rPr>
        <w:t>4</w:t>
      </w:r>
      <w:r w:rsidRPr="00BA7125">
        <w:rPr>
          <w:rFonts w:ascii="Times New Roman" w:hAnsi="Times New Roman"/>
          <w:sz w:val="24"/>
          <w:szCs w:val="24"/>
        </w:rPr>
        <w:t>), не прои</w:t>
      </w:r>
      <w:r w:rsidR="00727B3C" w:rsidRPr="00BA7125">
        <w:rPr>
          <w:rFonts w:ascii="Times New Roman" w:hAnsi="Times New Roman"/>
          <w:sz w:val="24"/>
          <w:szCs w:val="24"/>
        </w:rPr>
        <w:t>сходило</w:t>
      </w:r>
      <w:r w:rsidRPr="00BA7125">
        <w:rPr>
          <w:rFonts w:ascii="Times New Roman" w:hAnsi="Times New Roman"/>
          <w:sz w:val="24"/>
          <w:szCs w:val="24"/>
        </w:rPr>
        <w:t>.</w:t>
      </w:r>
    </w:p>
    <w:p w14:paraId="1E9CBAA0" w14:textId="7DB03CAD" w:rsidR="00656F13" w:rsidRPr="00392689" w:rsidRDefault="00656F13" w:rsidP="0016059C">
      <w:pPr>
        <w:rPr>
          <w:rFonts w:ascii="Times New Roman" w:hAnsi="Times New Roman"/>
          <w:sz w:val="24"/>
          <w:szCs w:val="24"/>
        </w:rPr>
      </w:pPr>
    </w:p>
    <w:p w14:paraId="4D570D20" w14:textId="77777777" w:rsidR="00656F13" w:rsidRPr="00392689" w:rsidRDefault="00656F13" w:rsidP="00281C06">
      <w:pPr>
        <w:pStyle w:val="ConsPlusNormal"/>
        <w:ind w:firstLine="540"/>
        <w:jc w:val="center"/>
        <w:outlineLvl w:val="2"/>
        <w:rPr>
          <w:b/>
          <w:sz w:val="28"/>
          <w:szCs w:val="28"/>
        </w:rPr>
      </w:pPr>
      <w:bookmarkStart w:id="155" w:name="_Toc102669403"/>
      <w:bookmarkStart w:id="156" w:name="_Toc177983028"/>
      <w:r w:rsidRPr="00392689">
        <w:rPr>
          <w:b/>
          <w:sz w:val="28"/>
          <w:szCs w:val="28"/>
        </w:rPr>
        <w:t>Раздел 3. Сведения об акционерах (участниках, членах) эмитента, а также о сделках эмитента, в совершении которых имелась заинтересованность, и крупных сделках эмитента</w:t>
      </w:r>
      <w:bookmarkEnd w:id="155"/>
      <w:bookmarkEnd w:id="156"/>
    </w:p>
    <w:p w14:paraId="1F9F71A6" w14:textId="77777777" w:rsidR="00656F13" w:rsidRPr="000F0E0B" w:rsidRDefault="00656F13" w:rsidP="00656F13">
      <w:pPr>
        <w:widowControl w:val="0"/>
        <w:autoSpaceDE w:val="0"/>
        <w:autoSpaceDN w:val="0"/>
        <w:adjustRightInd w:val="0"/>
        <w:spacing w:after="0" w:line="240" w:lineRule="auto"/>
        <w:ind w:firstLine="540"/>
        <w:jc w:val="both"/>
        <w:rPr>
          <w:rFonts w:ascii="Times New Roman" w:hAnsi="Times New Roman"/>
          <w:color w:val="FF0000"/>
          <w:sz w:val="24"/>
          <w:szCs w:val="24"/>
        </w:rPr>
      </w:pPr>
    </w:p>
    <w:p w14:paraId="42D7ABCC" w14:textId="77777777" w:rsidR="00656F13" w:rsidRPr="00392689" w:rsidRDefault="00656F13" w:rsidP="00281C06">
      <w:pPr>
        <w:pStyle w:val="ConsPlusNormal"/>
        <w:jc w:val="both"/>
        <w:outlineLvl w:val="2"/>
        <w:rPr>
          <w:b/>
        </w:rPr>
      </w:pPr>
      <w:bookmarkStart w:id="157" w:name="Par4220"/>
      <w:bookmarkStart w:id="158" w:name="_Toc102669404"/>
      <w:bookmarkStart w:id="159" w:name="_Toc177983029"/>
      <w:bookmarkEnd w:id="157"/>
      <w:r w:rsidRPr="00392689">
        <w:rPr>
          <w:b/>
        </w:rPr>
        <w:t>3.1. Сведения об общем количестве акционеров (участников, членов) эмитента</w:t>
      </w:r>
      <w:bookmarkEnd w:id="158"/>
      <w:bookmarkEnd w:id="159"/>
    </w:p>
    <w:p w14:paraId="5B060CD3" w14:textId="4AF535D5" w:rsidR="009C6EA2" w:rsidRPr="00BA7125" w:rsidRDefault="00100CA6" w:rsidP="00EB60F5">
      <w:pPr>
        <w:widowControl w:val="0"/>
        <w:autoSpaceDE w:val="0"/>
        <w:autoSpaceDN w:val="0"/>
        <w:adjustRightInd w:val="0"/>
        <w:spacing w:before="240" w:after="0" w:line="240" w:lineRule="auto"/>
        <w:jc w:val="both"/>
        <w:rPr>
          <w:rFonts w:ascii="Times New Roman" w:eastAsia="Times New Roman" w:hAnsi="Times New Roman"/>
          <w:sz w:val="24"/>
          <w:szCs w:val="24"/>
        </w:rPr>
      </w:pPr>
      <w:bookmarkStart w:id="160" w:name="_Hlk114505884"/>
      <w:r w:rsidRPr="00BA7125">
        <w:rPr>
          <w:rFonts w:ascii="Times New Roman" w:hAnsi="Times New Roman"/>
          <w:sz w:val="24"/>
          <w:szCs w:val="24"/>
        </w:rPr>
        <w:t xml:space="preserve">Информация в настоящем пункте не указывается на основании п.3 Примечаний к разделу 3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пункта, раскрытой в </w:t>
      </w:r>
      <w:r w:rsidR="000725B1" w:rsidRPr="00BA7125">
        <w:rPr>
          <w:rFonts w:ascii="Times New Roman" w:hAnsi="Times New Roman"/>
          <w:sz w:val="24"/>
          <w:szCs w:val="24"/>
        </w:rPr>
        <w:t>Отчёте</w:t>
      </w:r>
      <w:r w:rsidRPr="00BA7125">
        <w:rPr>
          <w:rFonts w:ascii="Times New Roman" w:hAnsi="Times New Roman"/>
          <w:sz w:val="24"/>
          <w:szCs w:val="24"/>
        </w:rPr>
        <w:t xml:space="preserve"> эмитента за 12 месяцев 202</w:t>
      </w:r>
      <w:r w:rsidR="00610B86">
        <w:rPr>
          <w:rFonts w:ascii="Times New Roman" w:hAnsi="Times New Roman"/>
          <w:sz w:val="24"/>
          <w:szCs w:val="24"/>
        </w:rPr>
        <w:t>3</w:t>
      </w:r>
      <w:r w:rsidRPr="00BA7125">
        <w:rPr>
          <w:rFonts w:ascii="Times New Roman" w:hAnsi="Times New Roman"/>
          <w:sz w:val="24"/>
          <w:szCs w:val="24"/>
        </w:rPr>
        <w:t xml:space="preserve"> года, не прои</w:t>
      </w:r>
      <w:r w:rsidR="00F6382F">
        <w:rPr>
          <w:rFonts w:ascii="Times New Roman" w:hAnsi="Times New Roman"/>
          <w:sz w:val="24"/>
          <w:szCs w:val="24"/>
        </w:rPr>
        <w:t>зошло</w:t>
      </w:r>
      <w:r w:rsidRPr="00BA7125">
        <w:rPr>
          <w:rFonts w:ascii="Times New Roman" w:hAnsi="Times New Roman"/>
          <w:sz w:val="24"/>
          <w:szCs w:val="24"/>
        </w:rPr>
        <w:t xml:space="preserve"> изменений</w:t>
      </w:r>
      <w:r w:rsidR="00B06CA1" w:rsidRPr="00BA7125">
        <w:rPr>
          <w:rFonts w:ascii="Times New Roman" w:hAnsi="Times New Roman"/>
          <w:sz w:val="24"/>
          <w:szCs w:val="24"/>
        </w:rPr>
        <w:t>.</w:t>
      </w:r>
    </w:p>
    <w:p w14:paraId="1FFB5A39" w14:textId="108B2779" w:rsidR="00F86C8E" w:rsidRPr="00BA7125" w:rsidRDefault="00705FBA" w:rsidP="009C6EA2">
      <w:pPr>
        <w:widowControl w:val="0"/>
        <w:autoSpaceDE w:val="0"/>
        <w:autoSpaceDN w:val="0"/>
        <w:adjustRightInd w:val="0"/>
        <w:spacing w:before="240" w:after="0" w:line="240" w:lineRule="auto"/>
        <w:jc w:val="both"/>
        <w:rPr>
          <w:rFonts w:ascii="Times New Roman" w:eastAsia="Times New Roman" w:hAnsi="Times New Roman"/>
          <w:sz w:val="24"/>
          <w:szCs w:val="24"/>
        </w:rPr>
      </w:pPr>
      <w:r w:rsidRPr="00BA7125">
        <w:rPr>
          <w:rFonts w:ascii="Times New Roman" w:hAnsi="Times New Roman"/>
          <w:sz w:val="24"/>
          <w:szCs w:val="24"/>
        </w:rPr>
        <w:t xml:space="preserve">Изменений в составе информации настоящего пункта в период между </w:t>
      </w:r>
      <w:r w:rsidR="000725B1" w:rsidRPr="00BA7125">
        <w:rPr>
          <w:rFonts w:ascii="Times New Roman" w:hAnsi="Times New Roman"/>
          <w:sz w:val="24"/>
          <w:szCs w:val="24"/>
        </w:rPr>
        <w:t>отчётной</w:t>
      </w:r>
      <w:r w:rsidRPr="00BA7125">
        <w:rPr>
          <w:rFonts w:ascii="Times New Roman" w:hAnsi="Times New Roman"/>
          <w:sz w:val="24"/>
          <w:szCs w:val="24"/>
        </w:rPr>
        <w:t xml:space="preserve"> датой (30.06.202</w:t>
      </w:r>
      <w:r w:rsidR="000725B1" w:rsidRPr="00BA7125">
        <w:rPr>
          <w:rFonts w:ascii="Times New Roman" w:hAnsi="Times New Roman"/>
          <w:sz w:val="24"/>
          <w:szCs w:val="24"/>
        </w:rPr>
        <w:t>4</w:t>
      </w:r>
      <w:r w:rsidRPr="00BA7125">
        <w:rPr>
          <w:rFonts w:ascii="Times New Roman" w:hAnsi="Times New Roman"/>
          <w:sz w:val="24"/>
          <w:szCs w:val="24"/>
        </w:rPr>
        <w:t xml:space="preserve">) и датой раскрытия финансовой отчётности Эмитента, на основе которой в </w:t>
      </w:r>
      <w:r w:rsidR="000725B1" w:rsidRPr="00BA7125">
        <w:rPr>
          <w:rFonts w:ascii="Times New Roman" w:hAnsi="Times New Roman"/>
          <w:sz w:val="24"/>
          <w:szCs w:val="24"/>
        </w:rPr>
        <w:t>Отчёте</w:t>
      </w:r>
      <w:r w:rsidRPr="00BA7125">
        <w:rPr>
          <w:rFonts w:ascii="Times New Roman" w:hAnsi="Times New Roman"/>
          <w:sz w:val="24"/>
          <w:szCs w:val="24"/>
        </w:rPr>
        <w:t xml:space="preserve"> </w:t>
      </w:r>
      <w:r w:rsidR="00610B86">
        <w:rPr>
          <w:rFonts w:ascii="Times New Roman" w:hAnsi="Times New Roman"/>
          <w:sz w:val="24"/>
          <w:szCs w:val="24"/>
        </w:rPr>
        <w:t>Э</w:t>
      </w:r>
      <w:r w:rsidRPr="00BA7125">
        <w:rPr>
          <w:rFonts w:ascii="Times New Roman" w:hAnsi="Times New Roman"/>
          <w:sz w:val="24"/>
          <w:szCs w:val="24"/>
        </w:rPr>
        <w:t>митента раскрывается информация о финансово-хозяйственной деятельности Эмитента (2</w:t>
      </w:r>
      <w:r w:rsidR="00E178C6" w:rsidRPr="00BA7125">
        <w:rPr>
          <w:rFonts w:ascii="Times New Roman" w:hAnsi="Times New Roman"/>
          <w:sz w:val="24"/>
          <w:szCs w:val="24"/>
        </w:rPr>
        <w:t>6</w:t>
      </w:r>
      <w:r w:rsidRPr="00BA7125">
        <w:rPr>
          <w:rFonts w:ascii="Times New Roman" w:hAnsi="Times New Roman"/>
          <w:sz w:val="24"/>
          <w:szCs w:val="24"/>
        </w:rPr>
        <w:t>.08.202</w:t>
      </w:r>
      <w:r w:rsidR="000725B1" w:rsidRPr="00BA7125">
        <w:rPr>
          <w:rFonts w:ascii="Times New Roman" w:hAnsi="Times New Roman"/>
          <w:sz w:val="24"/>
          <w:szCs w:val="24"/>
        </w:rPr>
        <w:t>4</w:t>
      </w:r>
      <w:r w:rsidRPr="00BA7125">
        <w:rPr>
          <w:rFonts w:ascii="Times New Roman" w:hAnsi="Times New Roman"/>
          <w:sz w:val="24"/>
          <w:szCs w:val="24"/>
        </w:rPr>
        <w:t>), не прои</w:t>
      </w:r>
      <w:r w:rsidR="00727B3C" w:rsidRPr="00BA7125">
        <w:rPr>
          <w:rFonts w:ascii="Times New Roman" w:hAnsi="Times New Roman"/>
          <w:sz w:val="24"/>
          <w:szCs w:val="24"/>
        </w:rPr>
        <w:t>сходило</w:t>
      </w:r>
      <w:r w:rsidR="009C6EA2" w:rsidRPr="00BA7125">
        <w:rPr>
          <w:rFonts w:ascii="Times New Roman" w:eastAsia="Times New Roman" w:hAnsi="Times New Roman"/>
          <w:sz w:val="24"/>
          <w:szCs w:val="24"/>
        </w:rPr>
        <w:t>.</w:t>
      </w:r>
      <w:bookmarkEnd w:id="160"/>
    </w:p>
    <w:p w14:paraId="6B2E0FEC" w14:textId="77777777" w:rsidR="009C6EA2" w:rsidRPr="00392689" w:rsidRDefault="009C6EA2" w:rsidP="009C6EA2">
      <w:pPr>
        <w:widowControl w:val="0"/>
        <w:autoSpaceDE w:val="0"/>
        <w:autoSpaceDN w:val="0"/>
        <w:adjustRightInd w:val="0"/>
        <w:spacing w:before="240" w:after="0" w:line="240" w:lineRule="auto"/>
        <w:jc w:val="both"/>
        <w:rPr>
          <w:rFonts w:ascii="Times New Roman" w:hAnsi="Times New Roman"/>
          <w:sz w:val="24"/>
          <w:szCs w:val="24"/>
        </w:rPr>
      </w:pPr>
    </w:p>
    <w:p w14:paraId="2D27755F" w14:textId="77777777" w:rsidR="00F86C8E" w:rsidRPr="00392689" w:rsidRDefault="00F86C8E" w:rsidP="00281C06">
      <w:pPr>
        <w:pStyle w:val="ConsPlusNormal"/>
        <w:jc w:val="both"/>
        <w:outlineLvl w:val="2"/>
        <w:rPr>
          <w:b/>
        </w:rPr>
      </w:pPr>
      <w:bookmarkStart w:id="161" w:name="_Toc102669405"/>
      <w:bookmarkStart w:id="162" w:name="_Toc177983030"/>
      <w:r w:rsidRPr="00392689">
        <w:rPr>
          <w:b/>
        </w:rPr>
        <w:t xml:space="preserve">3.2. </w:t>
      </w:r>
      <w:bookmarkStart w:id="163" w:name="_Hlk176963539"/>
      <w:r w:rsidRPr="00392689">
        <w:rPr>
          <w:b/>
        </w:rPr>
        <w:t>Сведения об акционерах (участниках, членах) эмитента или лицах, имеющих право распоряжаться голосами, приходящимися на голосующие акции (доли), составляющие уставный (складочный) капитал (паевой фонд) эмитента</w:t>
      </w:r>
      <w:bookmarkEnd w:id="161"/>
      <w:bookmarkEnd w:id="162"/>
    </w:p>
    <w:p w14:paraId="7E4216E5" w14:textId="77777777" w:rsidR="003B59C7" w:rsidRPr="000F0E0B" w:rsidRDefault="003B59C7" w:rsidP="003B59C7">
      <w:pPr>
        <w:rPr>
          <w:rFonts w:ascii="Times New Roman" w:eastAsiaTheme="minorHAnsi" w:hAnsi="Times New Roman"/>
          <w:b/>
          <w:color w:val="FF0000"/>
          <w:sz w:val="24"/>
          <w:szCs w:val="24"/>
          <w:lang w:eastAsia="en-US"/>
        </w:rPr>
      </w:pPr>
      <w:bookmarkStart w:id="164" w:name="_Hlk114054720"/>
      <w:bookmarkEnd w:id="163"/>
    </w:p>
    <w:p w14:paraId="698D220D" w14:textId="1F4677EE" w:rsidR="008B570D" w:rsidRDefault="00B52828" w:rsidP="00392689">
      <w:pPr>
        <w:spacing w:before="120" w:after="12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Л</w:t>
      </w:r>
      <w:r w:rsidR="008B570D" w:rsidRPr="008B570D">
        <w:rPr>
          <w:rFonts w:ascii="Times New Roman" w:eastAsiaTheme="minorHAnsi" w:hAnsi="Times New Roman"/>
          <w:sz w:val="24"/>
          <w:szCs w:val="24"/>
          <w:lang w:eastAsia="en-US"/>
        </w:rPr>
        <w:t>ица, которые имеют право распоряжаться не менее чем 5 процентами голосов, приходящимися на голосующие акции, составляющие уставный капитал эмитента, а также цепочки подконтрольных им организаций, через которые они осуществляют косвенное распоряжение:</w:t>
      </w:r>
    </w:p>
    <w:p w14:paraId="62F9F39F" w14:textId="77777777" w:rsidR="002D1C90" w:rsidRPr="00997CE9" w:rsidRDefault="002D1C90" w:rsidP="00392689">
      <w:pPr>
        <w:spacing w:before="120" w:after="120"/>
        <w:jc w:val="both"/>
        <w:rPr>
          <w:rFonts w:ascii="Times New Roman" w:hAnsi="Times New Roman"/>
          <w:sz w:val="24"/>
          <w:szCs w:val="24"/>
        </w:rPr>
      </w:pPr>
    </w:p>
    <w:p w14:paraId="72C15B0B" w14:textId="6E2CDF87" w:rsidR="002D1C90" w:rsidRPr="00997CE9" w:rsidRDefault="0088783F" w:rsidP="0088783F">
      <w:pPr>
        <w:spacing w:before="120" w:after="120"/>
        <w:jc w:val="both"/>
        <w:rPr>
          <w:rFonts w:ascii="Times New Roman" w:hAnsi="Times New Roman"/>
          <w:b/>
          <w:bCs/>
          <w:i/>
          <w:iCs/>
          <w:sz w:val="24"/>
          <w:szCs w:val="24"/>
        </w:rPr>
      </w:pPr>
      <w:r w:rsidRPr="0088783F">
        <w:rPr>
          <w:rFonts w:ascii="Times New Roman" w:hAnsi="Times New Roman"/>
          <w:bCs/>
          <w:iCs/>
          <w:sz w:val="24"/>
          <w:szCs w:val="24"/>
        </w:rPr>
        <w:t>Информации не раскрывается на основании Постановления Правительства Российской Федерации от 04.07.2023 № 1102 «Об особенностях раскрытия и (или) предоставления информации, подлежащей раскрытию и (или) предоставлению в соответствии с требованиями Федерального закона «Об акционерных обществах» и Федерального закона «О рынке ценных бумаг».</w:t>
      </w:r>
    </w:p>
    <w:p w14:paraId="06CA4A86" w14:textId="3FD60F33" w:rsidR="00392689" w:rsidRPr="00997CE9" w:rsidRDefault="00392689" w:rsidP="0088783F">
      <w:pPr>
        <w:spacing w:before="120" w:after="120"/>
        <w:ind w:left="453"/>
        <w:jc w:val="both"/>
        <w:rPr>
          <w:rFonts w:ascii="Times New Roman" w:hAnsi="Times New Roman"/>
          <w:b/>
          <w:bCs/>
          <w:i/>
          <w:iCs/>
          <w:sz w:val="24"/>
          <w:szCs w:val="24"/>
        </w:rPr>
      </w:pPr>
      <w:r w:rsidRPr="0088783F">
        <w:rPr>
          <w:rFonts w:ascii="Times New Roman" w:hAnsi="Times New Roman"/>
          <w:bCs/>
          <w:iCs/>
          <w:sz w:val="24"/>
          <w:szCs w:val="24"/>
        </w:rPr>
        <w:t>1</w:t>
      </w:r>
      <w:r w:rsidR="00B76A1C">
        <w:rPr>
          <w:rFonts w:ascii="Times New Roman" w:hAnsi="Times New Roman"/>
          <w:bCs/>
          <w:iCs/>
          <w:sz w:val="24"/>
          <w:szCs w:val="24"/>
        </w:rPr>
        <w:t>.</w:t>
      </w:r>
      <w:r w:rsidR="0088783F" w:rsidRPr="0088783F">
        <w:rPr>
          <w:rFonts w:ascii="Times New Roman" w:hAnsi="Times New Roman"/>
          <w:b/>
          <w:bCs/>
          <w:i/>
          <w:iCs/>
          <w:sz w:val="24"/>
          <w:szCs w:val="24"/>
        </w:rPr>
        <w:t xml:space="preserve"> </w:t>
      </w:r>
      <w:bookmarkStart w:id="165" w:name="_Hlk178067930"/>
      <w:r w:rsidR="0088783F" w:rsidRPr="0088783F">
        <w:rPr>
          <w:rFonts w:ascii="Times New Roman" w:hAnsi="Times New Roman"/>
          <w:bCs/>
          <w:iCs/>
          <w:sz w:val="24"/>
          <w:szCs w:val="24"/>
        </w:rPr>
        <w:t>Информации не раскрывается на основании Постановления Правительства Российской Федерации от 04.07.2023 № 1102 «Об особенностях раскрытия и (или) предоставления информации, подлежащей раскрытию и (или) предоставлению в соответствии с требованиями Федерального закона «Об акционерных обществах» и Федерального закона «О рынке ценных бумаг».</w:t>
      </w:r>
      <w:bookmarkEnd w:id="165"/>
    </w:p>
    <w:p w14:paraId="16ACB1CB" w14:textId="4776336B" w:rsidR="002D1C90" w:rsidRDefault="002D1C90" w:rsidP="00392689">
      <w:pPr>
        <w:spacing w:before="120" w:after="120"/>
        <w:ind w:left="453"/>
        <w:jc w:val="both"/>
        <w:rPr>
          <w:rFonts w:ascii="Times New Roman" w:hAnsi="Times New Roman"/>
          <w:b/>
          <w:bCs/>
          <w:i/>
          <w:iCs/>
          <w:sz w:val="24"/>
          <w:szCs w:val="24"/>
        </w:rPr>
      </w:pPr>
    </w:p>
    <w:p w14:paraId="1999A12B" w14:textId="7ECB47BE" w:rsidR="00392689" w:rsidRPr="00997CE9" w:rsidRDefault="00392689" w:rsidP="00392689">
      <w:pPr>
        <w:spacing w:before="120" w:after="120"/>
        <w:ind w:left="453"/>
        <w:jc w:val="both"/>
        <w:rPr>
          <w:rFonts w:ascii="Times New Roman" w:hAnsi="Times New Roman"/>
          <w:b/>
          <w:bCs/>
          <w:i/>
          <w:iCs/>
          <w:sz w:val="24"/>
          <w:szCs w:val="24"/>
        </w:rPr>
      </w:pPr>
      <w:r w:rsidRPr="00401342">
        <w:rPr>
          <w:rFonts w:ascii="Times New Roman" w:hAnsi="Times New Roman"/>
          <w:bCs/>
          <w:iCs/>
          <w:sz w:val="24"/>
          <w:szCs w:val="24"/>
        </w:rPr>
        <w:t>2.</w:t>
      </w:r>
      <w:r w:rsidRPr="00997CE9">
        <w:rPr>
          <w:rFonts w:ascii="Times New Roman" w:hAnsi="Times New Roman"/>
          <w:b/>
          <w:bCs/>
          <w:i/>
          <w:iCs/>
          <w:sz w:val="24"/>
          <w:szCs w:val="24"/>
        </w:rPr>
        <w:t xml:space="preserve"> </w:t>
      </w:r>
      <w:r w:rsidR="00486713" w:rsidRPr="00724CF0">
        <w:rPr>
          <w:rFonts w:ascii="Times New Roman" w:hAnsi="Times New Roman"/>
          <w:bCs/>
          <w:iCs/>
          <w:sz w:val="24"/>
          <w:szCs w:val="24"/>
        </w:rPr>
        <w:t>П</w:t>
      </w:r>
      <w:r w:rsidRPr="00724CF0">
        <w:rPr>
          <w:rFonts w:ascii="Times New Roman" w:hAnsi="Times New Roman"/>
          <w:bCs/>
          <w:iCs/>
          <w:sz w:val="24"/>
          <w:szCs w:val="24"/>
        </w:rPr>
        <w:t>олное фирменное наименование:</w:t>
      </w:r>
      <w:r w:rsidRPr="00997CE9">
        <w:rPr>
          <w:rFonts w:ascii="Times New Roman" w:hAnsi="Times New Roman"/>
          <w:b/>
          <w:bCs/>
          <w:i/>
          <w:iCs/>
          <w:sz w:val="24"/>
          <w:szCs w:val="24"/>
        </w:rPr>
        <w:t xml:space="preserve"> Общество с ограниченной ответственностью «Давлариа»</w:t>
      </w:r>
      <w:r w:rsidR="00486713">
        <w:rPr>
          <w:rFonts w:ascii="Times New Roman" w:hAnsi="Times New Roman"/>
          <w:b/>
          <w:bCs/>
          <w:i/>
          <w:iCs/>
          <w:sz w:val="24"/>
          <w:szCs w:val="24"/>
        </w:rPr>
        <w:t>.</w:t>
      </w:r>
      <w:r w:rsidRPr="00997CE9">
        <w:rPr>
          <w:rFonts w:ascii="Times New Roman" w:hAnsi="Times New Roman"/>
          <w:b/>
          <w:bCs/>
          <w:i/>
          <w:iCs/>
          <w:sz w:val="24"/>
          <w:szCs w:val="24"/>
        </w:rPr>
        <w:t xml:space="preserve"> </w:t>
      </w:r>
    </w:p>
    <w:p w14:paraId="35C8A1B9" w14:textId="62182689" w:rsidR="00392689" w:rsidRPr="00997CE9" w:rsidRDefault="00486713" w:rsidP="00392689">
      <w:pPr>
        <w:spacing w:before="120" w:after="120"/>
        <w:ind w:left="453"/>
        <w:jc w:val="both"/>
        <w:rPr>
          <w:rFonts w:ascii="Times New Roman" w:hAnsi="Times New Roman"/>
          <w:b/>
          <w:bCs/>
          <w:i/>
          <w:iCs/>
          <w:sz w:val="24"/>
          <w:szCs w:val="24"/>
        </w:rPr>
      </w:pPr>
      <w:r w:rsidRPr="00724CF0">
        <w:rPr>
          <w:rFonts w:ascii="Times New Roman" w:hAnsi="Times New Roman"/>
          <w:bCs/>
          <w:iCs/>
          <w:sz w:val="24"/>
          <w:szCs w:val="24"/>
        </w:rPr>
        <w:t>С</w:t>
      </w:r>
      <w:r w:rsidR="00392689" w:rsidRPr="00724CF0">
        <w:rPr>
          <w:rFonts w:ascii="Times New Roman" w:hAnsi="Times New Roman"/>
          <w:bCs/>
          <w:iCs/>
          <w:sz w:val="24"/>
          <w:szCs w:val="24"/>
        </w:rPr>
        <w:t>окращённое фирменное наименование:</w:t>
      </w:r>
      <w:r w:rsidR="00392689" w:rsidRPr="00997CE9">
        <w:rPr>
          <w:rFonts w:ascii="Times New Roman" w:hAnsi="Times New Roman"/>
          <w:b/>
          <w:bCs/>
          <w:i/>
          <w:iCs/>
          <w:sz w:val="24"/>
          <w:szCs w:val="24"/>
        </w:rPr>
        <w:t xml:space="preserve"> ООО «Давлариа»</w:t>
      </w:r>
      <w:r>
        <w:rPr>
          <w:rFonts w:ascii="Times New Roman" w:hAnsi="Times New Roman"/>
          <w:b/>
          <w:bCs/>
          <w:i/>
          <w:iCs/>
          <w:sz w:val="24"/>
          <w:szCs w:val="24"/>
        </w:rPr>
        <w:t>.</w:t>
      </w:r>
    </w:p>
    <w:p w14:paraId="6CF10B66" w14:textId="20492758" w:rsidR="00392689" w:rsidRPr="00997CE9" w:rsidRDefault="00486713" w:rsidP="00392689">
      <w:pPr>
        <w:spacing w:before="120" w:after="120"/>
        <w:ind w:left="453"/>
        <w:jc w:val="both"/>
        <w:rPr>
          <w:rFonts w:ascii="Times New Roman" w:hAnsi="Times New Roman"/>
          <w:b/>
          <w:bCs/>
          <w:i/>
          <w:iCs/>
          <w:sz w:val="24"/>
          <w:szCs w:val="24"/>
        </w:rPr>
      </w:pPr>
      <w:r w:rsidRPr="00724CF0">
        <w:rPr>
          <w:rFonts w:ascii="Times New Roman" w:hAnsi="Times New Roman"/>
          <w:bCs/>
          <w:iCs/>
          <w:sz w:val="24"/>
          <w:szCs w:val="24"/>
        </w:rPr>
        <w:t>М</w:t>
      </w:r>
      <w:r w:rsidR="00392689" w:rsidRPr="00724CF0">
        <w:rPr>
          <w:rFonts w:ascii="Times New Roman" w:hAnsi="Times New Roman"/>
          <w:bCs/>
          <w:iCs/>
          <w:sz w:val="24"/>
          <w:szCs w:val="24"/>
        </w:rPr>
        <w:t>есто нахождения:</w:t>
      </w:r>
      <w:r w:rsidR="00392689" w:rsidRPr="00997CE9">
        <w:rPr>
          <w:rFonts w:ascii="Times New Roman" w:hAnsi="Times New Roman"/>
          <w:b/>
          <w:bCs/>
          <w:i/>
          <w:iCs/>
          <w:sz w:val="24"/>
          <w:szCs w:val="24"/>
        </w:rPr>
        <w:t xml:space="preserve"> Российская Федерация, г. Москва</w:t>
      </w:r>
      <w:r>
        <w:rPr>
          <w:rFonts w:ascii="Times New Roman" w:hAnsi="Times New Roman"/>
          <w:b/>
          <w:bCs/>
          <w:i/>
          <w:iCs/>
          <w:sz w:val="24"/>
          <w:szCs w:val="24"/>
        </w:rPr>
        <w:t>.</w:t>
      </w:r>
    </w:p>
    <w:p w14:paraId="764F360C" w14:textId="3FD3B8B0" w:rsidR="00392689" w:rsidRPr="00997CE9" w:rsidRDefault="00486713" w:rsidP="00392689">
      <w:pPr>
        <w:spacing w:before="120" w:after="120"/>
        <w:ind w:left="453"/>
        <w:jc w:val="both"/>
        <w:rPr>
          <w:rFonts w:ascii="Times New Roman" w:hAnsi="Times New Roman"/>
          <w:b/>
          <w:bCs/>
          <w:i/>
          <w:iCs/>
          <w:sz w:val="24"/>
          <w:szCs w:val="24"/>
        </w:rPr>
      </w:pPr>
      <w:r w:rsidRPr="00724CF0">
        <w:rPr>
          <w:rFonts w:ascii="Times New Roman" w:hAnsi="Times New Roman"/>
          <w:bCs/>
          <w:iCs/>
          <w:sz w:val="24"/>
          <w:szCs w:val="24"/>
        </w:rPr>
        <w:t>И</w:t>
      </w:r>
      <w:r w:rsidR="00392689" w:rsidRPr="00724CF0">
        <w:rPr>
          <w:rFonts w:ascii="Times New Roman" w:hAnsi="Times New Roman"/>
          <w:bCs/>
          <w:iCs/>
          <w:sz w:val="24"/>
          <w:szCs w:val="24"/>
        </w:rPr>
        <w:t>дентификационный номер налогоплательщика (ИНН):</w:t>
      </w:r>
      <w:r w:rsidR="00392689" w:rsidRPr="00997CE9">
        <w:rPr>
          <w:rFonts w:ascii="Times New Roman" w:hAnsi="Times New Roman"/>
          <w:b/>
          <w:bCs/>
          <w:i/>
          <w:iCs/>
          <w:sz w:val="24"/>
          <w:szCs w:val="24"/>
        </w:rPr>
        <w:t xml:space="preserve"> 9710112058</w:t>
      </w:r>
      <w:r>
        <w:rPr>
          <w:rFonts w:ascii="Times New Roman" w:hAnsi="Times New Roman"/>
          <w:b/>
          <w:bCs/>
          <w:i/>
          <w:iCs/>
          <w:sz w:val="24"/>
          <w:szCs w:val="24"/>
        </w:rPr>
        <w:t>.</w:t>
      </w:r>
    </w:p>
    <w:p w14:paraId="57D95D13" w14:textId="38611EAA" w:rsidR="00392689" w:rsidRPr="00997CE9" w:rsidRDefault="00486713" w:rsidP="00392689">
      <w:pPr>
        <w:spacing w:before="120" w:after="120"/>
        <w:ind w:left="453"/>
        <w:jc w:val="both"/>
        <w:rPr>
          <w:rFonts w:ascii="Times New Roman" w:hAnsi="Times New Roman"/>
          <w:b/>
          <w:bCs/>
          <w:i/>
          <w:iCs/>
          <w:sz w:val="24"/>
          <w:szCs w:val="24"/>
        </w:rPr>
      </w:pPr>
      <w:r w:rsidRPr="00724CF0">
        <w:rPr>
          <w:rFonts w:ascii="Times New Roman" w:hAnsi="Times New Roman"/>
          <w:bCs/>
          <w:iCs/>
          <w:sz w:val="24"/>
          <w:szCs w:val="24"/>
        </w:rPr>
        <w:t>О</w:t>
      </w:r>
      <w:r w:rsidR="00392689" w:rsidRPr="00724CF0">
        <w:rPr>
          <w:rFonts w:ascii="Times New Roman" w:hAnsi="Times New Roman"/>
          <w:bCs/>
          <w:iCs/>
          <w:sz w:val="24"/>
          <w:szCs w:val="24"/>
        </w:rPr>
        <w:t>сновной государственный регистрационный номер (ОГРН):</w:t>
      </w:r>
      <w:r w:rsidR="00392689" w:rsidRPr="00997CE9">
        <w:rPr>
          <w:rFonts w:ascii="Times New Roman" w:hAnsi="Times New Roman"/>
          <w:b/>
          <w:bCs/>
          <w:i/>
          <w:iCs/>
          <w:sz w:val="24"/>
          <w:szCs w:val="24"/>
        </w:rPr>
        <w:t xml:space="preserve"> 1237700231702</w:t>
      </w:r>
      <w:r>
        <w:rPr>
          <w:rFonts w:ascii="Times New Roman" w:hAnsi="Times New Roman"/>
          <w:b/>
          <w:bCs/>
          <w:i/>
          <w:iCs/>
          <w:sz w:val="24"/>
          <w:szCs w:val="24"/>
        </w:rPr>
        <w:t>.</w:t>
      </w:r>
    </w:p>
    <w:p w14:paraId="673CD14D" w14:textId="77777777" w:rsidR="00435ADE" w:rsidRDefault="00435ADE" w:rsidP="00392689">
      <w:pPr>
        <w:spacing w:before="120" w:after="120"/>
        <w:ind w:left="453"/>
        <w:jc w:val="both"/>
        <w:rPr>
          <w:rFonts w:ascii="Times New Roman" w:hAnsi="Times New Roman"/>
          <w:bCs/>
          <w:iCs/>
          <w:sz w:val="24"/>
          <w:szCs w:val="24"/>
        </w:rPr>
      </w:pPr>
      <w:r w:rsidRPr="0088783F">
        <w:rPr>
          <w:rFonts w:ascii="Times New Roman" w:hAnsi="Times New Roman"/>
          <w:bCs/>
          <w:iCs/>
          <w:sz w:val="24"/>
          <w:szCs w:val="24"/>
        </w:rPr>
        <w:t>Информации не раскрывается на основании Постановления Правительства Российской Федерации от 04.07.2023 № 1102 «Об особенностях раскрытия и (или) предоставления информации, подлежащей раскрытию и (или) предоставлению в соответствии с требованиями Федерального закона «Об акционерных обществах» и Федерального закона «О рынке ценных бумаг».</w:t>
      </w:r>
    </w:p>
    <w:p w14:paraId="1B25F37D" w14:textId="374EDB38" w:rsidR="00392689" w:rsidRDefault="005B255B" w:rsidP="00392689">
      <w:pPr>
        <w:spacing w:before="120" w:after="120"/>
        <w:ind w:left="453"/>
        <w:jc w:val="both"/>
        <w:rPr>
          <w:rFonts w:ascii="Times New Roman" w:hAnsi="Times New Roman"/>
          <w:b/>
          <w:bCs/>
          <w:i/>
          <w:iCs/>
          <w:sz w:val="24"/>
          <w:szCs w:val="24"/>
        </w:rPr>
      </w:pPr>
      <w:r w:rsidRPr="005B255B">
        <w:rPr>
          <w:rFonts w:ascii="Times New Roman" w:hAnsi="Times New Roman"/>
          <w:b/>
          <w:bCs/>
          <w:i/>
          <w:iCs/>
          <w:sz w:val="24"/>
          <w:szCs w:val="24"/>
        </w:rPr>
        <w:t xml:space="preserve">ООО «Давлариа» имеет право косвенно распоряжаться </w:t>
      </w:r>
      <w:r>
        <w:rPr>
          <w:rFonts w:ascii="Times New Roman" w:hAnsi="Times New Roman"/>
          <w:b/>
          <w:bCs/>
          <w:i/>
          <w:iCs/>
          <w:sz w:val="24"/>
          <w:szCs w:val="24"/>
        </w:rPr>
        <w:t>100</w:t>
      </w:r>
      <w:r w:rsidRPr="005B255B">
        <w:rPr>
          <w:rFonts w:ascii="Times New Roman" w:hAnsi="Times New Roman"/>
          <w:b/>
          <w:bCs/>
          <w:i/>
          <w:iCs/>
          <w:sz w:val="24"/>
          <w:szCs w:val="24"/>
        </w:rPr>
        <w:t xml:space="preserve"> % голосов, приходящихся на голосующие доли, составляющие уставный капитал Эмитента, через </w:t>
      </w:r>
      <w:r w:rsidR="0017061E">
        <w:rPr>
          <w:rFonts w:ascii="Times New Roman" w:hAnsi="Times New Roman"/>
          <w:b/>
          <w:bCs/>
          <w:i/>
          <w:iCs/>
          <w:sz w:val="24"/>
          <w:szCs w:val="24"/>
        </w:rPr>
        <w:t>организации</w:t>
      </w:r>
      <w:r w:rsidRPr="005B255B">
        <w:rPr>
          <w:rFonts w:ascii="Times New Roman" w:hAnsi="Times New Roman"/>
          <w:b/>
          <w:bCs/>
          <w:i/>
          <w:iCs/>
          <w:sz w:val="24"/>
          <w:szCs w:val="24"/>
        </w:rPr>
        <w:t xml:space="preserve">, </w:t>
      </w:r>
      <w:r w:rsidR="00202970">
        <w:rPr>
          <w:rFonts w:ascii="Times New Roman" w:hAnsi="Times New Roman"/>
          <w:b/>
          <w:bCs/>
          <w:i/>
          <w:iCs/>
          <w:sz w:val="24"/>
          <w:szCs w:val="24"/>
        </w:rPr>
        <w:t>указанные</w:t>
      </w:r>
      <w:r>
        <w:rPr>
          <w:rFonts w:ascii="Times New Roman" w:hAnsi="Times New Roman"/>
          <w:b/>
          <w:bCs/>
          <w:i/>
          <w:iCs/>
          <w:sz w:val="24"/>
          <w:szCs w:val="24"/>
        </w:rPr>
        <w:t xml:space="preserve"> </w:t>
      </w:r>
      <w:r w:rsidRPr="006B4C30">
        <w:rPr>
          <w:rFonts w:ascii="Times New Roman" w:hAnsi="Times New Roman"/>
          <w:b/>
          <w:bCs/>
          <w:i/>
          <w:iCs/>
          <w:sz w:val="24"/>
          <w:szCs w:val="24"/>
        </w:rPr>
        <w:t xml:space="preserve">ниже в </w:t>
      </w:r>
      <w:proofErr w:type="spellStart"/>
      <w:r w:rsidRPr="006B4C30">
        <w:rPr>
          <w:rFonts w:ascii="Times New Roman" w:hAnsi="Times New Roman"/>
          <w:b/>
          <w:bCs/>
          <w:i/>
          <w:iCs/>
          <w:sz w:val="24"/>
          <w:szCs w:val="24"/>
        </w:rPr>
        <w:t>пп</w:t>
      </w:r>
      <w:proofErr w:type="spellEnd"/>
      <w:r w:rsidRPr="006B4C30">
        <w:rPr>
          <w:rFonts w:ascii="Times New Roman" w:hAnsi="Times New Roman"/>
          <w:b/>
          <w:bCs/>
          <w:i/>
          <w:iCs/>
          <w:sz w:val="24"/>
          <w:szCs w:val="24"/>
        </w:rPr>
        <w:t xml:space="preserve">. 3 – </w:t>
      </w:r>
      <w:r w:rsidR="00BC5BA3" w:rsidRPr="006B4C30">
        <w:rPr>
          <w:rFonts w:ascii="Times New Roman" w:hAnsi="Times New Roman"/>
          <w:b/>
          <w:bCs/>
          <w:i/>
          <w:iCs/>
          <w:sz w:val="24"/>
          <w:szCs w:val="24"/>
        </w:rPr>
        <w:t>6, 15</w:t>
      </w:r>
      <w:r w:rsidR="00226C8D" w:rsidRPr="006B4C30">
        <w:t xml:space="preserve"> </w:t>
      </w:r>
      <w:r w:rsidR="00226C8D" w:rsidRPr="006B4C30">
        <w:rPr>
          <w:rFonts w:ascii="Times New Roman" w:hAnsi="Times New Roman"/>
          <w:b/>
          <w:bCs/>
          <w:i/>
          <w:iCs/>
          <w:sz w:val="24"/>
          <w:szCs w:val="24"/>
        </w:rPr>
        <w:t>настоящего</w:t>
      </w:r>
      <w:r w:rsidR="00226C8D" w:rsidRPr="00226C8D">
        <w:rPr>
          <w:rFonts w:ascii="Times New Roman" w:hAnsi="Times New Roman"/>
          <w:b/>
          <w:bCs/>
          <w:i/>
          <w:iCs/>
          <w:sz w:val="24"/>
          <w:szCs w:val="24"/>
        </w:rPr>
        <w:t xml:space="preserve"> </w:t>
      </w:r>
      <w:r w:rsidR="00ED1ED5">
        <w:rPr>
          <w:rFonts w:ascii="Times New Roman" w:hAnsi="Times New Roman"/>
          <w:b/>
          <w:bCs/>
          <w:i/>
          <w:iCs/>
          <w:sz w:val="24"/>
          <w:szCs w:val="24"/>
        </w:rPr>
        <w:t xml:space="preserve">раздела </w:t>
      </w:r>
      <w:r w:rsidR="00A23804">
        <w:rPr>
          <w:rFonts w:ascii="Times New Roman" w:hAnsi="Times New Roman"/>
          <w:b/>
          <w:bCs/>
          <w:i/>
          <w:iCs/>
          <w:sz w:val="24"/>
          <w:szCs w:val="24"/>
        </w:rPr>
        <w:t>О</w:t>
      </w:r>
      <w:r w:rsidR="00226C8D" w:rsidRPr="00226C8D">
        <w:rPr>
          <w:rFonts w:ascii="Times New Roman" w:hAnsi="Times New Roman"/>
          <w:b/>
          <w:bCs/>
          <w:i/>
          <w:iCs/>
          <w:sz w:val="24"/>
          <w:szCs w:val="24"/>
        </w:rPr>
        <w:t xml:space="preserve">тчёта </w:t>
      </w:r>
      <w:r w:rsidR="00610B86">
        <w:rPr>
          <w:rFonts w:ascii="Times New Roman" w:hAnsi="Times New Roman"/>
          <w:b/>
          <w:bCs/>
          <w:i/>
          <w:iCs/>
          <w:sz w:val="24"/>
          <w:szCs w:val="24"/>
        </w:rPr>
        <w:t>Э</w:t>
      </w:r>
      <w:r w:rsidR="00226C8D" w:rsidRPr="00226C8D">
        <w:rPr>
          <w:rFonts w:ascii="Times New Roman" w:hAnsi="Times New Roman"/>
          <w:b/>
          <w:bCs/>
          <w:i/>
          <w:iCs/>
          <w:sz w:val="24"/>
          <w:szCs w:val="24"/>
        </w:rPr>
        <w:t>митента</w:t>
      </w:r>
      <w:r w:rsidRPr="005B255B">
        <w:rPr>
          <w:rFonts w:ascii="Times New Roman" w:hAnsi="Times New Roman"/>
          <w:b/>
          <w:bCs/>
          <w:i/>
          <w:iCs/>
          <w:sz w:val="24"/>
          <w:szCs w:val="24"/>
        </w:rPr>
        <w:t>.</w:t>
      </w:r>
    </w:p>
    <w:p w14:paraId="34856836" w14:textId="77777777" w:rsidR="002D1C90" w:rsidRPr="00997CE9" w:rsidRDefault="002D1C90" w:rsidP="00392689">
      <w:pPr>
        <w:spacing w:before="120" w:after="120"/>
        <w:ind w:left="453"/>
        <w:jc w:val="both"/>
        <w:rPr>
          <w:rFonts w:ascii="Times New Roman" w:hAnsi="Times New Roman"/>
          <w:b/>
          <w:bCs/>
          <w:i/>
          <w:iCs/>
          <w:sz w:val="24"/>
          <w:szCs w:val="24"/>
        </w:rPr>
      </w:pPr>
    </w:p>
    <w:p w14:paraId="19FAD5CF" w14:textId="0F53FC97" w:rsidR="00392689" w:rsidRPr="00997CE9" w:rsidRDefault="00392689" w:rsidP="00392689">
      <w:pPr>
        <w:spacing w:before="120" w:after="120"/>
        <w:ind w:left="453"/>
        <w:jc w:val="both"/>
        <w:rPr>
          <w:rFonts w:ascii="Times New Roman" w:hAnsi="Times New Roman"/>
          <w:b/>
          <w:bCs/>
          <w:i/>
          <w:iCs/>
          <w:sz w:val="24"/>
          <w:szCs w:val="24"/>
        </w:rPr>
      </w:pPr>
      <w:r w:rsidRPr="00401342">
        <w:rPr>
          <w:rFonts w:ascii="Times New Roman" w:hAnsi="Times New Roman"/>
          <w:bCs/>
          <w:iCs/>
          <w:sz w:val="24"/>
          <w:szCs w:val="24"/>
        </w:rPr>
        <w:t>3.</w:t>
      </w:r>
      <w:r w:rsidRPr="00997CE9">
        <w:rPr>
          <w:rFonts w:ascii="Times New Roman" w:hAnsi="Times New Roman"/>
          <w:b/>
          <w:bCs/>
          <w:i/>
          <w:iCs/>
          <w:sz w:val="24"/>
          <w:szCs w:val="24"/>
        </w:rPr>
        <w:t xml:space="preserve"> </w:t>
      </w:r>
      <w:r w:rsidR="00486713" w:rsidRPr="00486713">
        <w:rPr>
          <w:rFonts w:ascii="Times New Roman" w:hAnsi="Times New Roman"/>
          <w:bCs/>
          <w:iCs/>
          <w:sz w:val="24"/>
          <w:szCs w:val="24"/>
        </w:rPr>
        <w:t>П</w:t>
      </w:r>
      <w:r w:rsidRPr="00486713">
        <w:rPr>
          <w:rFonts w:ascii="Times New Roman" w:hAnsi="Times New Roman"/>
          <w:bCs/>
          <w:iCs/>
          <w:sz w:val="24"/>
          <w:szCs w:val="24"/>
        </w:rPr>
        <w:t>олное фирменное наименование:</w:t>
      </w:r>
      <w:r w:rsidRPr="00997CE9">
        <w:rPr>
          <w:rFonts w:ascii="Times New Roman" w:hAnsi="Times New Roman"/>
          <w:b/>
          <w:bCs/>
          <w:i/>
          <w:iCs/>
          <w:sz w:val="24"/>
          <w:szCs w:val="24"/>
        </w:rPr>
        <w:t xml:space="preserve"> Общество с ограниченной ответственностью «Автоклуб»</w:t>
      </w:r>
      <w:r w:rsidR="00486713">
        <w:rPr>
          <w:rFonts w:ascii="Times New Roman" w:hAnsi="Times New Roman"/>
          <w:b/>
          <w:bCs/>
          <w:i/>
          <w:iCs/>
          <w:sz w:val="24"/>
          <w:szCs w:val="24"/>
        </w:rPr>
        <w:t>.</w:t>
      </w:r>
      <w:r w:rsidRPr="00997CE9">
        <w:rPr>
          <w:rFonts w:ascii="Times New Roman" w:hAnsi="Times New Roman"/>
          <w:b/>
          <w:bCs/>
          <w:i/>
          <w:iCs/>
          <w:sz w:val="24"/>
          <w:szCs w:val="24"/>
        </w:rPr>
        <w:t xml:space="preserve"> </w:t>
      </w:r>
    </w:p>
    <w:p w14:paraId="46E9200B" w14:textId="0C012144" w:rsidR="00392689" w:rsidRPr="00997CE9" w:rsidRDefault="00486713" w:rsidP="00392689">
      <w:pPr>
        <w:spacing w:before="120" w:after="120"/>
        <w:ind w:left="453"/>
        <w:jc w:val="both"/>
        <w:rPr>
          <w:rFonts w:ascii="Times New Roman" w:hAnsi="Times New Roman"/>
          <w:b/>
          <w:bCs/>
          <w:i/>
          <w:iCs/>
          <w:sz w:val="24"/>
          <w:szCs w:val="24"/>
        </w:rPr>
      </w:pPr>
      <w:r>
        <w:rPr>
          <w:rFonts w:ascii="Times New Roman" w:hAnsi="Times New Roman"/>
          <w:bCs/>
          <w:iCs/>
          <w:sz w:val="24"/>
          <w:szCs w:val="24"/>
        </w:rPr>
        <w:t>С</w:t>
      </w:r>
      <w:r w:rsidR="00392689" w:rsidRPr="00486713">
        <w:rPr>
          <w:rFonts w:ascii="Times New Roman" w:hAnsi="Times New Roman"/>
          <w:bCs/>
          <w:iCs/>
          <w:sz w:val="24"/>
          <w:szCs w:val="24"/>
        </w:rPr>
        <w:t>окращённое фирменное наименование:</w:t>
      </w:r>
      <w:r w:rsidR="00392689" w:rsidRPr="00997CE9">
        <w:rPr>
          <w:rFonts w:ascii="Times New Roman" w:hAnsi="Times New Roman"/>
          <w:b/>
          <w:bCs/>
          <w:i/>
          <w:iCs/>
          <w:sz w:val="24"/>
          <w:szCs w:val="24"/>
        </w:rPr>
        <w:t xml:space="preserve"> ООО «Автоклуб»</w:t>
      </w:r>
      <w:r>
        <w:rPr>
          <w:rFonts w:ascii="Times New Roman" w:hAnsi="Times New Roman"/>
          <w:b/>
          <w:bCs/>
          <w:i/>
          <w:iCs/>
          <w:sz w:val="24"/>
          <w:szCs w:val="24"/>
        </w:rPr>
        <w:t>.</w:t>
      </w:r>
    </w:p>
    <w:p w14:paraId="787F2886" w14:textId="39515553" w:rsidR="00392689" w:rsidRPr="00997CE9" w:rsidRDefault="00486713" w:rsidP="00392689">
      <w:pPr>
        <w:spacing w:before="120" w:after="120"/>
        <w:ind w:left="453"/>
        <w:jc w:val="both"/>
        <w:rPr>
          <w:rFonts w:ascii="Times New Roman" w:hAnsi="Times New Roman"/>
          <w:b/>
          <w:bCs/>
          <w:i/>
          <w:iCs/>
          <w:sz w:val="24"/>
          <w:szCs w:val="24"/>
        </w:rPr>
      </w:pPr>
      <w:r w:rsidRPr="00486713">
        <w:rPr>
          <w:rFonts w:ascii="Times New Roman" w:hAnsi="Times New Roman"/>
          <w:bCs/>
          <w:iCs/>
          <w:sz w:val="24"/>
          <w:szCs w:val="24"/>
        </w:rPr>
        <w:t>М</w:t>
      </w:r>
      <w:r w:rsidR="00392689" w:rsidRPr="00486713">
        <w:rPr>
          <w:rFonts w:ascii="Times New Roman" w:hAnsi="Times New Roman"/>
          <w:bCs/>
          <w:iCs/>
          <w:sz w:val="24"/>
          <w:szCs w:val="24"/>
        </w:rPr>
        <w:t>есто нахождения:</w:t>
      </w:r>
      <w:r w:rsidR="00392689" w:rsidRPr="00997CE9">
        <w:rPr>
          <w:rFonts w:ascii="Times New Roman" w:hAnsi="Times New Roman"/>
          <w:b/>
          <w:bCs/>
          <w:i/>
          <w:iCs/>
          <w:sz w:val="24"/>
          <w:szCs w:val="24"/>
        </w:rPr>
        <w:t xml:space="preserve"> РФ, г. Москва</w:t>
      </w:r>
      <w:r>
        <w:rPr>
          <w:rFonts w:ascii="Times New Roman" w:hAnsi="Times New Roman"/>
          <w:b/>
          <w:bCs/>
          <w:i/>
          <w:iCs/>
          <w:sz w:val="24"/>
          <w:szCs w:val="24"/>
        </w:rPr>
        <w:t>.</w:t>
      </w:r>
    </w:p>
    <w:p w14:paraId="4142976A" w14:textId="2987DE75" w:rsidR="00392689" w:rsidRPr="00997CE9" w:rsidRDefault="00486713" w:rsidP="00392689">
      <w:pPr>
        <w:spacing w:before="120" w:after="120"/>
        <w:ind w:left="453"/>
        <w:jc w:val="both"/>
        <w:rPr>
          <w:rFonts w:ascii="Times New Roman" w:hAnsi="Times New Roman"/>
          <w:b/>
          <w:bCs/>
          <w:i/>
          <w:iCs/>
          <w:sz w:val="24"/>
          <w:szCs w:val="24"/>
        </w:rPr>
      </w:pPr>
      <w:r w:rsidRPr="00486713">
        <w:rPr>
          <w:rFonts w:ascii="Times New Roman" w:hAnsi="Times New Roman"/>
          <w:bCs/>
          <w:iCs/>
          <w:sz w:val="24"/>
          <w:szCs w:val="24"/>
        </w:rPr>
        <w:t>И</w:t>
      </w:r>
      <w:r w:rsidR="00392689" w:rsidRPr="00486713">
        <w:rPr>
          <w:rFonts w:ascii="Times New Roman" w:hAnsi="Times New Roman"/>
          <w:bCs/>
          <w:iCs/>
          <w:sz w:val="24"/>
          <w:szCs w:val="24"/>
        </w:rPr>
        <w:t>дентификационный номер налогоплательщика (ИНН):</w:t>
      </w:r>
      <w:r w:rsidR="00392689" w:rsidRPr="00997CE9">
        <w:rPr>
          <w:rFonts w:ascii="Times New Roman" w:hAnsi="Times New Roman"/>
          <w:b/>
          <w:bCs/>
          <w:i/>
          <w:iCs/>
          <w:sz w:val="24"/>
          <w:szCs w:val="24"/>
        </w:rPr>
        <w:t xml:space="preserve"> 7702810898</w:t>
      </w:r>
      <w:r>
        <w:rPr>
          <w:rFonts w:ascii="Times New Roman" w:hAnsi="Times New Roman"/>
          <w:b/>
          <w:bCs/>
          <w:i/>
          <w:iCs/>
          <w:sz w:val="24"/>
          <w:szCs w:val="24"/>
        </w:rPr>
        <w:t>.</w:t>
      </w:r>
    </w:p>
    <w:p w14:paraId="32B7855D" w14:textId="5C6E08B8" w:rsidR="00392689" w:rsidRPr="00997CE9" w:rsidRDefault="00486713" w:rsidP="00392689">
      <w:pPr>
        <w:spacing w:before="120" w:after="120"/>
        <w:ind w:left="453"/>
        <w:jc w:val="both"/>
        <w:rPr>
          <w:rFonts w:ascii="Times New Roman" w:hAnsi="Times New Roman"/>
          <w:b/>
          <w:bCs/>
          <w:i/>
          <w:iCs/>
          <w:sz w:val="24"/>
          <w:szCs w:val="24"/>
        </w:rPr>
      </w:pPr>
      <w:r w:rsidRPr="00486713">
        <w:rPr>
          <w:rFonts w:ascii="Times New Roman" w:hAnsi="Times New Roman"/>
          <w:bCs/>
          <w:iCs/>
          <w:sz w:val="24"/>
          <w:szCs w:val="24"/>
        </w:rPr>
        <w:t>О</w:t>
      </w:r>
      <w:r w:rsidR="00392689" w:rsidRPr="00486713">
        <w:rPr>
          <w:rFonts w:ascii="Times New Roman" w:hAnsi="Times New Roman"/>
          <w:bCs/>
          <w:iCs/>
          <w:sz w:val="24"/>
          <w:szCs w:val="24"/>
        </w:rPr>
        <w:t>сновной государственный регистрационный номер (ОГРН):</w:t>
      </w:r>
      <w:r w:rsidR="00392689" w:rsidRPr="00997CE9">
        <w:rPr>
          <w:rFonts w:ascii="Times New Roman" w:hAnsi="Times New Roman"/>
          <w:b/>
          <w:bCs/>
          <w:i/>
          <w:iCs/>
          <w:sz w:val="24"/>
          <w:szCs w:val="24"/>
        </w:rPr>
        <w:t xml:space="preserve"> 1137746221470</w:t>
      </w:r>
      <w:r>
        <w:rPr>
          <w:rFonts w:ascii="Times New Roman" w:hAnsi="Times New Roman"/>
          <w:b/>
          <w:bCs/>
          <w:i/>
          <w:iCs/>
          <w:sz w:val="24"/>
          <w:szCs w:val="24"/>
        </w:rPr>
        <w:t>.</w:t>
      </w:r>
    </w:p>
    <w:p w14:paraId="4584220B" w14:textId="77777777" w:rsidR="00392689" w:rsidRPr="00997CE9" w:rsidRDefault="00392689" w:rsidP="00392689">
      <w:pPr>
        <w:spacing w:before="120" w:after="120"/>
        <w:ind w:left="453"/>
        <w:jc w:val="both"/>
        <w:rPr>
          <w:rFonts w:ascii="Times New Roman" w:hAnsi="Times New Roman"/>
          <w:b/>
          <w:bCs/>
          <w:i/>
          <w:iCs/>
          <w:sz w:val="24"/>
          <w:szCs w:val="24"/>
        </w:rPr>
      </w:pPr>
      <w:r w:rsidRPr="00997CE9">
        <w:rPr>
          <w:rFonts w:ascii="Times New Roman" w:hAnsi="Times New Roman"/>
          <w:b/>
          <w:bCs/>
          <w:i/>
          <w:iCs/>
          <w:sz w:val="24"/>
          <w:szCs w:val="24"/>
        </w:rPr>
        <w:t>ООО «Давлариа» имеет право прямо распоряжаться 99,99% голосов, приходящихся на голосующие доли, составляющие уставный капитал ООО «Автоклуб».</w:t>
      </w:r>
    </w:p>
    <w:p w14:paraId="791AD0FE" w14:textId="6AB6555C" w:rsidR="00392689" w:rsidRDefault="005B255B" w:rsidP="00392689">
      <w:pPr>
        <w:spacing w:before="120" w:after="120"/>
        <w:ind w:left="453"/>
        <w:jc w:val="both"/>
        <w:rPr>
          <w:rFonts w:ascii="Times New Roman" w:hAnsi="Times New Roman"/>
          <w:b/>
          <w:bCs/>
          <w:i/>
          <w:iCs/>
          <w:sz w:val="24"/>
          <w:szCs w:val="24"/>
        </w:rPr>
      </w:pPr>
      <w:r w:rsidRPr="005B255B">
        <w:rPr>
          <w:rFonts w:ascii="Times New Roman" w:hAnsi="Times New Roman"/>
          <w:b/>
          <w:bCs/>
          <w:i/>
          <w:iCs/>
          <w:sz w:val="24"/>
          <w:szCs w:val="24"/>
        </w:rPr>
        <w:t xml:space="preserve">ООО «Автоклуб» имеет право косвенно распоряжаться </w:t>
      </w:r>
      <w:r>
        <w:rPr>
          <w:rFonts w:ascii="Times New Roman" w:hAnsi="Times New Roman"/>
          <w:b/>
          <w:bCs/>
          <w:i/>
          <w:iCs/>
          <w:sz w:val="24"/>
          <w:szCs w:val="24"/>
        </w:rPr>
        <w:t>100</w:t>
      </w:r>
      <w:r w:rsidRPr="005B255B">
        <w:rPr>
          <w:rFonts w:ascii="Times New Roman" w:hAnsi="Times New Roman"/>
          <w:b/>
          <w:bCs/>
          <w:i/>
          <w:iCs/>
          <w:sz w:val="24"/>
          <w:szCs w:val="24"/>
        </w:rPr>
        <w:t xml:space="preserve">% голосов, приходящихся на голосующие доли, составляющие уставный капитал Эмитента, через </w:t>
      </w:r>
      <w:r w:rsidR="00610B86">
        <w:rPr>
          <w:rFonts w:ascii="Times New Roman" w:hAnsi="Times New Roman"/>
          <w:b/>
          <w:bCs/>
          <w:i/>
          <w:iCs/>
          <w:sz w:val="24"/>
          <w:szCs w:val="24"/>
        </w:rPr>
        <w:t>организации</w:t>
      </w:r>
      <w:r w:rsidRPr="005B255B">
        <w:rPr>
          <w:rFonts w:ascii="Times New Roman" w:hAnsi="Times New Roman"/>
          <w:b/>
          <w:bCs/>
          <w:i/>
          <w:iCs/>
          <w:sz w:val="24"/>
          <w:szCs w:val="24"/>
        </w:rPr>
        <w:t xml:space="preserve">, </w:t>
      </w:r>
      <w:r w:rsidR="00202970" w:rsidRPr="006B4C30">
        <w:rPr>
          <w:rFonts w:ascii="Times New Roman" w:hAnsi="Times New Roman"/>
          <w:b/>
          <w:bCs/>
          <w:i/>
          <w:iCs/>
          <w:sz w:val="24"/>
          <w:szCs w:val="24"/>
        </w:rPr>
        <w:t>указанные</w:t>
      </w:r>
      <w:r w:rsidRPr="006B4C30">
        <w:rPr>
          <w:rFonts w:ascii="Times New Roman" w:hAnsi="Times New Roman"/>
          <w:b/>
          <w:bCs/>
          <w:i/>
          <w:iCs/>
          <w:sz w:val="24"/>
          <w:szCs w:val="24"/>
        </w:rPr>
        <w:t xml:space="preserve"> ниже в </w:t>
      </w:r>
      <w:proofErr w:type="spellStart"/>
      <w:r w:rsidRPr="006B4C30">
        <w:rPr>
          <w:rFonts w:ascii="Times New Roman" w:hAnsi="Times New Roman"/>
          <w:b/>
          <w:bCs/>
          <w:i/>
          <w:iCs/>
          <w:sz w:val="24"/>
          <w:szCs w:val="24"/>
        </w:rPr>
        <w:t>пп</w:t>
      </w:r>
      <w:proofErr w:type="spellEnd"/>
      <w:r w:rsidRPr="006B4C30">
        <w:rPr>
          <w:rFonts w:ascii="Times New Roman" w:hAnsi="Times New Roman"/>
          <w:b/>
          <w:bCs/>
          <w:i/>
          <w:iCs/>
          <w:sz w:val="24"/>
          <w:szCs w:val="24"/>
        </w:rPr>
        <w:t xml:space="preserve">. 4 – </w:t>
      </w:r>
      <w:r w:rsidR="00BC5BA3" w:rsidRPr="006B4C30">
        <w:rPr>
          <w:rFonts w:ascii="Times New Roman" w:hAnsi="Times New Roman"/>
          <w:b/>
          <w:bCs/>
          <w:i/>
          <w:iCs/>
          <w:sz w:val="24"/>
          <w:szCs w:val="24"/>
        </w:rPr>
        <w:t>6, 15</w:t>
      </w:r>
      <w:r w:rsidR="00226C8D" w:rsidRPr="006B4C30">
        <w:t xml:space="preserve"> </w:t>
      </w:r>
      <w:r w:rsidR="00226C8D" w:rsidRPr="006B4C30">
        <w:rPr>
          <w:rFonts w:ascii="Times New Roman" w:hAnsi="Times New Roman"/>
          <w:b/>
          <w:bCs/>
          <w:i/>
          <w:iCs/>
          <w:sz w:val="24"/>
          <w:szCs w:val="24"/>
        </w:rPr>
        <w:t>настоящего</w:t>
      </w:r>
      <w:r w:rsidR="00226C8D" w:rsidRPr="00226C8D">
        <w:rPr>
          <w:rFonts w:ascii="Times New Roman" w:hAnsi="Times New Roman"/>
          <w:b/>
          <w:bCs/>
          <w:i/>
          <w:iCs/>
          <w:sz w:val="24"/>
          <w:szCs w:val="24"/>
        </w:rPr>
        <w:t xml:space="preserve"> </w:t>
      </w:r>
      <w:r w:rsidR="00ED1ED5">
        <w:rPr>
          <w:rFonts w:ascii="Times New Roman" w:hAnsi="Times New Roman"/>
          <w:b/>
          <w:bCs/>
          <w:i/>
          <w:iCs/>
          <w:sz w:val="24"/>
          <w:szCs w:val="24"/>
        </w:rPr>
        <w:t>раздела</w:t>
      </w:r>
      <w:r w:rsidR="00226C8D" w:rsidRPr="00226C8D">
        <w:rPr>
          <w:rFonts w:ascii="Times New Roman" w:hAnsi="Times New Roman"/>
          <w:b/>
          <w:bCs/>
          <w:i/>
          <w:iCs/>
          <w:sz w:val="24"/>
          <w:szCs w:val="24"/>
        </w:rPr>
        <w:t xml:space="preserve"> </w:t>
      </w:r>
      <w:r w:rsidR="00A23804">
        <w:rPr>
          <w:rFonts w:ascii="Times New Roman" w:hAnsi="Times New Roman"/>
          <w:b/>
          <w:bCs/>
          <w:i/>
          <w:iCs/>
          <w:sz w:val="24"/>
          <w:szCs w:val="24"/>
        </w:rPr>
        <w:t>О</w:t>
      </w:r>
      <w:r w:rsidR="00226C8D" w:rsidRPr="00226C8D">
        <w:rPr>
          <w:rFonts w:ascii="Times New Roman" w:hAnsi="Times New Roman"/>
          <w:b/>
          <w:bCs/>
          <w:i/>
          <w:iCs/>
          <w:sz w:val="24"/>
          <w:szCs w:val="24"/>
        </w:rPr>
        <w:t xml:space="preserve">тчёта </w:t>
      </w:r>
      <w:r w:rsidR="00610B86">
        <w:rPr>
          <w:rFonts w:ascii="Times New Roman" w:hAnsi="Times New Roman"/>
          <w:b/>
          <w:bCs/>
          <w:i/>
          <w:iCs/>
          <w:sz w:val="24"/>
          <w:szCs w:val="24"/>
        </w:rPr>
        <w:t>Э</w:t>
      </w:r>
      <w:r w:rsidR="00226C8D" w:rsidRPr="00226C8D">
        <w:rPr>
          <w:rFonts w:ascii="Times New Roman" w:hAnsi="Times New Roman"/>
          <w:b/>
          <w:bCs/>
          <w:i/>
          <w:iCs/>
          <w:sz w:val="24"/>
          <w:szCs w:val="24"/>
        </w:rPr>
        <w:t>митента</w:t>
      </w:r>
      <w:r w:rsidRPr="005B255B">
        <w:rPr>
          <w:rFonts w:ascii="Times New Roman" w:hAnsi="Times New Roman"/>
          <w:b/>
          <w:bCs/>
          <w:i/>
          <w:iCs/>
          <w:sz w:val="24"/>
          <w:szCs w:val="24"/>
        </w:rPr>
        <w:t>.</w:t>
      </w:r>
    </w:p>
    <w:p w14:paraId="2436B85D" w14:textId="77777777" w:rsidR="002D1C90" w:rsidRPr="00997CE9" w:rsidRDefault="002D1C90" w:rsidP="00392689">
      <w:pPr>
        <w:spacing w:before="120" w:after="120"/>
        <w:ind w:left="453"/>
        <w:jc w:val="both"/>
        <w:rPr>
          <w:rFonts w:ascii="Times New Roman" w:hAnsi="Times New Roman"/>
          <w:b/>
          <w:bCs/>
          <w:i/>
          <w:iCs/>
          <w:sz w:val="24"/>
          <w:szCs w:val="24"/>
        </w:rPr>
      </w:pPr>
    </w:p>
    <w:p w14:paraId="14D087AD" w14:textId="73F4D4C0" w:rsidR="00392689" w:rsidRPr="00997CE9" w:rsidRDefault="00392689" w:rsidP="00392689">
      <w:pPr>
        <w:spacing w:before="120" w:after="120"/>
        <w:ind w:left="453"/>
        <w:jc w:val="both"/>
        <w:rPr>
          <w:rFonts w:ascii="Times New Roman" w:hAnsi="Times New Roman"/>
          <w:b/>
          <w:bCs/>
          <w:i/>
          <w:iCs/>
          <w:sz w:val="24"/>
          <w:szCs w:val="24"/>
        </w:rPr>
      </w:pPr>
      <w:r w:rsidRPr="00401342">
        <w:rPr>
          <w:rFonts w:ascii="Times New Roman" w:hAnsi="Times New Roman"/>
          <w:bCs/>
          <w:iCs/>
          <w:sz w:val="24"/>
          <w:szCs w:val="24"/>
        </w:rPr>
        <w:t>4.</w:t>
      </w:r>
      <w:r w:rsidRPr="00997CE9">
        <w:rPr>
          <w:rFonts w:ascii="Times New Roman" w:hAnsi="Times New Roman"/>
          <w:b/>
          <w:bCs/>
          <w:i/>
          <w:iCs/>
          <w:sz w:val="24"/>
          <w:szCs w:val="24"/>
        </w:rPr>
        <w:t xml:space="preserve"> </w:t>
      </w:r>
      <w:r w:rsidR="00486713" w:rsidRPr="00486713">
        <w:rPr>
          <w:rFonts w:ascii="Times New Roman" w:hAnsi="Times New Roman"/>
          <w:bCs/>
          <w:iCs/>
          <w:sz w:val="24"/>
          <w:szCs w:val="24"/>
        </w:rPr>
        <w:t>П</w:t>
      </w:r>
      <w:r w:rsidRPr="00486713">
        <w:rPr>
          <w:rFonts w:ascii="Times New Roman" w:hAnsi="Times New Roman"/>
          <w:bCs/>
          <w:iCs/>
          <w:sz w:val="24"/>
          <w:szCs w:val="24"/>
        </w:rPr>
        <w:t>олное фирменное наименование:</w:t>
      </w:r>
      <w:r w:rsidRPr="00997CE9">
        <w:rPr>
          <w:rFonts w:ascii="Times New Roman" w:hAnsi="Times New Roman"/>
          <w:b/>
          <w:bCs/>
          <w:i/>
          <w:iCs/>
          <w:sz w:val="24"/>
          <w:szCs w:val="24"/>
        </w:rPr>
        <w:t xml:space="preserve"> Общество с ограниченной ответственностью «Сафмар Ритейл»</w:t>
      </w:r>
      <w:r w:rsidR="00486713">
        <w:rPr>
          <w:rFonts w:ascii="Times New Roman" w:hAnsi="Times New Roman"/>
          <w:b/>
          <w:bCs/>
          <w:i/>
          <w:iCs/>
          <w:sz w:val="24"/>
          <w:szCs w:val="24"/>
        </w:rPr>
        <w:t>.</w:t>
      </w:r>
      <w:r w:rsidRPr="00997CE9">
        <w:rPr>
          <w:rFonts w:ascii="Times New Roman" w:hAnsi="Times New Roman"/>
          <w:b/>
          <w:bCs/>
          <w:i/>
          <w:iCs/>
          <w:sz w:val="24"/>
          <w:szCs w:val="24"/>
        </w:rPr>
        <w:t xml:space="preserve"> </w:t>
      </w:r>
    </w:p>
    <w:p w14:paraId="1EF1C4CD" w14:textId="380DB298" w:rsidR="00392689" w:rsidRPr="00997CE9" w:rsidRDefault="00486713" w:rsidP="00392689">
      <w:pPr>
        <w:spacing w:before="120" w:after="120"/>
        <w:ind w:left="453"/>
        <w:jc w:val="both"/>
        <w:rPr>
          <w:rFonts w:ascii="Times New Roman" w:hAnsi="Times New Roman"/>
          <w:b/>
          <w:bCs/>
          <w:i/>
          <w:iCs/>
          <w:sz w:val="24"/>
          <w:szCs w:val="24"/>
        </w:rPr>
      </w:pPr>
      <w:r w:rsidRPr="00486713">
        <w:rPr>
          <w:rFonts w:ascii="Times New Roman" w:hAnsi="Times New Roman"/>
          <w:bCs/>
          <w:iCs/>
          <w:sz w:val="24"/>
          <w:szCs w:val="24"/>
        </w:rPr>
        <w:t>С</w:t>
      </w:r>
      <w:r w:rsidR="00392689" w:rsidRPr="00486713">
        <w:rPr>
          <w:rFonts w:ascii="Times New Roman" w:hAnsi="Times New Roman"/>
          <w:bCs/>
          <w:iCs/>
          <w:sz w:val="24"/>
          <w:szCs w:val="24"/>
        </w:rPr>
        <w:t>окращённое фирменное наименование:</w:t>
      </w:r>
      <w:r w:rsidR="00392689" w:rsidRPr="00997CE9">
        <w:rPr>
          <w:rFonts w:ascii="Times New Roman" w:hAnsi="Times New Roman"/>
          <w:b/>
          <w:bCs/>
          <w:i/>
          <w:iCs/>
          <w:sz w:val="24"/>
          <w:szCs w:val="24"/>
        </w:rPr>
        <w:t xml:space="preserve"> ООО «Сафмар Ритейл»</w:t>
      </w:r>
      <w:r>
        <w:rPr>
          <w:rFonts w:ascii="Times New Roman" w:hAnsi="Times New Roman"/>
          <w:b/>
          <w:bCs/>
          <w:i/>
          <w:iCs/>
          <w:sz w:val="24"/>
          <w:szCs w:val="24"/>
        </w:rPr>
        <w:t>.</w:t>
      </w:r>
    </w:p>
    <w:p w14:paraId="3C17B4DB" w14:textId="2C20067F" w:rsidR="00392689" w:rsidRPr="00997CE9" w:rsidRDefault="00486713" w:rsidP="00392689">
      <w:pPr>
        <w:spacing w:before="120" w:after="120"/>
        <w:ind w:left="453"/>
        <w:jc w:val="both"/>
        <w:rPr>
          <w:rFonts w:ascii="Times New Roman" w:hAnsi="Times New Roman"/>
          <w:b/>
          <w:bCs/>
          <w:i/>
          <w:iCs/>
          <w:sz w:val="24"/>
          <w:szCs w:val="24"/>
        </w:rPr>
      </w:pPr>
      <w:r w:rsidRPr="00486713">
        <w:rPr>
          <w:rFonts w:ascii="Times New Roman" w:hAnsi="Times New Roman"/>
          <w:bCs/>
          <w:iCs/>
          <w:sz w:val="24"/>
          <w:szCs w:val="24"/>
        </w:rPr>
        <w:t>М</w:t>
      </w:r>
      <w:r w:rsidR="00392689" w:rsidRPr="00486713">
        <w:rPr>
          <w:rFonts w:ascii="Times New Roman" w:hAnsi="Times New Roman"/>
          <w:bCs/>
          <w:iCs/>
          <w:sz w:val="24"/>
          <w:szCs w:val="24"/>
        </w:rPr>
        <w:t>есто нахождения:</w:t>
      </w:r>
      <w:r w:rsidR="00392689" w:rsidRPr="00997CE9">
        <w:rPr>
          <w:rFonts w:ascii="Times New Roman" w:hAnsi="Times New Roman"/>
          <w:b/>
          <w:bCs/>
          <w:i/>
          <w:iCs/>
          <w:sz w:val="24"/>
          <w:szCs w:val="24"/>
        </w:rPr>
        <w:t xml:space="preserve"> Российская Федерация, город Москва</w:t>
      </w:r>
      <w:r>
        <w:rPr>
          <w:rFonts w:ascii="Times New Roman" w:hAnsi="Times New Roman"/>
          <w:b/>
          <w:bCs/>
          <w:i/>
          <w:iCs/>
          <w:sz w:val="24"/>
          <w:szCs w:val="24"/>
        </w:rPr>
        <w:t>.</w:t>
      </w:r>
    </w:p>
    <w:p w14:paraId="7481FADD" w14:textId="724A4350" w:rsidR="00392689" w:rsidRPr="00997CE9" w:rsidRDefault="00486713" w:rsidP="00392689">
      <w:pPr>
        <w:spacing w:before="120" w:after="120"/>
        <w:ind w:left="453"/>
        <w:jc w:val="both"/>
        <w:rPr>
          <w:rFonts w:ascii="Times New Roman" w:hAnsi="Times New Roman"/>
          <w:b/>
          <w:bCs/>
          <w:i/>
          <w:iCs/>
          <w:sz w:val="24"/>
          <w:szCs w:val="24"/>
        </w:rPr>
      </w:pPr>
      <w:r w:rsidRPr="00486713">
        <w:rPr>
          <w:rFonts w:ascii="Times New Roman" w:hAnsi="Times New Roman"/>
          <w:bCs/>
          <w:iCs/>
          <w:sz w:val="24"/>
          <w:szCs w:val="24"/>
        </w:rPr>
        <w:t>И</w:t>
      </w:r>
      <w:r w:rsidR="00392689" w:rsidRPr="00486713">
        <w:rPr>
          <w:rFonts w:ascii="Times New Roman" w:hAnsi="Times New Roman"/>
          <w:bCs/>
          <w:iCs/>
          <w:sz w:val="24"/>
          <w:szCs w:val="24"/>
        </w:rPr>
        <w:t>дентификационный номер налогоплательщика (ИНН):</w:t>
      </w:r>
      <w:r w:rsidR="00392689" w:rsidRPr="00997CE9">
        <w:rPr>
          <w:rFonts w:ascii="Times New Roman" w:hAnsi="Times New Roman"/>
          <w:b/>
          <w:bCs/>
          <w:i/>
          <w:iCs/>
          <w:sz w:val="24"/>
          <w:szCs w:val="24"/>
        </w:rPr>
        <w:t xml:space="preserve"> 7710971497</w:t>
      </w:r>
      <w:r>
        <w:rPr>
          <w:rFonts w:ascii="Times New Roman" w:hAnsi="Times New Roman"/>
          <w:b/>
          <w:bCs/>
          <w:i/>
          <w:iCs/>
          <w:sz w:val="24"/>
          <w:szCs w:val="24"/>
        </w:rPr>
        <w:t>.</w:t>
      </w:r>
    </w:p>
    <w:p w14:paraId="3981F12A" w14:textId="34E62D61" w:rsidR="00392689" w:rsidRPr="00997CE9" w:rsidRDefault="00486713" w:rsidP="00392689">
      <w:pPr>
        <w:spacing w:before="120" w:after="120"/>
        <w:ind w:left="453"/>
        <w:jc w:val="both"/>
        <w:rPr>
          <w:rFonts w:ascii="Times New Roman" w:hAnsi="Times New Roman"/>
          <w:b/>
          <w:bCs/>
          <w:i/>
          <w:iCs/>
          <w:sz w:val="24"/>
          <w:szCs w:val="24"/>
        </w:rPr>
      </w:pPr>
      <w:r w:rsidRPr="00486713">
        <w:rPr>
          <w:rFonts w:ascii="Times New Roman" w:hAnsi="Times New Roman"/>
          <w:bCs/>
          <w:iCs/>
          <w:sz w:val="24"/>
          <w:szCs w:val="24"/>
        </w:rPr>
        <w:t>О</w:t>
      </w:r>
      <w:r w:rsidR="00392689" w:rsidRPr="00486713">
        <w:rPr>
          <w:rFonts w:ascii="Times New Roman" w:hAnsi="Times New Roman"/>
          <w:bCs/>
          <w:iCs/>
          <w:sz w:val="24"/>
          <w:szCs w:val="24"/>
        </w:rPr>
        <w:t>сновной государственный регистрационный номер (ОГРН):</w:t>
      </w:r>
      <w:r w:rsidR="00392689" w:rsidRPr="00997CE9">
        <w:rPr>
          <w:rFonts w:ascii="Times New Roman" w:hAnsi="Times New Roman"/>
          <w:b/>
          <w:bCs/>
          <w:i/>
          <w:iCs/>
          <w:sz w:val="24"/>
          <w:szCs w:val="24"/>
        </w:rPr>
        <w:t xml:space="preserve"> 5147746317362</w:t>
      </w:r>
      <w:r>
        <w:rPr>
          <w:rFonts w:ascii="Times New Roman" w:hAnsi="Times New Roman"/>
          <w:b/>
          <w:bCs/>
          <w:i/>
          <w:iCs/>
          <w:sz w:val="24"/>
          <w:szCs w:val="24"/>
        </w:rPr>
        <w:t>.</w:t>
      </w:r>
    </w:p>
    <w:p w14:paraId="490D9BEB" w14:textId="77777777" w:rsidR="00392689" w:rsidRPr="00997CE9" w:rsidRDefault="00392689" w:rsidP="00392689">
      <w:pPr>
        <w:spacing w:before="120" w:after="120"/>
        <w:ind w:left="453"/>
        <w:jc w:val="both"/>
        <w:rPr>
          <w:rFonts w:ascii="Times New Roman" w:hAnsi="Times New Roman"/>
          <w:b/>
          <w:bCs/>
          <w:i/>
          <w:iCs/>
          <w:sz w:val="24"/>
          <w:szCs w:val="24"/>
        </w:rPr>
      </w:pPr>
      <w:r w:rsidRPr="00997CE9">
        <w:rPr>
          <w:rFonts w:ascii="Times New Roman" w:hAnsi="Times New Roman"/>
          <w:b/>
          <w:bCs/>
          <w:i/>
          <w:iCs/>
          <w:sz w:val="24"/>
          <w:szCs w:val="24"/>
        </w:rPr>
        <w:t>ООО «Автоклуб» имеет право прямо распоряжаться 100% голосов, приходящихся на голосующие доли, составляющие уставный капитал ООО «Сафмар Ритейл».</w:t>
      </w:r>
    </w:p>
    <w:p w14:paraId="2A236109" w14:textId="6FF5A394" w:rsidR="00392689" w:rsidRDefault="005B255B" w:rsidP="00392689">
      <w:pPr>
        <w:spacing w:before="120" w:after="120"/>
        <w:ind w:left="453"/>
        <w:jc w:val="both"/>
        <w:rPr>
          <w:rFonts w:ascii="Times New Roman" w:hAnsi="Times New Roman"/>
          <w:b/>
          <w:bCs/>
          <w:i/>
          <w:iCs/>
          <w:sz w:val="24"/>
          <w:szCs w:val="24"/>
        </w:rPr>
      </w:pPr>
      <w:r w:rsidRPr="005B255B">
        <w:rPr>
          <w:rFonts w:ascii="Times New Roman" w:hAnsi="Times New Roman"/>
          <w:b/>
          <w:bCs/>
          <w:i/>
          <w:iCs/>
          <w:sz w:val="24"/>
          <w:szCs w:val="24"/>
        </w:rPr>
        <w:t xml:space="preserve">ООО «Сафмар Ритейл» имеет право косвенно распоряжаться </w:t>
      </w:r>
      <w:r w:rsidR="00226C8D">
        <w:rPr>
          <w:rFonts w:ascii="Times New Roman" w:hAnsi="Times New Roman"/>
          <w:b/>
          <w:bCs/>
          <w:i/>
          <w:iCs/>
          <w:sz w:val="24"/>
          <w:szCs w:val="24"/>
        </w:rPr>
        <w:t>100</w:t>
      </w:r>
      <w:r w:rsidRPr="005B255B">
        <w:rPr>
          <w:rFonts w:ascii="Times New Roman" w:hAnsi="Times New Roman"/>
          <w:b/>
          <w:bCs/>
          <w:i/>
          <w:iCs/>
          <w:sz w:val="24"/>
          <w:szCs w:val="24"/>
        </w:rPr>
        <w:t xml:space="preserve">% голосов, приходящихся на голосующие доли, составляющие уставный капитал Эмитента, через </w:t>
      </w:r>
      <w:r w:rsidR="0017061E">
        <w:rPr>
          <w:rFonts w:ascii="Times New Roman" w:hAnsi="Times New Roman"/>
          <w:b/>
          <w:bCs/>
          <w:i/>
          <w:iCs/>
          <w:sz w:val="24"/>
          <w:szCs w:val="24"/>
        </w:rPr>
        <w:t>организации</w:t>
      </w:r>
      <w:r w:rsidRPr="005B255B">
        <w:rPr>
          <w:rFonts w:ascii="Times New Roman" w:hAnsi="Times New Roman"/>
          <w:b/>
          <w:bCs/>
          <w:i/>
          <w:iCs/>
          <w:sz w:val="24"/>
          <w:szCs w:val="24"/>
        </w:rPr>
        <w:t xml:space="preserve">, </w:t>
      </w:r>
      <w:r w:rsidR="00202970">
        <w:rPr>
          <w:rFonts w:ascii="Times New Roman" w:hAnsi="Times New Roman"/>
          <w:b/>
          <w:bCs/>
          <w:i/>
          <w:iCs/>
          <w:sz w:val="24"/>
          <w:szCs w:val="24"/>
        </w:rPr>
        <w:t>указанные</w:t>
      </w:r>
      <w:r w:rsidRPr="005B255B">
        <w:rPr>
          <w:rFonts w:ascii="Times New Roman" w:hAnsi="Times New Roman"/>
          <w:b/>
          <w:bCs/>
          <w:i/>
          <w:iCs/>
          <w:sz w:val="24"/>
          <w:szCs w:val="24"/>
        </w:rPr>
        <w:t xml:space="preserve"> </w:t>
      </w:r>
      <w:r w:rsidR="00226C8D">
        <w:rPr>
          <w:rFonts w:ascii="Times New Roman" w:hAnsi="Times New Roman"/>
          <w:b/>
          <w:bCs/>
          <w:i/>
          <w:iCs/>
          <w:sz w:val="24"/>
          <w:szCs w:val="24"/>
        </w:rPr>
        <w:t xml:space="preserve">ниже в </w:t>
      </w:r>
      <w:proofErr w:type="spellStart"/>
      <w:r w:rsidRPr="006B4C30">
        <w:rPr>
          <w:rFonts w:ascii="Times New Roman" w:hAnsi="Times New Roman"/>
          <w:b/>
          <w:bCs/>
          <w:i/>
          <w:iCs/>
          <w:sz w:val="24"/>
          <w:szCs w:val="24"/>
        </w:rPr>
        <w:t>пп</w:t>
      </w:r>
      <w:proofErr w:type="spellEnd"/>
      <w:r w:rsidRPr="006B4C30">
        <w:rPr>
          <w:rFonts w:ascii="Times New Roman" w:hAnsi="Times New Roman"/>
          <w:b/>
          <w:bCs/>
          <w:i/>
          <w:iCs/>
          <w:sz w:val="24"/>
          <w:szCs w:val="24"/>
        </w:rPr>
        <w:t xml:space="preserve">. 5 – </w:t>
      </w:r>
      <w:r w:rsidR="00BC5BA3" w:rsidRPr="006B4C30">
        <w:rPr>
          <w:rFonts w:ascii="Times New Roman" w:hAnsi="Times New Roman"/>
          <w:b/>
          <w:bCs/>
          <w:i/>
          <w:iCs/>
          <w:sz w:val="24"/>
          <w:szCs w:val="24"/>
        </w:rPr>
        <w:t>6, 15</w:t>
      </w:r>
      <w:r w:rsidRPr="006B4C30">
        <w:rPr>
          <w:rFonts w:ascii="Times New Roman" w:hAnsi="Times New Roman"/>
          <w:b/>
          <w:bCs/>
          <w:i/>
          <w:iCs/>
          <w:sz w:val="24"/>
          <w:szCs w:val="24"/>
        </w:rPr>
        <w:t xml:space="preserve"> настоящего</w:t>
      </w:r>
      <w:r w:rsidRPr="005B255B">
        <w:rPr>
          <w:rFonts w:ascii="Times New Roman" w:hAnsi="Times New Roman"/>
          <w:b/>
          <w:bCs/>
          <w:i/>
          <w:iCs/>
          <w:sz w:val="24"/>
          <w:szCs w:val="24"/>
        </w:rPr>
        <w:t xml:space="preserve"> </w:t>
      </w:r>
      <w:r w:rsidR="00ED1ED5">
        <w:rPr>
          <w:rFonts w:ascii="Times New Roman" w:hAnsi="Times New Roman"/>
          <w:b/>
          <w:bCs/>
          <w:i/>
          <w:iCs/>
          <w:sz w:val="24"/>
          <w:szCs w:val="24"/>
        </w:rPr>
        <w:t>раздела</w:t>
      </w:r>
      <w:r w:rsidRPr="005B255B">
        <w:rPr>
          <w:rFonts w:ascii="Times New Roman" w:hAnsi="Times New Roman"/>
          <w:b/>
          <w:bCs/>
          <w:i/>
          <w:iCs/>
          <w:sz w:val="24"/>
          <w:szCs w:val="24"/>
        </w:rPr>
        <w:t xml:space="preserve"> </w:t>
      </w:r>
      <w:r w:rsidR="00A23804">
        <w:rPr>
          <w:rFonts w:ascii="Times New Roman" w:hAnsi="Times New Roman"/>
          <w:b/>
          <w:bCs/>
          <w:i/>
          <w:iCs/>
          <w:sz w:val="24"/>
          <w:szCs w:val="24"/>
        </w:rPr>
        <w:t>О</w:t>
      </w:r>
      <w:r w:rsidR="00226C8D" w:rsidRPr="005B255B">
        <w:rPr>
          <w:rFonts w:ascii="Times New Roman" w:hAnsi="Times New Roman"/>
          <w:b/>
          <w:bCs/>
          <w:i/>
          <w:iCs/>
          <w:sz w:val="24"/>
          <w:szCs w:val="24"/>
        </w:rPr>
        <w:t>тчёта</w:t>
      </w:r>
      <w:r w:rsidRPr="005B255B">
        <w:rPr>
          <w:rFonts w:ascii="Times New Roman" w:hAnsi="Times New Roman"/>
          <w:b/>
          <w:bCs/>
          <w:i/>
          <w:iCs/>
          <w:sz w:val="24"/>
          <w:szCs w:val="24"/>
        </w:rPr>
        <w:t xml:space="preserve"> </w:t>
      </w:r>
      <w:r w:rsidR="00610B86">
        <w:rPr>
          <w:rFonts w:ascii="Times New Roman" w:hAnsi="Times New Roman"/>
          <w:b/>
          <w:bCs/>
          <w:i/>
          <w:iCs/>
          <w:sz w:val="24"/>
          <w:szCs w:val="24"/>
        </w:rPr>
        <w:t>Э</w:t>
      </w:r>
      <w:r w:rsidRPr="005B255B">
        <w:rPr>
          <w:rFonts w:ascii="Times New Roman" w:hAnsi="Times New Roman"/>
          <w:b/>
          <w:bCs/>
          <w:i/>
          <w:iCs/>
          <w:sz w:val="24"/>
          <w:szCs w:val="24"/>
        </w:rPr>
        <w:t>митента.</w:t>
      </w:r>
    </w:p>
    <w:p w14:paraId="7DA9DFC4" w14:textId="77777777" w:rsidR="002D1C90" w:rsidRDefault="002D1C90" w:rsidP="00392689">
      <w:pPr>
        <w:spacing w:before="120" w:after="120"/>
        <w:ind w:left="453"/>
        <w:jc w:val="both"/>
        <w:rPr>
          <w:rFonts w:ascii="Times New Roman" w:hAnsi="Times New Roman"/>
          <w:b/>
          <w:bCs/>
          <w:i/>
          <w:iCs/>
          <w:sz w:val="24"/>
          <w:szCs w:val="24"/>
        </w:rPr>
      </w:pPr>
    </w:p>
    <w:p w14:paraId="2A4E67DE" w14:textId="6DE5037C" w:rsidR="00392689" w:rsidRPr="00997CE9" w:rsidRDefault="00392689" w:rsidP="00392689">
      <w:pPr>
        <w:spacing w:before="120" w:after="120"/>
        <w:ind w:left="453"/>
        <w:jc w:val="both"/>
        <w:rPr>
          <w:rFonts w:ascii="Times New Roman" w:hAnsi="Times New Roman"/>
          <w:b/>
          <w:bCs/>
          <w:i/>
          <w:iCs/>
          <w:sz w:val="24"/>
          <w:szCs w:val="24"/>
        </w:rPr>
      </w:pPr>
      <w:r w:rsidRPr="00401342">
        <w:rPr>
          <w:rFonts w:ascii="Times New Roman" w:hAnsi="Times New Roman"/>
          <w:bCs/>
          <w:iCs/>
          <w:sz w:val="24"/>
          <w:szCs w:val="24"/>
        </w:rPr>
        <w:t>5.</w:t>
      </w:r>
      <w:r w:rsidRPr="00401342">
        <w:rPr>
          <w:rFonts w:ascii="Times New Roman" w:hAnsi="Times New Roman"/>
          <w:b/>
          <w:bCs/>
          <w:i/>
          <w:iCs/>
          <w:sz w:val="24"/>
          <w:szCs w:val="24"/>
        </w:rPr>
        <w:t xml:space="preserve"> </w:t>
      </w:r>
      <w:r w:rsidR="00486713" w:rsidRPr="00401342">
        <w:rPr>
          <w:rFonts w:ascii="Times New Roman" w:hAnsi="Times New Roman"/>
          <w:bCs/>
          <w:iCs/>
          <w:sz w:val="24"/>
          <w:szCs w:val="24"/>
        </w:rPr>
        <w:t>П</w:t>
      </w:r>
      <w:r w:rsidRPr="00401342">
        <w:rPr>
          <w:rFonts w:ascii="Times New Roman" w:hAnsi="Times New Roman"/>
          <w:bCs/>
          <w:iCs/>
          <w:sz w:val="24"/>
          <w:szCs w:val="24"/>
        </w:rPr>
        <w:t>олное фирменное наименование:</w:t>
      </w:r>
      <w:r w:rsidRPr="00401342">
        <w:rPr>
          <w:rFonts w:ascii="Times New Roman" w:hAnsi="Times New Roman"/>
          <w:b/>
          <w:bCs/>
          <w:i/>
          <w:iCs/>
          <w:sz w:val="24"/>
          <w:szCs w:val="24"/>
        </w:rPr>
        <w:t xml:space="preserve"> Международная компания общество с ограниченной ответственностью «ЭРИКАРИЯ»</w:t>
      </w:r>
      <w:r w:rsidR="00486713" w:rsidRPr="00401342">
        <w:rPr>
          <w:rFonts w:ascii="Times New Roman" w:hAnsi="Times New Roman"/>
          <w:b/>
          <w:bCs/>
          <w:i/>
          <w:iCs/>
          <w:sz w:val="24"/>
          <w:szCs w:val="24"/>
        </w:rPr>
        <w:t>.</w:t>
      </w:r>
    </w:p>
    <w:p w14:paraId="1CF38212" w14:textId="7A52A18B" w:rsidR="00392689" w:rsidRPr="00997CE9" w:rsidRDefault="00486713" w:rsidP="00392689">
      <w:pPr>
        <w:spacing w:before="120" w:after="120"/>
        <w:ind w:left="453"/>
        <w:jc w:val="both"/>
        <w:rPr>
          <w:rFonts w:ascii="Times New Roman" w:hAnsi="Times New Roman"/>
          <w:b/>
          <w:bCs/>
          <w:i/>
          <w:iCs/>
          <w:sz w:val="24"/>
          <w:szCs w:val="24"/>
        </w:rPr>
      </w:pPr>
      <w:r w:rsidRPr="00ED5355">
        <w:rPr>
          <w:rFonts w:ascii="Times New Roman" w:hAnsi="Times New Roman"/>
          <w:bCs/>
          <w:iCs/>
          <w:sz w:val="24"/>
          <w:szCs w:val="24"/>
        </w:rPr>
        <w:t>С</w:t>
      </w:r>
      <w:r w:rsidR="00392689" w:rsidRPr="00ED5355">
        <w:rPr>
          <w:rFonts w:ascii="Times New Roman" w:hAnsi="Times New Roman"/>
          <w:bCs/>
          <w:iCs/>
          <w:sz w:val="24"/>
          <w:szCs w:val="24"/>
        </w:rPr>
        <w:t>окращённое фирменное наименование:</w:t>
      </w:r>
      <w:r w:rsidR="00392689" w:rsidRPr="00997CE9">
        <w:rPr>
          <w:rFonts w:ascii="Times New Roman" w:hAnsi="Times New Roman"/>
          <w:b/>
          <w:bCs/>
          <w:i/>
          <w:iCs/>
          <w:sz w:val="24"/>
          <w:szCs w:val="24"/>
        </w:rPr>
        <w:t xml:space="preserve"> МКООО «ЭРИКАРИЯ»</w:t>
      </w:r>
      <w:r w:rsidR="00ED5355">
        <w:rPr>
          <w:rFonts w:ascii="Times New Roman" w:hAnsi="Times New Roman"/>
          <w:b/>
          <w:bCs/>
          <w:i/>
          <w:iCs/>
          <w:sz w:val="24"/>
          <w:szCs w:val="24"/>
        </w:rPr>
        <w:t>.</w:t>
      </w:r>
    </w:p>
    <w:p w14:paraId="44D1BEE3" w14:textId="24094FFC" w:rsidR="00392689" w:rsidRPr="00997CE9" w:rsidRDefault="00ED5355" w:rsidP="00392689">
      <w:pPr>
        <w:spacing w:before="120" w:after="120"/>
        <w:ind w:left="453"/>
        <w:jc w:val="both"/>
        <w:rPr>
          <w:rFonts w:ascii="Times New Roman" w:hAnsi="Times New Roman"/>
          <w:b/>
          <w:bCs/>
          <w:i/>
          <w:iCs/>
          <w:sz w:val="24"/>
          <w:szCs w:val="24"/>
        </w:rPr>
      </w:pPr>
      <w:r>
        <w:rPr>
          <w:rFonts w:ascii="Times New Roman" w:hAnsi="Times New Roman"/>
          <w:bCs/>
          <w:iCs/>
          <w:sz w:val="24"/>
          <w:szCs w:val="24"/>
        </w:rPr>
        <w:t>М</w:t>
      </w:r>
      <w:r w:rsidR="00392689" w:rsidRPr="00ED5355">
        <w:rPr>
          <w:rFonts w:ascii="Times New Roman" w:hAnsi="Times New Roman"/>
          <w:bCs/>
          <w:iCs/>
          <w:sz w:val="24"/>
          <w:szCs w:val="24"/>
        </w:rPr>
        <w:t>есто нахождения:</w:t>
      </w:r>
      <w:r w:rsidR="00392689" w:rsidRPr="00997CE9">
        <w:rPr>
          <w:rFonts w:ascii="Times New Roman" w:hAnsi="Times New Roman"/>
          <w:b/>
          <w:bCs/>
          <w:i/>
          <w:iCs/>
          <w:sz w:val="24"/>
          <w:szCs w:val="24"/>
        </w:rPr>
        <w:t xml:space="preserve"> Территория специального административного района на островке Октябрьский, Калининградская область, Российская Федерация</w:t>
      </w:r>
      <w:r>
        <w:rPr>
          <w:rFonts w:ascii="Times New Roman" w:hAnsi="Times New Roman"/>
          <w:b/>
          <w:bCs/>
          <w:i/>
          <w:iCs/>
          <w:sz w:val="24"/>
          <w:szCs w:val="24"/>
        </w:rPr>
        <w:t>.</w:t>
      </w:r>
    </w:p>
    <w:p w14:paraId="3D94D5D8" w14:textId="17DF80A3" w:rsidR="00392689" w:rsidRPr="00997CE9" w:rsidRDefault="00ED5355" w:rsidP="00392689">
      <w:pPr>
        <w:spacing w:before="120" w:after="120"/>
        <w:ind w:left="453"/>
        <w:jc w:val="both"/>
        <w:rPr>
          <w:rFonts w:ascii="Times New Roman" w:hAnsi="Times New Roman"/>
          <w:b/>
          <w:bCs/>
          <w:i/>
          <w:iCs/>
          <w:sz w:val="24"/>
          <w:szCs w:val="24"/>
        </w:rPr>
      </w:pPr>
      <w:r w:rsidRPr="00ED5355">
        <w:rPr>
          <w:rFonts w:ascii="Times New Roman" w:hAnsi="Times New Roman"/>
          <w:bCs/>
          <w:iCs/>
          <w:sz w:val="24"/>
          <w:szCs w:val="24"/>
        </w:rPr>
        <w:t>И</w:t>
      </w:r>
      <w:r w:rsidR="00392689" w:rsidRPr="00ED5355">
        <w:rPr>
          <w:rFonts w:ascii="Times New Roman" w:hAnsi="Times New Roman"/>
          <w:bCs/>
          <w:iCs/>
          <w:sz w:val="24"/>
          <w:szCs w:val="24"/>
        </w:rPr>
        <w:t xml:space="preserve">дентификационный номер налогоплательщика (ИНН): </w:t>
      </w:r>
      <w:r w:rsidR="00392689" w:rsidRPr="00997CE9">
        <w:rPr>
          <w:rFonts w:ascii="Times New Roman" w:hAnsi="Times New Roman"/>
          <w:b/>
          <w:bCs/>
          <w:i/>
          <w:iCs/>
          <w:sz w:val="24"/>
          <w:szCs w:val="24"/>
        </w:rPr>
        <w:t>3900011032</w:t>
      </w:r>
      <w:r>
        <w:rPr>
          <w:rFonts w:ascii="Times New Roman" w:hAnsi="Times New Roman"/>
          <w:b/>
          <w:bCs/>
          <w:i/>
          <w:iCs/>
          <w:sz w:val="24"/>
          <w:szCs w:val="24"/>
        </w:rPr>
        <w:t>.</w:t>
      </w:r>
    </w:p>
    <w:p w14:paraId="11DC8EF9" w14:textId="7456A243" w:rsidR="00392689" w:rsidRPr="00997CE9" w:rsidRDefault="00ED5355" w:rsidP="00392689">
      <w:pPr>
        <w:spacing w:before="120" w:after="120"/>
        <w:ind w:left="453"/>
        <w:jc w:val="both"/>
        <w:rPr>
          <w:rFonts w:ascii="Times New Roman" w:hAnsi="Times New Roman"/>
          <w:b/>
          <w:bCs/>
          <w:i/>
          <w:iCs/>
          <w:sz w:val="24"/>
          <w:szCs w:val="24"/>
        </w:rPr>
      </w:pPr>
      <w:r w:rsidRPr="00ED5355">
        <w:rPr>
          <w:rFonts w:ascii="Times New Roman" w:hAnsi="Times New Roman"/>
          <w:bCs/>
          <w:iCs/>
          <w:sz w:val="24"/>
          <w:szCs w:val="24"/>
        </w:rPr>
        <w:t>О</w:t>
      </w:r>
      <w:r w:rsidR="00392689" w:rsidRPr="00ED5355">
        <w:rPr>
          <w:rFonts w:ascii="Times New Roman" w:hAnsi="Times New Roman"/>
          <w:bCs/>
          <w:iCs/>
          <w:sz w:val="24"/>
          <w:szCs w:val="24"/>
        </w:rPr>
        <w:t>сновной государственный регистрационный номер (ОГРН):</w:t>
      </w:r>
      <w:r w:rsidR="00392689" w:rsidRPr="00997CE9">
        <w:rPr>
          <w:rFonts w:ascii="Times New Roman" w:hAnsi="Times New Roman"/>
          <w:b/>
          <w:bCs/>
          <w:i/>
          <w:iCs/>
          <w:sz w:val="24"/>
          <w:szCs w:val="24"/>
        </w:rPr>
        <w:t xml:space="preserve"> 1233900005514.</w:t>
      </w:r>
    </w:p>
    <w:p w14:paraId="55658F38" w14:textId="2C7B294D" w:rsidR="00392689" w:rsidRDefault="00392689" w:rsidP="00392689">
      <w:pPr>
        <w:spacing w:before="120" w:after="120"/>
        <w:ind w:left="453"/>
        <w:jc w:val="both"/>
        <w:rPr>
          <w:rFonts w:ascii="Times New Roman" w:hAnsi="Times New Roman"/>
          <w:b/>
          <w:bCs/>
          <w:i/>
          <w:iCs/>
          <w:sz w:val="24"/>
          <w:szCs w:val="24"/>
        </w:rPr>
      </w:pPr>
      <w:r w:rsidRPr="00997CE9">
        <w:rPr>
          <w:rFonts w:ascii="Times New Roman" w:hAnsi="Times New Roman"/>
          <w:b/>
          <w:bCs/>
          <w:i/>
          <w:iCs/>
          <w:sz w:val="24"/>
          <w:szCs w:val="24"/>
        </w:rPr>
        <w:t>ООО «Сафмар Ритейл» имеет право прямо распоряжаться 100% голосов, приходящихся на голосующие доли, составляющие уставный капитал МКООО «ЭРИКАРИЯ»</w:t>
      </w:r>
      <w:r w:rsidR="001657EC">
        <w:rPr>
          <w:rFonts w:ascii="Times New Roman" w:hAnsi="Times New Roman"/>
          <w:b/>
          <w:bCs/>
          <w:i/>
          <w:iCs/>
          <w:sz w:val="24"/>
          <w:szCs w:val="24"/>
        </w:rPr>
        <w:t>.</w:t>
      </w:r>
      <w:r w:rsidRPr="00997CE9">
        <w:rPr>
          <w:rFonts w:ascii="Times New Roman" w:hAnsi="Times New Roman"/>
          <w:b/>
          <w:bCs/>
          <w:i/>
          <w:iCs/>
          <w:sz w:val="24"/>
          <w:szCs w:val="24"/>
        </w:rPr>
        <w:t xml:space="preserve"> </w:t>
      </w:r>
    </w:p>
    <w:p w14:paraId="343429FE" w14:textId="3D9159F4" w:rsidR="00392689" w:rsidRDefault="00226C8D" w:rsidP="00392689">
      <w:pPr>
        <w:spacing w:before="120" w:after="120"/>
        <w:ind w:left="453"/>
        <w:jc w:val="both"/>
        <w:rPr>
          <w:rFonts w:ascii="Times New Roman" w:hAnsi="Times New Roman"/>
          <w:b/>
          <w:bCs/>
          <w:i/>
          <w:iCs/>
          <w:sz w:val="24"/>
          <w:szCs w:val="24"/>
        </w:rPr>
      </w:pPr>
      <w:r w:rsidRPr="00226C8D">
        <w:rPr>
          <w:rFonts w:ascii="Times New Roman" w:hAnsi="Times New Roman"/>
          <w:b/>
          <w:bCs/>
          <w:i/>
          <w:iCs/>
          <w:sz w:val="24"/>
          <w:szCs w:val="24"/>
        </w:rPr>
        <w:t xml:space="preserve">МКООО «ЭРИКАРИЯ» имеет право косвенно распоряжаться 100% голосов, приходящихся на голосующие доли, составляющие уставный капитал Эмитента, через </w:t>
      </w:r>
      <w:r w:rsidR="00ED1ED5" w:rsidRPr="00794DA1">
        <w:rPr>
          <w:rFonts w:ascii="Times New Roman" w:hAnsi="Times New Roman"/>
          <w:b/>
          <w:bCs/>
          <w:i/>
          <w:iCs/>
          <w:sz w:val="24"/>
          <w:szCs w:val="24"/>
        </w:rPr>
        <w:t>Публичное акционерное общество «</w:t>
      </w:r>
      <w:proofErr w:type="gramStart"/>
      <w:r w:rsidR="00ED1ED5" w:rsidRPr="00794DA1">
        <w:rPr>
          <w:rFonts w:ascii="Times New Roman" w:hAnsi="Times New Roman"/>
          <w:b/>
          <w:bCs/>
          <w:i/>
          <w:iCs/>
          <w:sz w:val="24"/>
          <w:szCs w:val="24"/>
        </w:rPr>
        <w:t>М.видео</w:t>
      </w:r>
      <w:proofErr w:type="gramEnd"/>
      <w:r w:rsidR="00ED1ED5" w:rsidRPr="00794DA1">
        <w:rPr>
          <w:rFonts w:ascii="Times New Roman" w:hAnsi="Times New Roman"/>
          <w:b/>
          <w:bCs/>
          <w:i/>
          <w:iCs/>
          <w:sz w:val="24"/>
          <w:szCs w:val="24"/>
        </w:rPr>
        <w:t>»</w:t>
      </w:r>
      <w:r w:rsidRPr="00794DA1">
        <w:rPr>
          <w:rFonts w:ascii="Times New Roman" w:hAnsi="Times New Roman"/>
          <w:b/>
          <w:bCs/>
          <w:i/>
          <w:iCs/>
          <w:sz w:val="24"/>
          <w:szCs w:val="24"/>
        </w:rPr>
        <w:t xml:space="preserve">, </w:t>
      </w:r>
      <w:r w:rsidR="00202970" w:rsidRPr="00794DA1">
        <w:rPr>
          <w:rFonts w:ascii="Times New Roman" w:hAnsi="Times New Roman"/>
          <w:b/>
          <w:bCs/>
          <w:i/>
          <w:iCs/>
          <w:sz w:val="24"/>
          <w:szCs w:val="24"/>
        </w:rPr>
        <w:t>указанн</w:t>
      </w:r>
      <w:r w:rsidR="00ED1ED5" w:rsidRPr="00794DA1">
        <w:rPr>
          <w:rFonts w:ascii="Times New Roman" w:hAnsi="Times New Roman"/>
          <w:b/>
          <w:bCs/>
          <w:i/>
          <w:iCs/>
          <w:sz w:val="24"/>
          <w:szCs w:val="24"/>
        </w:rPr>
        <w:t>ое</w:t>
      </w:r>
      <w:r w:rsidR="00202970" w:rsidRPr="00794DA1">
        <w:rPr>
          <w:rFonts w:ascii="Times New Roman" w:hAnsi="Times New Roman"/>
          <w:b/>
          <w:bCs/>
          <w:i/>
          <w:iCs/>
          <w:sz w:val="24"/>
          <w:szCs w:val="24"/>
        </w:rPr>
        <w:t xml:space="preserve"> </w:t>
      </w:r>
      <w:r w:rsidRPr="00794DA1">
        <w:rPr>
          <w:rFonts w:ascii="Times New Roman" w:hAnsi="Times New Roman"/>
          <w:b/>
          <w:bCs/>
          <w:i/>
          <w:iCs/>
          <w:sz w:val="24"/>
          <w:szCs w:val="24"/>
        </w:rPr>
        <w:t xml:space="preserve">ниже в п. </w:t>
      </w:r>
      <w:r w:rsidR="00BC5BA3" w:rsidRPr="00794DA1">
        <w:rPr>
          <w:rFonts w:ascii="Times New Roman" w:hAnsi="Times New Roman"/>
          <w:b/>
          <w:bCs/>
          <w:i/>
          <w:iCs/>
          <w:sz w:val="24"/>
          <w:szCs w:val="24"/>
        </w:rPr>
        <w:t>15</w:t>
      </w:r>
      <w:r w:rsidRPr="00794DA1">
        <w:rPr>
          <w:rFonts w:ascii="Times New Roman" w:hAnsi="Times New Roman"/>
          <w:b/>
          <w:bCs/>
          <w:i/>
          <w:iCs/>
          <w:sz w:val="24"/>
          <w:szCs w:val="24"/>
        </w:rPr>
        <w:t xml:space="preserve"> настоящего</w:t>
      </w:r>
      <w:r w:rsidR="00ED1ED5" w:rsidRPr="00794DA1">
        <w:rPr>
          <w:rFonts w:ascii="Times New Roman" w:hAnsi="Times New Roman"/>
          <w:b/>
          <w:bCs/>
          <w:i/>
          <w:iCs/>
          <w:sz w:val="24"/>
          <w:szCs w:val="24"/>
        </w:rPr>
        <w:t xml:space="preserve"> раздела</w:t>
      </w:r>
      <w:r w:rsidRPr="00794DA1">
        <w:rPr>
          <w:rFonts w:ascii="Times New Roman" w:hAnsi="Times New Roman"/>
          <w:b/>
          <w:bCs/>
          <w:i/>
          <w:iCs/>
          <w:sz w:val="24"/>
          <w:szCs w:val="24"/>
        </w:rPr>
        <w:t xml:space="preserve"> </w:t>
      </w:r>
      <w:r w:rsidR="00A23804" w:rsidRPr="00794DA1">
        <w:rPr>
          <w:rFonts w:ascii="Times New Roman" w:hAnsi="Times New Roman"/>
          <w:b/>
          <w:bCs/>
          <w:i/>
          <w:iCs/>
          <w:sz w:val="24"/>
          <w:szCs w:val="24"/>
        </w:rPr>
        <w:t>О</w:t>
      </w:r>
      <w:r w:rsidRPr="00794DA1">
        <w:rPr>
          <w:rFonts w:ascii="Times New Roman" w:hAnsi="Times New Roman"/>
          <w:b/>
          <w:bCs/>
          <w:i/>
          <w:iCs/>
          <w:sz w:val="24"/>
          <w:szCs w:val="24"/>
        </w:rPr>
        <w:t xml:space="preserve">тчёта </w:t>
      </w:r>
      <w:r w:rsidR="00610B86">
        <w:rPr>
          <w:rFonts w:ascii="Times New Roman" w:hAnsi="Times New Roman"/>
          <w:b/>
          <w:bCs/>
          <w:i/>
          <w:iCs/>
          <w:sz w:val="24"/>
          <w:szCs w:val="24"/>
        </w:rPr>
        <w:t>Э</w:t>
      </w:r>
      <w:r w:rsidRPr="00794DA1">
        <w:rPr>
          <w:rFonts w:ascii="Times New Roman" w:hAnsi="Times New Roman"/>
          <w:b/>
          <w:bCs/>
          <w:i/>
          <w:iCs/>
          <w:sz w:val="24"/>
          <w:szCs w:val="24"/>
        </w:rPr>
        <w:t>митента.</w:t>
      </w:r>
    </w:p>
    <w:p w14:paraId="128A7F23" w14:textId="0BE8362B" w:rsidR="00202970" w:rsidRDefault="00202970" w:rsidP="00392689">
      <w:pPr>
        <w:spacing w:before="120" w:after="120"/>
        <w:ind w:left="453"/>
        <w:jc w:val="both"/>
        <w:rPr>
          <w:rFonts w:ascii="Times New Roman" w:hAnsi="Times New Roman"/>
          <w:b/>
          <w:bCs/>
          <w:i/>
          <w:iCs/>
          <w:sz w:val="24"/>
          <w:szCs w:val="24"/>
        </w:rPr>
      </w:pPr>
    </w:p>
    <w:p w14:paraId="503BB629" w14:textId="7362BFAC" w:rsidR="00392689" w:rsidRPr="00401342" w:rsidRDefault="00392689" w:rsidP="00392689">
      <w:pPr>
        <w:spacing w:before="120" w:after="120"/>
        <w:ind w:left="453"/>
        <w:jc w:val="both"/>
        <w:rPr>
          <w:rFonts w:ascii="Times New Roman" w:hAnsi="Times New Roman"/>
          <w:b/>
          <w:bCs/>
          <w:i/>
          <w:iCs/>
          <w:sz w:val="24"/>
          <w:szCs w:val="24"/>
        </w:rPr>
      </w:pPr>
      <w:r w:rsidRPr="00401342">
        <w:rPr>
          <w:rFonts w:ascii="Times New Roman" w:hAnsi="Times New Roman"/>
          <w:bCs/>
          <w:iCs/>
          <w:sz w:val="24"/>
          <w:szCs w:val="24"/>
        </w:rPr>
        <w:t>6.</w:t>
      </w:r>
      <w:r w:rsidRPr="00401342">
        <w:rPr>
          <w:rFonts w:ascii="Times New Roman" w:hAnsi="Times New Roman"/>
          <w:b/>
          <w:bCs/>
          <w:i/>
          <w:iCs/>
          <w:sz w:val="24"/>
          <w:szCs w:val="24"/>
        </w:rPr>
        <w:t xml:space="preserve"> </w:t>
      </w:r>
      <w:r w:rsidR="00ED5355" w:rsidRPr="00401342">
        <w:rPr>
          <w:rFonts w:ascii="Times New Roman" w:hAnsi="Times New Roman"/>
          <w:bCs/>
          <w:iCs/>
          <w:sz w:val="24"/>
          <w:szCs w:val="24"/>
        </w:rPr>
        <w:t>П</w:t>
      </w:r>
      <w:r w:rsidRPr="00401342">
        <w:rPr>
          <w:rFonts w:ascii="Times New Roman" w:hAnsi="Times New Roman"/>
          <w:bCs/>
          <w:iCs/>
          <w:sz w:val="24"/>
          <w:szCs w:val="24"/>
        </w:rPr>
        <w:t>олное фирменное наименование:</w:t>
      </w:r>
      <w:r w:rsidRPr="00401342">
        <w:rPr>
          <w:rFonts w:ascii="Times New Roman" w:hAnsi="Times New Roman"/>
          <w:b/>
          <w:bCs/>
          <w:i/>
          <w:iCs/>
          <w:sz w:val="24"/>
          <w:szCs w:val="24"/>
        </w:rPr>
        <w:t xml:space="preserve"> Общество с ограниченной ответственностью «МВ РИТЕЙЛ ИНВЕСТИЦИИ»</w:t>
      </w:r>
      <w:r w:rsidR="00ED5355" w:rsidRPr="00401342">
        <w:rPr>
          <w:rFonts w:ascii="Times New Roman" w:hAnsi="Times New Roman"/>
          <w:b/>
          <w:bCs/>
          <w:i/>
          <w:iCs/>
          <w:sz w:val="24"/>
          <w:szCs w:val="24"/>
        </w:rPr>
        <w:t>.</w:t>
      </w:r>
    </w:p>
    <w:p w14:paraId="1DC82846" w14:textId="087497AB" w:rsidR="00392689" w:rsidRPr="00997CE9" w:rsidRDefault="00ED5355" w:rsidP="00392689">
      <w:pPr>
        <w:spacing w:before="120" w:after="120"/>
        <w:ind w:left="453"/>
        <w:jc w:val="both"/>
        <w:rPr>
          <w:rFonts w:ascii="Times New Roman" w:hAnsi="Times New Roman"/>
          <w:b/>
          <w:bCs/>
          <w:i/>
          <w:iCs/>
          <w:sz w:val="24"/>
          <w:szCs w:val="24"/>
        </w:rPr>
      </w:pPr>
      <w:r w:rsidRPr="005C7E7C">
        <w:rPr>
          <w:rFonts w:ascii="Times New Roman" w:hAnsi="Times New Roman"/>
          <w:bCs/>
          <w:iCs/>
          <w:sz w:val="24"/>
          <w:szCs w:val="24"/>
        </w:rPr>
        <w:t>С</w:t>
      </w:r>
      <w:r w:rsidR="00392689" w:rsidRPr="005C7E7C">
        <w:rPr>
          <w:rFonts w:ascii="Times New Roman" w:hAnsi="Times New Roman"/>
          <w:bCs/>
          <w:iCs/>
          <w:sz w:val="24"/>
          <w:szCs w:val="24"/>
        </w:rPr>
        <w:t>окращённое фирменное наименование</w:t>
      </w:r>
      <w:r w:rsidR="00392689" w:rsidRPr="00ED5355">
        <w:rPr>
          <w:rFonts w:ascii="Times New Roman" w:hAnsi="Times New Roman"/>
          <w:bCs/>
          <w:iCs/>
          <w:sz w:val="24"/>
          <w:szCs w:val="24"/>
        </w:rPr>
        <w:t>:</w:t>
      </w:r>
      <w:r w:rsidR="00392689" w:rsidRPr="00997CE9">
        <w:rPr>
          <w:rFonts w:ascii="Times New Roman" w:hAnsi="Times New Roman"/>
          <w:b/>
          <w:bCs/>
          <w:i/>
          <w:iCs/>
          <w:sz w:val="24"/>
          <w:szCs w:val="24"/>
        </w:rPr>
        <w:t xml:space="preserve"> ООО «МВ РИТЕЙЛ ИНВЕСТИЦИИ»</w:t>
      </w:r>
      <w:r>
        <w:rPr>
          <w:rFonts w:ascii="Times New Roman" w:hAnsi="Times New Roman"/>
          <w:b/>
          <w:bCs/>
          <w:i/>
          <w:iCs/>
          <w:sz w:val="24"/>
          <w:szCs w:val="24"/>
        </w:rPr>
        <w:t>.</w:t>
      </w:r>
    </w:p>
    <w:p w14:paraId="22BDD60E" w14:textId="09560A86" w:rsidR="00392689" w:rsidRPr="00997CE9" w:rsidRDefault="00ED5355" w:rsidP="00392689">
      <w:pPr>
        <w:spacing w:before="120" w:after="120"/>
        <w:ind w:left="453"/>
        <w:jc w:val="both"/>
        <w:rPr>
          <w:rFonts w:ascii="Times New Roman" w:hAnsi="Times New Roman"/>
          <w:b/>
          <w:bCs/>
          <w:i/>
          <w:iCs/>
          <w:sz w:val="24"/>
          <w:szCs w:val="24"/>
        </w:rPr>
      </w:pPr>
      <w:r w:rsidRPr="00ED5355">
        <w:rPr>
          <w:rFonts w:ascii="Times New Roman" w:hAnsi="Times New Roman"/>
          <w:bCs/>
          <w:iCs/>
          <w:sz w:val="24"/>
          <w:szCs w:val="24"/>
        </w:rPr>
        <w:t>М</w:t>
      </w:r>
      <w:r w:rsidR="00392689" w:rsidRPr="00ED5355">
        <w:rPr>
          <w:rFonts w:ascii="Times New Roman" w:hAnsi="Times New Roman"/>
          <w:bCs/>
          <w:iCs/>
          <w:sz w:val="24"/>
          <w:szCs w:val="24"/>
        </w:rPr>
        <w:t>есто нахождения:</w:t>
      </w:r>
      <w:r w:rsidR="00392689" w:rsidRPr="00997CE9">
        <w:rPr>
          <w:rFonts w:ascii="Times New Roman" w:hAnsi="Times New Roman"/>
          <w:b/>
          <w:bCs/>
          <w:i/>
          <w:iCs/>
          <w:sz w:val="24"/>
          <w:szCs w:val="24"/>
        </w:rPr>
        <w:t xml:space="preserve"> Россия, г. Москва</w:t>
      </w:r>
      <w:r>
        <w:rPr>
          <w:rFonts w:ascii="Times New Roman" w:hAnsi="Times New Roman"/>
          <w:b/>
          <w:bCs/>
          <w:i/>
          <w:iCs/>
          <w:sz w:val="24"/>
          <w:szCs w:val="24"/>
        </w:rPr>
        <w:t>.</w:t>
      </w:r>
    </w:p>
    <w:p w14:paraId="67C99BA5" w14:textId="24088D4A" w:rsidR="00392689" w:rsidRPr="00997CE9" w:rsidRDefault="00ED5355" w:rsidP="00392689">
      <w:pPr>
        <w:spacing w:before="120" w:after="120"/>
        <w:ind w:left="453"/>
        <w:jc w:val="both"/>
        <w:rPr>
          <w:rFonts w:ascii="Times New Roman" w:hAnsi="Times New Roman"/>
          <w:b/>
          <w:bCs/>
          <w:i/>
          <w:iCs/>
          <w:sz w:val="24"/>
          <w:szCs w:val="24"/>
        </w:rPr>
      </w:pPr>
      <w:r w:rsidRPr="00ED5355">
        <w:rPr>
          <w:rFonts w:ascii="Times New Roman" w:hAnsi="Times New Roman"/>
          <w:bCs/>
          <w:iCs/>
          <w:sz w:val="24"/>
          <w:szCs w:val="24"/>
        </w:rPr>
        <w:t>И</w:t>
      </w:r>
      <w:r w:rsidR="00392689" w:rsidRPr="00ED5355">
        <w:rPr>
          <w:rFonts w:ascii="Times New Roman" w:hAnsi="Times New Roman"/>
          <w:bCs/>
          <w:iCs/>
          <w:sz w:val="24"/>
          <w:szCs w:val="24"/>
        </w:rPr>
        <w:t xml:space="preserve">дентификационный номер налогоплательщика (ИНН): </w:t>
      </w:r>
      <w:r w:rsidR="00392689" w:rsidRPr="00997CE9">
        <w:rPr>
          <w:rFonts w:ascii="Times New Roman" w:hAnsi="Times New Roman"/>
          <w:b/>
          <w:bCs/>
          <w:i/>
          <w:iCs/>
          <w:sz w:val="24"/>
          <w:szCs w:val="24"/>
        </w:rPr>
        <w:t>9710113206</w:t>
      </w:r>
      <w:r>
        <w:rPr>
          <w:rFonts w:ascii="Times New Roman" w:hAnsi="Times New Roman"/>
          <w:b/>
          <w:bCs/>
          <w:i/>
          <w:iCs/>
          <w:sz w:val="24"/>
          <w:szCs w:val="24"/>
        </w:rPr>
        <w:t>.</w:t>
      </w:r>
    </w:p>
    <w:p w14:paraId="3C64EA80" w14:textId="7721261F" w:rsidR="00392689" w:rsidRPr="00997CE9" w:rsidRDefault="00ED5355" w:rsidP="00392689">
      <w:pPr>
        <w:spacing w:before="120" w:after="120"/>
        <w:ind w:left="453"/>
        <w:jc w:val="both"/>
        <w:rPr>
          <w:rFonts w:ascii="Times New Roman" w:hAnsi="Times New Roman"/>
          <w:b/>
          <w:bCs/>
          <w:i/>
          <w:iCs/>
          <w:sz w:val="24"/>
          <w:szCs w:val="24"/>
        </w:rPr>
      </w:pPr>
      <w:r w:rsidRPr="00ED5355">
        <w:rPr>
          <w:rFonts w:ascii="Times New Roman" w:hAnsi="Times New Roman"/>
          <w:bCs/>
          <w:iCs/>
          <w:sz w:val="24"/>
          <w:szCs w:val="24"/>
        </w:rPr>
        <w:t>О</w:t>
      </w:r>
      <w:r w:rsidR="00392689" w:rsidRPr="00ED5355">
        <w:rPr>
          <w:rFonts w:ascii="Times New Roman" w:hAnsi="Times New Roman"/>
          <w:bCs/>
          <w:iCs/>
          <w:sz w:val="24"/>
          <w:szCs w:val="24"/>
        </w:rPr>
        <w:t>сновной государственный регистрационный номер (ОГРН):</w:t>
      </w:r>
      <w:r w:rsidR="00392689" w:rsidRPr="00997CE9">
        <w:rPr>
          <w:rFonts w:ascii="Times New Roman" w:hAnsi="Times New Roman"/>
          <w:b/>
          <w:bCs/>
          <w:i/>
          <w:iCs/>
          <w:sz w:val="24"/>
          <w:szCs w:val="24"/>
        </w:rPr>
        <w:t xml:space="preserve"> 1237700285415.</w:t>
      </w:r>
    </w:p>
    <w:p w14:paraId="0684F703" w14:textId="4DC07616" w:rsidR="00392689" w:rsidRPr="00997CE9" w:rsidRDefault="00392689" w:rsidP="00392689">
      <w:pPr>
        <w:spacing w:before="120" w:after="120"/>
        <w:ind w:left="453"/>
        <w:jc w:val="both"/>
        <w:rPr>
          <w:rFonts w:ascii="Times New Roman" w:hAnsi="Times New Roman"/>
          <w:b/>
          <w:bCs/>
          <w:i/>
          <w:iCs/>
          <w:sz w:val="24"/>
          <w:szCs w:val="24"/>
        </w:rPr>
      </w:pPr>
      <w:r w:rsidRPr="00997CE9">
        <w:rPr>
          <w:rFonts w:ascii="Times New Roman" w:hAnsi="Times New Roman"/>
          <w:b/>
          <w:bCs/>
          <w:i/>
          <w:iCs/>
          <w:sz w:val="24"/>
          <w:szCs w:val="24"/>
        </w:rPr>
        <w:t>ООО «Сафмар Ритейл» имеет право прямо распоряжаться 99,99% голосов, приходящихся на голосующие доли, составляющие уставный капитал ООО «МВ РИТЕЙЛ ИНВЕСТИЦИИ»</w:t>
      </w:r>
      <w:r w:rsidR="00ED5355">
        <w:rPr>
          <w:rFonts w:ascii="Times New Roman" w:hAnsi="Times New Roman"/>
          <w:b/>
          <w:bCs/>
          <w:i/>
          <w:iCs/>
          <w:sz w:val="24"/>
          <w:szCs w:val="24"/>
        </w:rPr>
        <w:t>.</w:t>
      </w:r>
    </w:p>
    <w:p w14:paraId="1141DF94" w14:textId="3AA5DFCD" w:rsidR="00ED5355" w:rsidRPr="00ED5355" w:rsidRDefault="00ED5355" w:rsidP="00ED5355">
      <w:pPr>
        <w:spacing w:before="120" w:after="120"/>
        <w:ind w:left="453"/>
        <w:jc w:val="both"/>
        <w:rPr>
          <w:rFonts w:ascii="Times New Roman" w:hAnsi="Times New Roman"/>
          <w:b/>
          <w:bCs/>
          <w:i/>
          <w:iCs/>
          <w:sz w:val="24"/>
          <w:szCs w:val="24"/>
        </w:rPr>
      </w:pPr>
      <w:r w:rsidRPr="00ED5355">
        <w:rPr>
          <w:rFonts w:ascii="Times New Roman" w:hAnsi="Times New Roman"/>
          <w:b/>
          <w:bCs/>
          <w:i/>
          <w:iCs/>
          <w:sz w:val="24"/>
          <w:szCs w:val="24"/>
        </w:rPr>
        <w:lastRenderedPageBreak/>
        <w:t>ООО «Автоклуб» имеет право прямо распоряжаться 0,01% голосов, приходящихся на голосующие доли, составляющие уставный капитал ООО «МВ РИТЕЙЛ ИНВЕСТИЦИИ»</w:t>
      </w:r>
      <w:r w:rsidR="001D3D73">
        <w:rPr>
          <w:rFonts w:ascii="Times New Roman" w:hAnsi="Times New Roman"/>
          <w:b/>
          <w:bCs/>
          <w:i/>
          <w:iCs/>
          <w:sz w:val="24"/>
          <w:szCs w:val="24"/>
        </w:rPr>
        <w:t>.</w:t>
      </w:r>
    </w:p>
    <w:p w14:paraId="3604DEA5" w14:textId="0C34C2C8" w:rsidR="00392689" w:rsidRDefault="00ED5355" w:rsidP="00ED5355">
      <w:pPr>
        <w:spacing w:before="120" w:after="120"/>
        <w:ind w:left="453"/>
        <w:jc w:val="both"/>
        <w:rPr>
          <w:rFonts w:ascii="Times New Roman" w:hAnsi="Times New Roman"/>
          <w:b/>
          <w:bCs/>
          <w:i/>
          <w:iCs/>
          <w:sz w:val="24"/>
          <w:szCs w:val="24"/>
        </w:rPr>
      </w:pPr>
      <w:r w:rsidRPr="00ED5355">
        <w:rPr>
          <w:rFonts w:ascii="Times New Roman" w:hAnsi="Times New Roman"/>
          <w:b/>
          <w:bCs/>
          <w:i/>
          <w:iCs/>
          <w:sz w:val="24"/>
          <w:szCs w:val="24"/>
        </w:rPr>
        <w:t xml:space="preserve">ООО «МВ РИТЕЙЛ ИНВЕСТИЦИИ» имеет право прямо распоряжаться 3,6331% голосов, приходящихся на голосующие акции, составляющие уставный капитал </w:t>
      </w:r>
      <w:r w:rsidR="00ED1ED5" w:rsidRPr="00ED1ED5">
        <w:rPr>
          <w:rFonts w:ascii="Times New Roman" w:hAnsi="Times New Roman"/>
          <w:b/>
          <w:bCs/>
          <w:i/>
          <w:iCs/>
          <w:sz w:val="24"/>
          <w:szCs w:val="24"/>
        </w:rPr>
        <w:t>Публичного акционерного общества «</w:t>
      </w:r>
      <w:proofErr w:type="gramStart"/>
      <w:r w:rsidR="00ED1ED5" w:rsidRPr="00ED1ED5">
        <w:rPr>
          <w:rFonts w:ascii="Times New Roman" w:hAnsi="Times New Roman"/>
          <w:b/>
          <w:bCs/>
          <w:i/>
          <w:iCs/>
          <w:sz w:val="24"/>
          <w:szCs w:val="24"/>
        </w:rPr>
        <w:t>М.видео</w:t>
      </w:r>
      <w:proofErr w:type="gramEnd"/>
      <w:r w:rsidR="00ED1ED5" w:rsidRPr="00ED1ED5">
        <w:rPr>
          <w:rFonts w:ascii="Times New Roman" w:hAnsi="Times New Roman"/>
          <w:b/>
          <w:bCs/>
          <w:i/>
          <w:iCs/>
          <w:sz w:val="24"/>
          <w:szCs w:val="24"/>
        </w:rPr>
        <w:t>»</w:t>
      </w:r>
      <w:r w:rsidR="00202970" w:rsidRPr="00202970">
        <w:rPr>
          <w:rFonts w:ascii="Times New Roman" w:hAnsi="Times New Roman"/>
          <w:b/>
          <w:bCs/>
          <w:i/>
          <w:iCs/>
          <w:sz w:val="24"/>
          <w:szCs w:val="24"/>
        </w:rPr>
        <w:t xml:space="preserve">, </w:t>
      </w:r>
      <w:r w:rsidR="00202970">
        <w:rPr>
          <w:rFonts w:ascii="Times New Roman" w:hAnsi="Times New Roman"/>
          <w:b/>
          <w:bCs/>
          <w:i/>
          <w:iCs/>
          <w:sz w:val="24"/>
          <w:szCs w:val="24"/>
        </w:rPr>
        <w:t>указанно</w:t>
      </w:r>
      <w:r w:rsidR="00ED1ED5">
        <w:rPr>
          <w:rFonts w:ascii="Times New Roman" w:hAnsi="Times New Roman"/>
          <w:b/>
          <w:bCs/>
          <w:i/>
          <w:iCs/>
          <w:sz w:val="24"/>
          <w:szCs w:val="24"/>
        </w:rPr>
        <w:t>го</w:t>
      </w:r>
      <w:r w:rsidR="00202970">
        <w:rPr>
          <w:rFonts w:ascii="Times New Roman" w:hAnsi="Times New Roman"/>
          <w:b/>
          <w:bCs/>
          <w:i/>
          <w:iCs/>
          <w:sz w:val="24"/>
          <w:szCs w:val="24"/>
        </w:rPr>
        <w:t xml:space="preserve"> </w:t>
      </w:r>
      <w:r w:rsidR="00202970" w:rsidRPr="00202970">
        <w:rPr>
          <w:rFonts w:ascii="Times New Roman" w:hAnsi="Times New Roman"/>
          <w:b/>
          <w:bCs/>
          <w:i/>
          <w:iCs/>
          <w:sz w:val="24"/>
          <w:szCs w:val="24"/>
        </w:rPr>
        <w:t>ниже в п</w:t>
      </w:r>
      <w:r w:rsidR="00202970" w:rsidRPr="006B4C30">
        <w:rPr>
          <w:rFonts w:ascii="Times New Roman" w:hAnsi="Times New Roman"/>
          <w:b/>
          <w:bCs/>
          <w:i/>
          <w:iCs/>
          <w:sz w:val="24"/>
          <w:szCs w:val="24"/>
        </w:rPr>
        <w:t xml:space="preserve">. </w:t>
      </w:r>
      <w:r w:rsidR="00F574FB" w:rsidRPr="006B4C30">
        <w:rPr>
          <w:rFonts w:ascii="Times New Roman" w:hAnsi="Times New Roman"/>
          <w:b/>
          <w:bCs/>
          <w:i/>
          <w:iCs/>
          <w:sz w:val="24"/>
          <w:szCs w:val="24"/>
        </w:rPr>
        <w:t>15</w:t>
      </w:r>
      <w:r w:rsidR="00202970" w:rsidRPr="006B4C30">
        <w:rPr>
          <w:rFonts w:ascii="Times New Roman" w:hAnsi="Times New Roman"/>
          <w:b/>
          <w:bCs/>
          <w:i/>
          <w:iCs/>
          <w:sz w:val="24"/>
          <w:szCs w:val="24"/>
        </w:rPr>
        <w:t xml:space="preserve"> настоящего</w:t>
      </w:r>
      <w:r w:rsidR="00202970" w:rsidRPr="00202970">
        <w:rPr>
          <w:rFonts w:ascii="Times New Roman" w:hAnsi="Times New Roman"/>
          <w:b/>
          <w:bCs/>
          <w:i/>
          <w:iCs/>
          <w:sz w:val="24"/>
          <w:szCs w:val="24"/>
        </w:rPr>
        <w:t xml:space="preserve"> </w:t>
      </w:r>
      <w:r w:rsidR="00ED1ED5">
        <w:rPr>
          <w:rFonts w:ascii="Times New Roman" w:hAnsi="Times New Roman"/>
          <w:b/>
          <w:bCs/>
          <w:i/>
          <w:iCs/>
          <w:sz w:val="24"/>
          <w:szCs w:val="24"/>
        </w:rPr>
        <w:t>раздела</w:t>
      </w:r>
      <w:r w:rsidR="00202970" w:rsidRPr="00202970">
        <w:rPr>
          <w:rFonts w:ascii="Times New Roman" w:hAnsi="Times New Roman"/>
          <w:b/>
          <w:bCs/>
          <w:i/>
          <w:iCs/>
          <w:sz w:val="24"/>
          <w:szCs w:val="24"/>
        </w:rPr>
        <w:t xml:space="preserve"> Отчёта </w:t>
      </w:r>
      <w:r w:rsidR="00610B86">
        <w:rPr>
          <w:rFonts w:ascii="Times New Roman" w:hAnsi="Times New Roman"/>
          <w:b/>
          <w:bCs/>
          <w:i/>
          <w:iCs/>
          <w:sz w:val="24"/>
          <w:szCs w:val="24"/>
        </w:rPr>
        <w:t>Э</w:t>
      </w:r>
      <w:r w:rsidR="00202970" w:rsidRPr="00202970">
        <w:rPr>
          <w:rFonts w:ascii="Times New Roman" w:hAnsi="Times New Roman"/>
          <w:b/>
          <w:bCs/>
          <w:i/>
          <w:iCs/>
          <w:sz w:val="24"/>
          <w:szCs w:val="24"/>
        </w:rPr>
        <w:t>митента</w:t>
      </w:r>
      <w:r w:rsidRPr="00ED5355">
        <w:rPr>
          <w:rFonts w:ascii="Times New Roman" w:hAnsi="Times New Roman"/>
          <w:b/>
          <w:bCs/>
          <w:i/>
          <w:iCs/>
          <w:sz w:val="24"/>
          <w:szCs w:val="24"/>
        </w:rPr>
        <w:t>.</w:t>
      </w:r>
    </w:p>
    <w:p w14:paraId="05849796" w14:textId="77777777" w:rsidR="00ED1ED5" w:rsidRDefault="00ED1ED5" w:rsidP="00ED5355">
      <w:pPr>
        <w:spacing w:before="120" w:after="120"/>
        <w:ind w:left="453"/>
        <w:jc w:val="both"/>
        <w:rPr>
          <w:rFonts w:ascii="Times New Roman" w:hAnsi="Times New Roman"/>
          <w:b/>
          <w:bCs/>
          <w:i/>
          <w:iCs/>
          <w:sz w:val="24"/>
          <w:szCs w:val="24"/>
        </w:rPr>
      </w:pPr>
    </w:p>
    <w:p w14:paraId="1D955E25" w14:textId="1B8EE89F" w:rsidR="00BC5BA3" w:rsidRPr="0088783F" w:rsidRDefault="00392689" w:rsidP="0088783F">
      <w:pPr>
        <w:spacing w:before="120" w:after="120"/>
        <w:ind w:left="453"/>
        <w:jc w:val="both"/>
        <w:rPr>
          <w:rFonts w:ascii="Times New Roman" w:hAnsi="Times New Roman"/>
          <w:bCs/>
          <w:iCs/>
          <w:sz w:val="24"/>
          <w:szCs w:val="24"/>
        </w:rPr>
      </w:pPr>
      <w:r w:rsidRPr="0088783F">
        <w:rPr>
          <w:rFonts w:ascii="Times New Roman" w:hAnsi="Times New Roman"/>
          <w:bCs/>
          <w:iCs/>
          <w:sz w:val="24"/>
          <w:szCs w:val="24"/>
        </w:rPr>
        <w:t>7.</w:t>
      </w:r>
      <w:r w:rsidR="0088783F" w:rsidRPr="0088783F">
        <w:rPr>
          <w:rFonts w:ascii="Times New Roman" w:hAnsi="Times New Roman"/>
          <w:bCs/>
          <w:iCs/>
          <w:sz w:val="24"/>
          <w:szCs w:val="24"/>
        </w:rPr>
        <w:t xml:space="preserve"> -</w:t>
      </w:r>
      <w:r w:rsidR="0088783F">
        <w:rPr>
          <w:rFonts w:ascii="Times New Roman" w:hAnsi="Times New Roman"/>
          <w:bCs/>
          <w:iCs/>
          <w:sz w:val="24"/>
          <w:szCs w:val="24"/>
        </w:rPr>
        <w:t xml:space="preserve"> </w:t>
      </w:r>
      <w:r w:rsidR="0088783F" w:rsidRPr="0088783F">
        <w:rPr>
          <w:rFonts w:ascii="Times New Roman" w:hAnsi="Times New Roman"/>
          <w:bCs/>
          <w:iCs/>
          <w:sz w:val="24"/>
          <w:szCs w:val="24"/>
        </w:rPr>
        <w:t>14.  Информации не раскрывается на основании Постановления Правительства Российской Федерации от 04.07.2023 № 1102 «Об особенностях раскрытия и (или) предоставления информации, подлежащей раскрытию и (или) предоставлению в соответствии с требованиями Федерального закона «Об акционерных обществах» и Федерального закона «О рынке ценных бумаг».</w:t>
      </w:r>
    </w:p>
    <w:p w14:paraId="06A6A477" w14:textId="77777777" w:rsidR="006B4C30" w:rsidRPr="006B4C30" w:rsidRDefault="006B4C30" w:rsidP="00BC5BA3">
      <w:pPr>
        <w:spacing w:before="120" w:after="120"/>
        <w:ind w:left="453"/>
        <w:jc w:val="both"/>
        <w:rPr>
          <w:rFonts w:ascii="Times New Roman" w:hAnsi="Times New Roman"/>
          <w:b/>
          <w:bCs/>
          <w:i/>
          <w:iCs/>
          <w:sz w:val="24"/>
          <w:szCs w:val="24"/>
        </w:rPr>
      </w:pPr>
    </w:p>
    <w:p w14:paraId="67E88027" w14:textId="0F497775" w:rsidR="00392689" w:rsidRPr="002F0729" w:rsidRDefault="00392689" w:rsidP="00392689">
      <w:pPr>
        <w:spacing w:before="120" w:after="120"/>
        <w:ind w:left="453"/>
        <w:jc w:val="both"/>
        <w:rPr>
          <w:rFonts w:ascii="Times New Roman" w:hAnsi="Times New Roman"/>
          <w:b/>
          <w:bCs/>
          <w:i/>
          <w:iCs/>
          <w:sz w:val="24"/>
          <w:szCs w:val="24"/>
        </w:rPr>
      </w:pPr>
      <w:r w:rsidRPr="00BC5BA3">
        <w:rPr>
          <w:rFonts w:ascii="Times New Roman" w:hAnsi="Times New Roman"/>
          <w:bCs/>
          <w:iCs/>
          <w:sz w:val="24"/>
          <w:szCs w:val="24"/>
        </w:rPr>
        <w:t>1</w:t>
      </w:r>
      <w:r w:rsidR="00BC5BA3">
        <w:rPr>
          <w:rFonts w:ascii="Times New Roman" w:hAnsi="Times New Roman"/>
          <w:bCs/>
          <w:iCs/>
          <w:sz w:val="24"/>
          <w:szCs w:val="24"/>
        </w:rPr>
        <w:t>5</w:t>
      </w:r>
      <w:r w:rsidRPr="00BC5BA3">
        <w:rPr>
          <w:rFonts w:ascii="Times New Roman" w:hAnsi="Times New Roman"/>
          <w:bCs/>
          <w:iCs/>
          <w:sz w:val="24"/>
          <w:szCs w:val="24"/>
        </w:rPr>
        <w:t>.</w:t>
      </w:r>
      <w:r>
        <w:rPr>
          <w:rFonts w:ascii="Times New Roman" w:hAnsi="Times New Roman"/>
          <w:b/>
          <w:bCs/>
          <w:i/>
          <w:iCs/>
          <w:sz w:val="24"/>
          <w:szCs w:val="24"/>
        </w:rPr>
        <w:t xml:space="preserve"> </w:t>
      </w:r>
      <w:r w:rsidR="005C7E7C" w:rsidRPr="00BC5BA3">
        <w:rPr>
          <w:rFonts w:ascii="Times New Roman" w:hAnsi="Times New Roman"/>
          <w:bCs/>
          <w:iCs/>
          <w:sz w:val="24"/>
          <w:szCs w:val="24"/>
        </w:rPr>
        <w:t>П</w:t>
      </w:r>
      <w:r w:rsidRPr="00BC5BA3">
        <w:rPr>
          <w:rFonts w:ascii="Times New Roman" w:hAnsi="Times New Roman"/>
          <w:bCs/>
          <w:iCs/>
          <w:sz w:val="24"/>
          <w:szCs w:val="24"/>
        </w:rPr>
        <w:t>олное фирменное наименование:</w:t>
      </w:r>
      <w:r w:rsidRPr="002F0729">
        <w:rPr>
          <w:rFonts w:ascii="Times New Roman" w:hAnsi="Times New Roman"/>
          <w:b/>
          <w:bCs/>
          <w:i/>
          <w:iCs/>
          <w:sz w:val="24"/>
          <w:szCs w:val="24"/>
        </w:rPr>
        <w:t xml:space="preserve"> Публичное акционерное общество «</w:t>
      </w:r>
      <w:proofErr w:type="gramStart"/>
      <w:r w:rsidRPr="002F0729">
        <w:rPr>
          <w:rFonts w:ascii="Times New Roman" w:hAnsi="Times New Roman"/>
          <w:b/>
          <w:bCs/>
          <w:i/>
          <w:iCs/>
          <w:sz w:val="24"/>
          <w:szCs w:val="24"/>
        </w:rPr>
        <w:t>М.видео</w:t>
      </w:r>
      <w:proofErr w:type="gramEnd"/>
      <w:r w:rsidRPr="002F0729">
        <w:rPr>
          <w:rFonts w:ascii="Times New Roman" w:hAnsi="Times New Roman"/>
          <w:b/>
          <w:bCs/>
          <w:i/>
          <w:iCs/>
          <w:sz w:val="24"/>
          <w:szCs w:val="24"/>
        </w:rPr>
        <w:t>»</w:t>
      </w:r>
      <w:r w:rsidR="0009473E">
        <w:rPr>
          <w:rFonts w:ascii="Times New Roman" w:hAnsi="Times New Roman"/>
          <w:b/>
          <w:bCs/>
          <w:i/>
          <w:iCs/>
          <w:sz w:val="24"/>
          <w:szCs w:val="24"/>
        </w:rPr>
        <w:t>.</w:t>
      </w:r>
    </w:p>
    <w:p w14:paraId="5D894FE7" w14:textId="776EB978" w:rsidR="00392689" w:rsidRPr="002F0729" w:rsidRDefault="005C7E7C" w:rsidP="00392689">
      <w:pPr>
        <w:spacing w:before="120" w:after="120"/>
        <w:ind w:left="453"/>
        <w:jc w:val="both"/>
        <w:rPr>
          <w:rFonts w:ascii="Times New Roman" w:hAnsi="Times New Roman"/>
          <w:b/>
          <w:bCs/>
          <w:i/>
          <w:iCs/>
          <w:sz w:val="24"/>
          <w:szCs w:val="24"/>
        </w:rPr>
      </w:pPr>
      <w:r w:rsidRPr="00BC5BA3">
        <w:rPr>
          <w:rFonts w:ascii="Times New Roman" w:hAnsi="Times New Roman"/>
          <w:bCs/>
          <w:iCs/>
          <w:sz w:val="24"/>
          <w:szCs w:val="24"/>
        </w:rPr>
        <w:t>С</w:t>
      </w:r>
      <w:r w:rsidR="00392689" w:rsidRPr="00BC5BA3">
        <w:rPr>
          <w:rFonts w:ascii="Times New Roman" w:hAnsi="Times New Roman"/>
          <w:bCs/>
          <w:iCs/>
          <w:sz w:val="24"/>
          <w:szCs w:val="24"/>
        </w:rPr>
        <w:t>окращённое фирменное наименование:</w:t>
      </w:r>
      <w:r w:rsidR="00392689" w:rsidRPr="002F0729">
        <w:rPr>
          <w:rFonts w:ascii="Times New Roman" w:hAnsi="Times New Roman"/>
          <w:b/>
          <w:bCs/>
          <w:i/>
          <w:iCs/>
          <w:sz w:val="24"/>
          <w:szCs w:val="24"/>
        </w:rPr>
        <w:t xml:space="preserve"> ПАО «</w:t>
      </w:r>
      <w:proofErr w:type="gramStart"/>
      <w:r w:rsidR="00392689" w:rsidRPr="002F0729">
        <w:rPr>
          <w:rFonts w:ascii="Times New Roman" w:hAnsi="Times New Roman"/>
          <w:b/>
          <w:bCs/>
          <w:i/>
          <w:iCs/>
          <w:sz w:val="24"/>
          <w:szCs w:val="24"/>
        </w:rPr>
        <w:t>М.видео</w:t>
      </w:r>
      <w:proofErr w:type="gramEnd"/>
      <w:r w:rsidR="00392689" w:rsidRPr="002F0729">
        <w:rPr>
          <w:rFonts w:ascii="Times New Roman" w:hAnsi="Times New Roman"/>
          <w:b/>
          <w:bCs/>
          <w:i/>
          <w:iCs/>
          <w:sz w:val="24"/>
          <w:szCs w:val="24"/>
        </w:rPr>
        <w:t>»</w:t>
      </w:r>
      <w:r w:rsidR="00444533">
        <w:rPr>
          <w:rFonts w:ascii="Times New Roman" w:hAnsi="Times New Roman"/>
          <w:b/>
          <w:bCs/>
          <w:i/>
          <w:iCs/>
          <w:sz w:val="24"/>
          <w:szCs w:val="24"/>
        </w:rPr>
        <w:t>.</w:t>
      </w:r>
    </w:p>
    <w:p w14:paraId="77CB34CB" w14:textId="6DCE16F1" w:rsidR="00392689" w:rsidRPr="002F0729" w:rsidRDefault="005C7E7C" w:rsidP="00392689">
      <w:pPr>
        <w:spacing w:before="120" w:after="120"/>
        <w:ind w:left="453"/>
        <w:jc w:val="both"/>
        <w:rPr>
          <w:rFonts w:ascii="Times New Roman" w:hAnsi="Times New Roman"/>
          <w:b/>
          <w:bCs/>
          <w:i/>
          <w:iCs/>
          <w:sz w:val="24"/>
          <w:szCs w:val="24"/>
        </w:rPr>
      </w:pPr>
      <w:r w:rsidRPr="00BC5BA3">
        <w:rPr>
          <w:rFonts w:ascii="Times New Roman" w:hAnsi="Times New Roman"/>
          <w:bCs/>
          <w:iCs/>
          <w:sz w:val="24"/>
          <w:szCs w:val="24"/>
        </w:rPr>
        <w:t>М</w:t>
      </w:r>
      <w:r w:rsidR="00392689" w:rsidRPr="00BC5BA3">
        <w:rPr>
          <w:rFonts w:ascii="Times New Roman" w:hAnsi="Times New Roman"/>
          <w:bCs/>
          <w:iCs/>
          <w:sz w:val="24"/>
          <w:szCs w:val="24"/>
        </w:rPr>
        <w:t>есто нахождения:</w:t>
      </w:r>
      <w:r w:rsidR="00392689" w:rsidRPr="002F0729">
        <w:rPr>
          <w:rFonts w:ascii="Times New Roman" w:hAnsi="Times New Roman"/>
          <w:b/>
          <w:bCs/>
          <w:i/>
          <w:iCs/>
          <w:sz w:val="24"/>
          <w:szCs w:val="24"/>
        </w:rPr>
        <w:t xml:space="preserve"> </w:t>
      </w:r>
      <w:r w:rsidR="00392689" w:rsidRPr="002F0729">
        <w:rPr>
          <w:rFonts w:ascii="Times New Roman" w:eastAsiaTheme="minorHAnsi" w:hAnsi="Times New Roman"/>
          <w:b/>
          <w:i/>
          <w:sz w:val="24"/>
          <w:szCs w:val="24"/>
          <w:lang w:eastAsia="en-US"/>
        </w:rPr>
        <w:t>Россия, город Москва</w:t>
      </w:r>
      <w:r w:rsidR="00444533">
        <w:rPr>
          <w:rFonts w:ascii="Times New Roman" w:eastAsiaTheme="minorHAnsi" w:hAnsi="Times New Roman"/>
          <w:b/>
          <w:i/>
          <w:sz w:val="24"/>
          <w:szCs w:val="24"/>
          <w:lang w:eastAsia="en-US"/>
        </w:rPr>
        <w:t>.</w:t>
      </w:r>
    </w:p>
    <w:p w14:paraId="49B554D2" w14:textId="1653208D" w:rsidR="00392689" w:rsidRPr="002F0729" w:rsidRDefault="005C7E7C" w:rsidP="00392689">
      <w:pPr>
        <w:spacing w:before="120" w:after="120"/>
        <w:ind w:left="453"/>
        <w:jc w:val="both"/>
        <w:rPr>
          <w:rFonts w:ascii="Times New Roman" w:hAnsi="Times New Roman"/>
          <w:b/>
          <w:bCs/>
          <w:i/>
          <w:iCs/>
          <w:sz w:val="24"/>
          <w:szCs w:val="24"/>
        </w:rPr>
      </w:pPr>
      <w:r w:rsidRPr="00BC5BA3">
        <w:rPr>
          <w:rFonts w:ascii="Times New Roman" w:hAnsi="Times New Roman"/>
          <w:bCs/>
          <w:iCs/>
          <w:sz w:val="24"/>
          <w:szCs w:val="24"/>
        </w:rPr>
        <w:t>И</w:t>
      </w:r>
      <w:r w:rsidR="00392689" w:rsidRPr="00BC5BA3">
        <w:rPr>
          <w:rFonts w:ascii="Times New Roman" w:hAnsi="Times New Roman"/>
          <w:bCs/>
          <w:iCs/>
          <w:sz w:val="24"/>
          <w:szCs w:val="24"/>
        </w:rPr>
        <w:t xml:space="preserve">дентификационный номер налогоплательщика (ИНН): </w:t>
      </w:r>
      <w:r w:rsidR="00392689" w:rsidRPr="002F0729">
        <w:rPr>
          <w:rFonts w:ascii="Times New Roman" w:hAnsi="Times New Roman"/>
          <w:b/>
          <w:bCs/>
          <w:i/>
          <w:iCs/>
          <w:sz w:val="24"/>
          <w:szCs w:val="24"/>
        </w:rPr>
        <w:t>7707602010</w:t>
      </w:r>
      <w:r w:rsidR="00444533">
        <w:rPr>
          <w:rFonts w:ascii="Times New Roman" w:hAnsi="Times New Roman"/>
          <w:b/>
          <w:bCs/>
          <w:i/>
          <w:iCs/>
          <w:sz w:val="24"/>
          <w:szCs w:val="24"/>
        </w:rPr>
        <w:t>.</w:t>
      </w:r>
    </w:p>
    <w:p w14:paraId="4C83C68B" w14:textId="56E2BBF4" w:rsidR="00392689" w:rsidRPr="00444533" w:rsidRDefault="005C7E7C" w:rsidP="00392689">
      <w:pPr>
        <w:spacing w:before="120" w:after="120"/>
        <w:ind w:left="453"/>
        <w:jc w:val="both"/>
        <w:rPr>
          <w:rFonts w:ascii="Times New Roman" w:hAnsi="Times New Roman"/>
          <w:b/>
          <w:bCs/>
          <w:i/>
          <w:iCs/>
          <w:sz w:val="24"/>
          <w:szCs w:val="24"/>
        </w:rPr>
      </w:pPr>
      <w:r w:rsidRPr="00BC5BA3">
        <w:rPr>
          <w:rFonts w:ascii="Times New Roman" w:hAnsi="Times New Roman"/>
          <w:bCs/>
          <w:iCs/>
          <w:sz w:val="24"/>
          <w:szCs w:val="24"/>
        </w:rPr>
        <w:t>О</w:t>
      </w:r>
      <w:r w:rsidR="00392689" w:rsidRPr="00BC5BA3">
        <w:rPr>
          <w:rFonts w:ascii="Times New Roman" w:hAnsi="Times New Roman"/>
          <w:bCs/>
          <w:iCs/>
          <w:sz w:val="24"/>
          <w:szCs w:val="24"/>
        </w:rPr>
        <w:t xml:space="preserve">сновной государственный </w:t>
      </w:r>
      <w:r w:rsidR="00392689" w:rsidRPr="00444533">
        <w:rPr>
          <w:rFonts w:ascii="Times New Roman" w:hAnsi="Times New Roman"/>
          <w:bCs/>
          <w:iCs/>
          <w:sz w:val="24"/>
          <w:szCs w:val="24"/>
        </w:rPr>
        <w:t>регистрационный номер (ОГРН):</w:t>
      </w:r>
      <w:r w:rsidR="00392689" w:rsidRPr="00444533">
        <w:rPr>
          <w:rFonts w:ascii="Times New Roman" w:hAnsi="Times New Roman"/>
          <w:b/>
          <w:bCs/>
          <w:i/>
          <w:iCs/>
          <w:sz w:val="24"/>
          <w:szCs w:val="24"/>
        </w:rPr>
        <w:t xml:space="preserve"> 5067746789248.</w:t>
      </w:r>
    </w:p>
    <w:p w14:paraId="76649C8F" w14:textId="5F81D805" w:rsidR="00392689" w:rsidRPr="00444533" w:rsidRDefault="00392689" w:rsidP="00392689">
      <w:pPr>
        <w:spacing w:before="120" w:after="120"/>
        <w:ind w:left="453"/>
        <w:jc w:val="both"/>
        <w:rPr>
          <w:rFonts w:ascii="Times New Roman" w:hAnsi="Times New Roman"/>
          <w:b/>
          <w:bCs/>
          <w:i/>
          <w:iCs/>
          <w:sz w:val="24"/>
          <w:szCs w:val="24"/>
        </w:rPr>
      </w:pPr>
      <w:r w:rsidRPr="00444533">
        <w:rPr>
          <w:rFonts w:ascii="Times New Roman" w:hAnsi="Times New Roman"/>
          <w:b/>
          <w:bCs/>
          <w:i/>
          <w:iCs/>
          <w:sz w:val="24"/>
          <w:szCs w:val="24"/>
        </w:rPr>
        <w:t>МКООО «ЭРИКАРИЯ», указанное в п. 5</w:t>
      </w:r>
      <w:r w:rsidR="007F3122" w:rsidRPr="007F3122">
        <w:t xml:space="preserve"> </w:t>
      </w:r>
      <w:r w:rsidR="007F3122" w:rsidRPr="007F3122">
        <w:rPr>
          <w:rFonts w:ascii="Times New Roman" w:hAnsi="Times New Roman"/>
          <w:b/>
          <w:bCs/>
          <w:i/>
          <w:iCs/>
          <w:sz w:val="24"/>
          <w:szCs w:val="24"/>
        </w:rPr>
        <w:t xml:space="preserve">настоящего раздела Отчёта </w:t>
      </w:r>
      <w:r w:rsidR="00610B86">
        <w:rPr>
          <w:rFonts w:ascii="Times New Roman" w:hAnsi="Times New Roman"/>
          <w:b/>
          <w:bCs/>
          <w:i/>
          <w:iCs/>
          <w:sz w:val="24"/>
          <w:szCs w:val="24"/>
        </w:rPr>
        <w:t>Э</w:t>
      </w:r>
      <w:r w:rsidR="007F3122" w:rsidRPr="007F3122">
        <w:rPr>
          <w:rFonts w:ascii="Times New Roman" w:hAnsi="Times New Roman"/>
          <w:b/>
          <w:bCs/>
          <w:i/>
          <w:iCs/>
          <w:sz w:val="24"/>
          <w:szCs w:val="24"/>
        </w:rPr>
        <w:t>митента</w:t>
      </w:r>
      <w:r w:rsidRPr="00444533">
        <w:rPr>
          <w:rFonts w:ascii="Times New Roman" w:hAnsi="Times New Roman"/>
          <w:b/>
          <w:bCs/>
          <w:i/>
          <w:iCs/>
          <w:sz w:val="24"/>
          <w:szCs w:val="24"/>
        </w:rPr>
        <w:t>, имеет право прямо распоряжаться 50,0000008% голосов, приходящихся на голосующие акции, составляющие уставный капитал ПАО «</w:t>
      </w:r>
      <w:proofErr w:type="gramStart"/>
      <w:r w:rsidRPr="00444533">
        <w:rPr>
          <w:rFonts w:ascii="Times New Roman" w:hAnsi="Times New Roman"/>
          <w:b/>
          <w:bCs/>
          <w:i/>
          <w:iCs/>
          <w:sz w:val="24"/>
          <w:szCs w:val="24"/>
        </w:rPr>
        <w:t>М.видео</w:t>
      </w:r>
      <w:proofErr w:type="gramEnd"/>
      <w:r w:rsidRPr="00444533">
        <w:rPr>
          <w:rFonts w:ascii="Times New Roman" w:hAnsi="Times New Roman"/>
          <w:b/>
          <w:bCs/>
          <w:i/>
          <w:iCs/>
          <w:sz w:val="24"/>
          <w:szCs w:val="24"/>
        </w:rPr>
        <w:t>».</w:t>
      </w:r>
    </w:p>
    <w:p w14:paraId="0CD70088" w14:textId="13492477" w:rsidR="00392689" w:rsidRPr="00444533" w:rsidRDefault="00392689" w:rsidP="00392689">
      <w:pPr>
        <w:spacing w:before="120" w:after="120"/>
        <w:ind w:left="453"/>
        <w:jc w:val="both"/>
        <w:rPr>
          <w:rFonts w:ascii="Times New Roman" w:hAnsi="Times New Roman"/>
          <w:b/>
          <w:bCs/>
          <w:i/>
          <w:iCs/>
          <w:sz w:val="24"/>
          <w:szCs w:val="24"/>
        </w:rPr>
      </w:pPr>
      <w:r w:rsidRPr="00444533">
        <w:rPr>
          <w:rFonts w:ascii="Times New Roman" w:hAnsi="Times New Roman"/>
          <w:b/>
          <w:bCs/>
          <w:i/>
          <w:iCs/>
          <w:sz w:val="24"/>
          <w:szCs w:val="24"/>
        </w:rPr>
        <w:t>ООО «МВ РИТЕЙЛ ИНВЕСТИЦИИ», указанное в п.</w:t>
      </w:r>
      <w:r w:rsidR="00B52828">
        <w:rPr>
          <w:rFonts w:ascii="Times New Roman" w:hAnsi="Times New Roman"/>
          <w:b/>
          <w:bCs/>
          <w:i/>
          <w:iCs/>
          <w:sz w:val="24"/>
          <w:szCs w:val="24"/>
        </w:rPr>
        <w:t xml:space="preserve"> </w:t>
      </w:r>
      <w:r w:rsidRPr="00444533">
        <w:rPr>
          <w:rFonts w:ascii="Times New Roman" w:hAnsi="Times New Roman"/>
          <w:b/>
          <w:bCs/>
          <w:i/>
          <w:iCs/>
          <w:sz w:val="24"/>
          <w:szCs w:val="24"/>
        </w:rPr>
        <w:t>6</w:t>
      </w:r>
      <w:r w:rsidR="007F3122" w:rsidRPr="007F3122">
        <w:t xml:space="preserve"> </w:t>
      </w:r>
      <w:r w:rsidR="007F3122" w:rsidRPr="007F3122">
        <w:rPr>
          <w:rFonts w:ascii="Times New Roman" w:hAnsi="Times New Roman"/>
          <w:b/>
          <w:bCs/>
          <w:i/>
          <w:iCs/>
          <w:sz w:val="24"/>
          <w:szCs w:val="24"/>
        </w:rPr>
        <w:t xml:space="preserve">настоящего раздела Отчёта </w:t>
      </w:r>
      <w:r w:rsidR="00610B86">
        <w:rPr>
          <w:rFonts w:ascii="Times New Roman" w:hAnsi="Times New Roman"/>
          <w:b/>
          <w:bCs/>
          <w:i/>
          <w:iCs/>
          <w:sz w:val="24"/>
          <w:szCs w:val="24"/>
        </w:rPr>
        <w:t>Э</w:t>
      </w:r>
      <w:r w:rsidR="007F3122" w:rsidRPr="007F3122">
        <w:rPr>
          <w:rFonts w:ascii="Times New Roman" w:hAnsi="Times New Roman"/>
          <w:b/>
          <w:bCs/>
          <w:i/>
          <w:iCs/>
          <w:sz w:val="24"/>
          <w:szCs w:val="24"/>
        </w:rPr>
        <w:t>митента</w:t>
      </w:r>
      <w:r w:rsidRPr="00444533">
        <w:rPr>
          <w:rFonts w:ascii="Times New Roman" w:hAnsi="Times New Roman"/>
          <w:b/>
          <w:bCs/>
          <w:i/>
          <w:iCs/>
          <w:sz w:val="24"/>
          <w:szCs w:val="24"/>
        </w:rPr>
        <w:t xml:space="preserve">, имеет право прямо распоряжаться 3,6331% голосов, приходящихся на голосующие акции, составляющие уставный капитал </w:t>
      </w:r>
      <w:r w:rsidR="00AC54F2" w:rsidRPr="00AC54F2">
        <w:rPr>
          <w:rFonts w:ascii="Times New Roman" w:hAnsi="Times New Roman"/>
          <w:b/>
          <w:bCs/>
          <w:i/>
          <w:iCs/>
          <w:sz w:val="24"/>
          <w:szCs w:val="24"/>
        </w:rPr>
        <w:t>ПАО «</w:t>
      </w:r>
      <w:proofErr w:type="gramStart"/>
      <w:r w:rsidR="00AC54F2" w:rsidRPr="00AC54F2">
        <w:rPr>
          <w:rFonts w:ascii="Times New Roman" w:hAnsi="Times New Roman"/>
          <w:b/>
          <w:bCs/>
          <w:i/>
          <w:iCs/>
          <w:sz w:val="24"/>
          <w:szCs w:val="24"/>
        </w:rPr>
        <w:t>М.видео</w:t>
      </w:r>
      <w:proofErr w:type="gramEnd"/>
      <w:r w:rsidR="00AC54F2" w:rsidRPr="00AC54F2">
        <w:rPr>
          <w:rFonts w:ascii="Times New Roman" w:hAnsi="Times New Roman"/>
          <w:b/>
          <w:bCs/>
          <w:i/>
          <w:iCs/>
          <w:sz w:val="24"/>
          <w:szCs w:val="24"/>
        </w:rPr>
        <w:t>»</w:t>
      </w:r>
      <w:r w:rsidRPr="00444533">
        <w:rPr>
          <w:rFonts w:ascii="Times New Roman" w:hAnsi="Times New Roman"/>
          <w:b/>
          <w:bCs/>
          <w:i/>
          <w:iCs/>
          <w:sz w:val="24"/>
          <w:szCs w:val="24"/>
        </w:rPr>
        <w:t xml:space="preserve">. </w:t>
      </w:r>
    </w:p>
    <w:p w14:paraId="21C32DC1" w14:textId="3E5E24D4" w:rsidR="00C35CFC" w:rsidRPr="00C77797" w:rsidRDefault="00D11928" w:rsidP="00392689">
      <w:pPr>
        <w:spacing w:before="120" w:after="120"/>
        <w:ind w:left="453"/>
        <w:jc w:val="both"/>
        <w:rPr>
          <w:rFonts w:ascii="Times New Roman" w:hAnsi="Times New Roman"/>
          <w:bCs/>
          <w:iCs/>
          <w:sz w:val="24"/>
          <w:szCs w:val="24"/>
        </w:rPr>
      </w:pPr>
      <w:r w:rsidRPr="00C77797">
        <w:rPr>
          <w:rFonts w:ascii="Times New Roman" w:hAnsi="Times New Roman"/>
          <w:bCs/>
          <w:iCs/>
          <w:sz w:val="24"/>
          <w:szCs w:val="24"/>
        </w:rPr>
        <w:t>Информации не раскрывается на основании Постановления Правительства Российской Федерации от 04.07.2023 № 1102 «Об особенностях раскрытия и (или) предоставления информации, подлежащей раскрытию и (или) предоставлению в соответствии с требованиями Федерального закона «Об акционерных обществах» и Федерального закона «О рынке ценных бумаг».</w:t>
      </w:r>
    </w:p>
    <w:p w14:paraId="0B477AE9" w14:textId="110CD86A" w:rsidR="00392689" w:rsidRPr="00A0124B" w:rsidRDefault="00392689" w:rsidP="00392689">
      <w:pPr>
        <w:spacing w:before="120" w:after="120"/>
        <w:ind w:left="453"/>
        <w:jc w:val="both"/>
        <w:rPr>
          <w:rFonts w:ascii="Times New Roman" w:hAnsi="Times New Roman"/>
          <w:b/>
          <w:bCs/>
          <w:i/>
          <w:iCs/>
          <w:sz w:val="24"/>
          <w:szCs w:val="24"/>
        </w:rPr>
      </w:pPr>
      <w:r w:rsidRPr="00A0124B">
        <w:rPr>
          <w:rFonts w:ascii="Times New Roman" w:hAnsi="Times New Roman"/>
          <w:b/>
          <w:bCs/>
          <w:i/>
          <w:iCs/>
          <w:sz w:val="24"/>
          <w:szCs w:val="24"/>
        </w:rPr>
        <w:t>ПАО «</w:t>
      </w:r>
      <w:proofErr w:type="gramStart"/>
      <w:r w:rsidRPr="00A0124B">
        <w:rPr>
          <w:rFonts w:ascii="Times New Roman" w:hAnsi="Times New Roman"/>
          <w:b/>
          <w:bCs/>
          <w:i/>
          <w:iCs/>
          <w:sz w:val="24"/>
          <w:szCs w:val="24"/>
        </w:rPr>
        <w:t>М.видео</w:t>
      </w:r>
      <w:proofErr w:type="gramEnd"/>
      <w:r w:rsidRPr="00A0124B">
        <w:rPr>
          <w:rFonts w:ascii="Times New Roman" w:hAnsi="Times New Roman"/>
          <w:b/>
          <w:bCs/>
          <w:i/>
          <w:iCs/>
          <w:sz w:val="24"/>
          <w:szCs w:val="24"/>
        </w:rPr>
        <w:t xml:space="preserve">»  имеет право прямо распоряжаться </w:t>
      </w:r>
      <w:r w:rsidR="005C7E7C">
        <w:rPr>
          <w:rFonts w:ascii="Times New Roman" w:hAnsi="Times New Roman"/>
          <w:b/>
          <w:bCs/>
          <w:i/>
          <w:iCs/>
          <w:sz w:val="24"/>
          <w:szCs w:val="24"/>
        </w:rPr>
        <w:t>100</w:t>
      </w:r>
      <w:r w:rsidRPr="00A0124B">
        <w:rPr>
          <w:rFonts w:ascii="Times New Roman" w:hAnsi="Times New Roman"/>
          <w:b/>
          <w:bCs/>
          <w:i/>
          <w:iCs/>
          <w:sz w:val="24"/>
          <w:szCs w:val="24"/>
        </w:rPr>
        <w:t xml:space="preserve">% голосов, приходящихся на голосующие доли, составляющие уставный капитал </w:t>
      </w:r>
      <w:r w:rsidR="005C7E7C">
        <w:rPr>
          <w:rFonts w:ascii="Times New Roman" w:hAnsi="Times New Roman"/>
          <w:b/>
          <w:bCs/>
          <w:i/>
          <w:iCs/>
          <w:sz w:val="24"/>
          <w:szCs w:val="24"/>
        </w:rPr>
        <w:t xml:space="preserve">Эмитента. </w:t>
      </w:r>
    </w:p>
    <w:p w14:paraId="19CD4C01" w14:textId="77777777" w:rsidR="00BC5BA3" w:rsidRPr="00B52828" w:rsidRDefault="00BC5BA3" w:rsidP="00BC5BA3">
      <w:pPr>
        <w:spacing w:before="120" w:after="120" w:line="240" w:lineRule="auto"/>
        <w:jc w:val="both"/>
        <w:rPr>
          <w:rFonts w:ascii="Times New Roman" w:eastAsia="Times New Roman" w:hAnsi="Times New Roman"/>
          <w:sz w:val="24"/>
          <w:szCs w:val="24"/>
        </w:rPr>
      </w:pPr>
      <w:r w:rsidRPr="00B52828">
        <w:rPr>
          <w:rFonts w:ascii="Times New Roman" w:eastAsia="Times New Roman" w:hAnsi="Times New Roman"/>
          <w:sz w:val="24"/>
          <w:szCs w:val="24"/>
        </w:rPr>
        <w:t xml:space="preserve">Признак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 (самостоятельное распоряжение; совместное распоряжение с иными лицами): </w:t>
      </w:r>
      <w:r w:rsidRPr="00B52828">
        <w:rPr>
          <w:rFonts w:ascii="Times New Roman" w:eastAsia="Times New Roman" w:hAnsi="Times New Roman"/>
          <w:b/>
          <w:i/>
          <w:sz w:val="24"/>
          <w:szCs w:val="24"/>
        </w:rPr>
        <w:t>самостоятельное распоряжение.</w:t>
      </w:r>
    </w:p>
    <w:p w14:paraId="73E98665" w14:textId="331AEE0F" w:rsidR="00BC5BA3" w:rsidRPr="00B52828" w:rsidRDefault="00BC5BA3" w:rsidP="00BC5BA3">
      <w:pPr>
        <w:spacing w:before="120" w:after="120" w:line="240" w:lineRule="auto"/>
        <w:jc w:val="both"/>
        <w:rPr>
          <w:rFonts w:ascii="Times New Roman" w:eastAsia="Times New Roman" w:hAnsi="Times New Roman"/>
          <w:b/>
          <w:i/>
          <w:sz w:val="24"/>
          <w:szCs w:val="24"/>
        </w:rPr>
      </w:pPr>
      <w:r w:rsidRPr="00B52828">
        <w:rPr>
          <w:rFonts w:ascii="Times New Roman" w:eastAsia="Times New Roman" w:hAnsi="Times New Roman"/>
          <w:sz w:val="24"/>
          <w:szCs w:val="24"/>
        </w:rPr>
        <w:t xml:space="preserve">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эмитента (участие (доля участия в уставном (складочном) капитале) в эмитенте, пай, договор доверительного управления имуществом, договор простого товарищества, договор поручения, акционерное соглашение, иное соглашение, предметом которого является осуществление прав, удостоверенных акциями (долями) эмитента): </w:t>
      </w:r>
      <w:r w:rsidRPr="00B52828">
        <w:rPr>
          <w:rFonts w:ascii="Times New Roman" w:eastAsia="Times New Roman" w:hAnsi="Times New Roman"/>
          <w:b/>
          <w:i/>
          <w:sz w:val="24"/>
          <w:szCs w:val="24"/>
        </w:rPr>
        <w:t>косвенное</w:t>
      </w:r>
      <w:r w:rsidRPr="00B52828">
        <w:rPr>
          <w:rFonts w:ascii="Times New Roman" w:eastAsia="Times New Roman" w:hAnsi="Times New Roman"/>
          <w:sz w:val="24"/>
          <w:szCs w:val="24"/>
        </w:rPr>
        <w:t xml:space="preserve"> </w:t>
      </w:r>
      <w:r w:rsidRPr="00B52828">
        <w:rPr>
          <w:rFonts w:ascii="Times New Roman" w:eastAsia="Times New Roman" w:hAnsi="Times New Roman"/>
          <w:b/>
          <w:i/>
          <w:sz w:val="24"/>
          <w:szCs w:val="24"/>
        </w:rPr>
        <w:t xml:space="preserve">участие в уставном капитале Эмитента (владение </w:t>
      </w:r>
      <w:r w:rsidR="00AD20F9">
        <w:rPr>
          <w:rFonts w:ascii="Times New Roman" w:eastAsia="Times New Roman" w:hAnsi="Times New Roman"/>
          <w:b/>
          <w:i/>
          <w:sz w:val="24"/>
          <w:szCs w:val="24"/>
        </w:rPr>
        <w:t xml:space="preserve">долями в уставном капитале </w:t>
      </w:r>
      <w:r w:rsidRPr="00B52828">
        <w:rPr>
          <w:rFonts w:ascii="Times New Roman" w:eastAsia="Times New Roman" w:hAnsi="Times New Roman"/>
          <w:b/>
          <w:i/>
          <w:sz w:val="24"/>
          <w:szCs w:val="24"/>
        </w:rPr>
        <w:t>Эмитента).</w:t>
      </w:r>
    </w:p>
    <w:p w14:paraId="60D5CE32" w14:textId="77777777" w:rsidR="00BC5BA3" w:rsidRPr="00B52828" w:rsidRDefault="00BC5BA3" w:rsidP="00BC5BA3">
      <w:pPr>
        <w:jc w:val="both"/>
        <w:rPr>
          <w:rFonts w:ascii="Times New Roman" w:eastAsiaTheme="minorHAnsi" w:hAnsi="Times New Roman"/>
          <w:b/>
          <w:bCs/>
          <w:i/>
          <w:iCs/>
          <w:sz w:val="24"/>
          <w:szCs w:val="24"/>
          <w:lang w:eastAsia="en-US"/>
        </w:rPr>
      </w:pPr>
      <w:r w:rsidRPr="00B52828">
        <w:rPr>
          <w:rFonts w:ascii="Times New Roman" w:eastAsia="Times New Roman" w:hAnsi="Times New Roman"/>
          <w:sz w:val="24"/>
          <w:szCs w:val="24"/>
        </w:rPr>
        <w:lastRenderedPageBreak/>
        <w:t>Иные сведения, указываемые эмитентом по собственному усмотрению</w:t>
      </w:r>
      <w:proofErr w:type="gramStart"/>
      <w:r w:rsidRPr="00B52828">
        <w:rPr>
          <w:rFonts w:ascii="Times New Roman" w:eastAsia="Times New Roman" w:hAnsi="Times New Roman"/>
          <w:sz w:val="24"/>
          <w:szCs w:val="24"/>
        </w:rPr>
        <w:t>:</w:t>
      </w:r>
      <w:proofErr w:type="gramEnd"/>
      <w:r w:rsidRPr="00B52828">
        <w:rPr>
          <w:rFonts w:ascii="Times New Roman" w:eastAsia="Times New Roman" w:hAnsi="Times New Roman"/>
          <w:sz w:val="24"/>
          <w:szCs w:val="24"/>
        </w:rPr>
        <w:t xml:space="preserve"> </w:t>
      </w:r>
      <w:r w:rsidRPr="00B52828">
        <w:rPr>
          <w:rFonts w:ascii="Times New Roman" w:eastAsia="Times New Roman" w:hAnsi="Times New Roman"/>
          <w:b/>
          <w:i/>
          <w:sz w:val="24"/>
          <w:szCs w:val="24"/>
        </w:rPr>
        <w:t>отсутствуют.</w:t>
      </w:r>
    </w:p>
    <w:p w14:paraId="3C14ADA1" w14:textId="77777777" w:rsidR="00444533" w:rsidRPr="00B52828" w:rsidRDefault="00444533" w:rsidP="002D1C90">
      <w:pPr>
        <w:jc w:val="both"/>
        <w:rPr>
          <w:rFonts w:ascii="Times New Roman" w:hAnsi="Times New Roman"/>
          <w:sz w:val="24"/>
          <w:szCs w:val="24"/>
        </w:rPr>
      </w:pPr>
    </w:p>
    <w:p w14:paraId="32E13B1B" w14:textId="75B076C6" w:rsidR="002D1C90" w:rsidRDefault="002D1C90" w:rsidP="002D1C90">
      <w:pPr>
        <w:jc w:val="both"/>
        <w:rPr>
          <w:rFonts w:ascii="Times New Roman" w:hAnsi="Times New Roman"/>
          <w:b/>
          <w:i/>
          <w:sz w:val="24"/>
          <w:szCs w:val="24"/>
        </w:rPr>
      </w:pPr>
      <w:r w:rsidRPr="00610B86">
        <w:rPr>
          <w:rFonts w:ascii="Times New Roman" w:hAnsi="Times New Roman"/>
          <w:b/>
          <w:i/>
          <w:sz w:val="24"/>
          <w:szCs w:val="24"/>
        </w:rPr>
        <w:t xml:space="preserve">В период между </w:t>
      </w:r>
      <w:r w:rsidR="00444533" w:rsidRPr="00610B86">
        <w:rPr>
          <w:rFonts w:ascii="Times New Roman" w:hAnsi="Times New Roman"/>
          <w:b/>
          <w:i/>
          <w:sz w:val="24"/>
          <w:szCs w:val="24"/>
        </w:rPr>
        <w:t>отчётной</w:t>
      </w:r>
      <w:r w:rsidRPr="00610B86">
        <w:rPr>
          <w:rFonts w:ascii="Times New Roman" w:hAnsi="Times New Roman"/>
          <w:b/>
          <w:i/>
          <w:sz w:val="24"/>
          <w:szCs w:val="24"/>
        </w:rPr>
        <w:t xml:space="preserve"> датой (30.06.2024г.) и датой раскрытия промежуточной </w:t>
      </w:r>
      <w:r w:rsidR="00444533" w:rsidRPr="00610B86">
        <w:rPr>
          <w:rFonts w:ascii="Times New Roman" w:hAnsi="Times New Roman"/>
          <w:b/>
          <w:i/>
          <w:sz w:val="24"/>
          <w:szCs w:val="24"/>
        </w:rPr>
        <w:t>сокращённой</w:t>
      </w:r>
      <w:r w:rsidRPr="00610B86">
        <w:rPr>
          <w:rFonts w:ascii="Times New Roman" w:hAnsi="Times New Roman"/>
          <w:b/>
          <w:i/>
          <w:sz w:val="24"/>
          <w:szCs w:val="24"/>
        </w:rPr>
        <w:t xml:space="preserve"> финансовой отчётности Эмитента за полугодие, закончившееся 30 июня 2024 года, на основе которой в </w:t>
      </w:r>
      <w:r w:rsidR="00B52828" w:rsidRPr="00610B86">
        <w:rPr>
          <w:rFonts w:ascii="Times New Roman" w:hAnsi="Times New Roman"/>
          <w:b/>
          <w:i/>
          <w:sz w:val="24"/>
          <w:szCs w:val="24"/>
        </w:rPr>
        <w:t>О</w:t>
      </w:r>
      <w:r w:rsidRPr="00610B86">
        <w:rPr>
          <w:rFonts w:ascii="Times New Roman" w:hAnsi="Times New Roman"/>
          <w:b/>
          <w:i/>
          <w:sz w:val="24"/>
          <w:szCs w:val="24"/>
        </w:rPr>
        <w:t xml:space="preserve">тчёте </w:t>
      </w:r>
      <w:r w:rsidR="00610B86" w:rsidRPr="00610B86">
        <w:rPr>
          <w:rFonts w:ascii="Times New Roman" w:hAnsi="Times New Roman"/>
          <w:b/>
          <w:i/>
          <w:sz w:val="24"/>
          <w:szCs w:val="24"/>
        </w:rPr>
        <w:t>Э</w:t>
      </w:r>
      <w:r w:rsidRPr="00610B86">
        <w:rPr>
          <w:rFonts w:ascii="Times New Roman" w:hAnsi="Times New Roman"/>
          <w:b/>
          <w:i/>
          <w:sz w:val="24"/>
          <w:szCs w:val="24"/>
        </w:rPr>
        <w:t>митента раскрывается информация о финансово-хозяйственной деятельности Эмитента (26.08.2024), в составе информации настоящего пункта произошли следующие изменения:</w:t>
      </w:r>
      <w:r w:rsidRPr="00B52828">
        <w:rPr>
          <w:rFonts w:ascii="Times New Roman" w:hAnsi="Times New Roman"/>
          <w:b/>
          <w:i/>
          <w:sz w:val="24"/>
          <w:szCs w:val="24"/>
        </w:rPr>
        <w:t xml:space="preserve"> перечень лиц, которые имеют право распоряжаться не менее чем 5 процентами голосов, приходящимися на голосующие акции, составляющие уставный капитал</w:t>
      </w:r>
      <w:r w:rsidRPr="008D234E">
        <w:rPr>
          <w:rFonts w:ascii="Times New Roman" w:hAnsi="Times New Roman"/>
          <w:b/>
          <w:i/>
          <w:sz w:val="24"/>
          <w:szCs w:val="24"/>
        </w:rPr>
        <w:t xml:space="preserve"> </w:t>
      </w:r>
      <w:r w:rsidR="00444533">
        <w:rPr>
          <w:rFonts w:ascii="Times New Roman" w:hAnsi="Times New Roman"/>
          <w:b/>
          <w:i/>
          <w:sz w:val="24"/>
          <w:szCs w:val="24"/>
        </w:rPr>
        <w:t>Э</w:t>
      </w:r>
      <w:r w:rsidRPr="008D234E">
        <w:rPr>
          <w:rFonts w:ascii="Times New Roman" w:hAnsi="Times New Roman"/>
          <w:b/>
          <w:i/>
          <w:sz w:val="24"/>
          <w:szCs w:val="24"/>
        </w:rPr>
        <w:t>митента, а также цепочки подконтрольных им организаций, через которые они осуществляют косвенное распоряжение,</w:t>
      </w:r>
      <w:r>
        <w:rPr>
          <w:rFonts w:ascii="Times New Roman" w:hAnsi="Times New Roman"/>
          <w:sz w:val="24"/>
          <w:szCs w:val="24"/>
        </w:rPr>
        <w:t xml:space="preserve"> </w:t>
      </w:r>
      <w:r w:rsidRPr="008D234E">
        <w:rPr>
          <w:rFonts w:ascii="Times New Roman" w:hAnsi="Times New Roman"/>
          <w:b/>
          <w:i/>
          <w:sz w:val="24"/>
          <w:szCs w:val="24"/>
        </w:rPr>
        <w:t>выглядит следующим образом (информация приводится по состоянию на 26.08.2024)</w:t>
      </w:r>
      <w:r w:rsidR="00B52828">
        <w:rPr>
          <w:rFonts w:ascii="Times New Roman" w:hAnsi="Times New Roman"/>
          <w:b/>
          <w:i/>
          <w:sz w:val="24"/>
          <w:szCs w:val="24"/>
        </w:rPr>
        <w:t>.</w:t>
      </w:r>
    </w:p>
    <w:p w14:paraId="37D4AB17" w14:textId="77777777" w:rsidR="00B52828" w:rsidRDefault="00B52828" w:rsidP="00B52828">
      <w:pPr>
        <w:spacing w:before="120" w:after="12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Л</w:t>
      </w:r>
      <w:r w:rsidRPr="008B570D">
        <w:rPr>
          <w:rFonts w:ascii="Times New Roman" w:eastAsiaTheme="minorHAnsi" w:hAnsi="Times New Roman"/>
          <w:sz w:val="24"/>
          <w:szCs w:val="24"/>
          <w:lang w:eastAsia="en-US"/>
        </w:rPr>
        <w:t>ица, которые имеют право распоряжаться не менее чем 5 процентами голосов, приходящимися на голосующие акции, составляющие уставный капитал эмитента, а также цепочки подконтрольных им организаций, через которые они осуществляют косвенное распоряжение:</w:t>
      </w:r>
    </w:p>
    <w:p w14:paraId="05A55626" w14:textId="406C3D72" w:rsidR="002D1C90" w:rsidRPr="00035257" w:rsidRDefault="002D1C90" w:rsidP="002D1C90">
      <w:pPr>
        <w:rPr>
          <w:rFonts w:ascii="Times New Roman" w:eastAsiaTheme="minorHAnsi" w:hAnsi="Times New Roman"/>
          <w:b/>
          <w:bCs/>
          <w:i/>
          <w:iCs/>
          <w:sz w:val="24"/>
          <w:szCs w:val="24"/>
          <w:lang w:eastAsia="en-US"/>
        </w:rPr>
      </w:pPr>
      <w:r>
        <w:rPr>
          <w:rFonts w:ascii="Times New Roman" w:eastAsiaTheme="minorHAnsi" w:hAnsi="Times New Roman"/>
          <w:sz w:val="24"/>
          <w:szCs w:val="24"/>
          <w:lang w:eastAsia="en-US"/>
        </w:rPr>
        <w:t>Ф</w:t>
      </w:r>
      <w:r w:rsidRPr="00035257">
        <w:rPr>
          <w:rFonts w:ascii="Times New Roman" w:eastAsiaTheme="minorHAnsi" w:hAnsi="Times New Roman"/>
          <w:sz w:val="24"/>
          <w:szCs w:val="24"/>
          <w:lang w:eastAsia="en-US"/>
        </w:rPr>
        <w:t>амилия, имя, отчество:</w:t>
      </w:r>
      <w:r w:rsidRPr="00035257">
        <w:rPr>
          <w:rFonts w:ascii="Times New Roman" w:eastAsiaTheme="minorHAnsi" w:hAnsi="Times New Roman"/>
          <w:b/>
          <w:i/>
          <w:sz w:val="24"/>
          <w:szCs w:val="24"/>
          <w:lang w:eastAsia="en-US"/>
        </w:rPr>
        <w:t xml:space="preserve"> </w:t>
      </w:r>
      <w:proofErr w:type="spellStart"/>
      <w:r>
        <w:rPr>
          <w:rFonts w:ascii="Times New Roman" w:eastAsiaTheme="minorHAnsi" w:hAnsi="Times New Roman"/>
          <w:b/>
          <w:bCs/>
          <w:i/>
          <w:iCs/>
          <w:sz w:val="24"/>
          <w:szCs w:val="24"/>
          <w:lang w:eastAsia="en-US"/>
        </w:rPr>
        <w:t>Ужахов</w:t>
      </w:r>
      <w:proofErr w:type="spellEnd"/>
      <w:r>
        <w:rPr>
          <w:rFonts w:ascii="Times New Roman" w:eastAsiaTheme="minorHAnsi" w:hAnsi="Times New Roman"/>
          <w:b/>
          <w:bCs/>
          <w:i/>
          <w:iCs/>
          <w:sz w:val="24"/>
          <w:szCs w:val="24"/>
          <w:lang w:eastAsia="en-US"/>
        </w:rPr>
        <w:t xml:space="preserve"> Билан </w:t>
      </w:r>
      <w:proofErr w:type="spellStart"/>
      <w:r>
        <w:rPr>
          <w:rFonts w:ascii="Times New Roman" w:eastAsiaTheme="minorHAnsi" w:hAnsi="Times New Roman"/>
          <w:b/>
          <w:bCs/>
          <w:i/>
          <w:iCs/>
          <w:sz w:val="24"/>
          <w:szCs w:val="24"/>
          <w:lang w:eastAsia="en-US"/>
        </w:rPr>
        <w:t>Абдурахимович</w:t>
      </w:r>
      <w:proofErr w:type="spellEnd"/>
      <w:r w:rsidRPr="00035257">
        <w:rPr>
          <w:rFonts w:ascii="Times New Roman" w:eastAsiaTheme="minorHAnsi" w:hAnsi="Times New Roman"/>
          <w:b/>
          <w:bCs/>
          <w:i/>
          <w:iCs/>
          <w:sz w:val="24"/>
          <w:szCs w:val="24"/>
          <w:lang w:eastAsia="en-US"/>
        </w:rPr>
        <w:t xml:space="preserve">. </w:t>
      </w:r>
    </w:p>
    <w:p w14:paraId="32E6B364" w14:textId="77777777" w:rsidR="002D1C90" w:rsidRPr="00035257" w:rsidRDefault="002D1C90" w:rsidP="002D1C90">
      <w:pPr>
        <w:jc w:val="both"/>
        <w:rPr>
          <w:rFonts w:ascii="Times New Roman" w:eastAsiaTheme="minorHAnsi" w:hAnsi="Times New Roman"/>
          <w:b/>
          <w:i/>
          <w:sz w:val="24"/>
          <w:szCs w:val="24"/>
          <w:lang w:eastAsia="en-US"/>
        </w:rPr>
      </w:pPr>
      <w:r>
        <w:rPr>
          <w:rFonts w:ascii="Times New Roman" w:eastAsiaTheme="minorHAnsi" w:hAnsi="Times New Roman"/>
          <w:sz w:val="24"/>
          <w:szCs w:val="24"/>
          <w:lang w:eastAsia="en-US"/>
        </w:rPr>
        <w:t>О</w:t>
      </w:r>
      <w:r w:rsidRPr="00035257">
        <w:rPr>
          <w:rFonts w:ascii="Times New Roman" w:eastAsiaTheme="minorHAnsi" w:hAnsi="Times New Roman"/>
          <w:sz w:val="24"/>
          <w:szCs w:val="24"/>
          <w:lang w:eastAsia="en-US"/>
        </w:rPr>
        <w:t xml:space="preserve">сновной государственный регистрационный номер индивидуального предпринимателя (ОГРНИП) управляющего: </w:t>
      </w:r>
      <w:r w:rsidRPr="00035257">
        <w:rPr>
          <w:rFonts w:ascii="Times New Roman" w:eastAsiaTheme="minorHAnsi" w:hAnsi="Times New Roman"/>
          <w:b/>
          <w:bCs/>
          <w:i/>
          <w:iCs/>
          <w:sz w:val="24"/>
          <w:szCs w:val="24"/>
          <w:lang w:eastAsia="en-US"/>
        </w:rPr>
        <w:t>не применимо, лицо не является управляющим.</w:t>
      </w:r>
    </w:p>
    <w:p w14:paraId="577CD706" w14:textId="411DED12" w:rsidR="002D1C90" w:rsidRPr="00035257" w:rsidRDefault="002D1C90" w:rsidP="002D1C90">
      <w:pPr>
        <w:jc w:val="both"/>
        <w:rPr>
          <w:rFonts w:ascii="Times New Roman" w:eastAsiaTheme="minorHAnsi" w:hAnsi="Times New Roman"/>
          <w:b/>
          <w:i/>
          <w:sz w:val="24"/>
          <w:szCs w:val="24"/>
          <w:lang w:eastAsia="en-US"/>
        </w:rPr>
      </w:pPr>
      <w:r w:rsidRPr="00035257">
        <w:rPr>
          <w:rFonts w:ascii="Times New Roman" w:eastAsiaTheme="minorHAnsi" w:hAnsi="Times New Roman"/>
          <w:bCs/>
          <w:iCs/>
          <w:sz w:val="24"/>
          <w:szCs w:val="24"/>
          <w:lang w:eastAsia="en-US"/>
        </w:rPr>
        <w:t xml:space="preserve">Размер доли (в процентах) голосов, приходящихся на голосующие акции (доли, паи), составляющие уставный (складочный) капитал (паевой фонд) эмитента, которой имеет право распоряжаться лицо, %: </w:t>
      </w:r>
      <w:r w:rsidR="00444533">
        <w:rPr>
          <w:rFonts w:ascii="Times New Roman" w:eastAsiaTheme="minorHAnsi" w:hAnsi="Times New Roman"/>
          <w:b/>
          <w:bCs/>
          <w:i/>
          <w:iCs/>
          <w:sz w:val="24"/>
          <w:szCs w:val="24"/>
          <w:lang w:eastAsia="en-US"/>
        </w:rPr>
        <w:t>100</w:t>
      </w:r>
      <w:r w:rsidRPr="00035257">
        <w:rPr>
          <w:rFonts w:ascii="Times New Roman" w:eastAsiaTheme="minorHAnsi" w:hAnsi="Times New Roman"/>
          <w:b/>
          <w:bCs/>
          <w:i/>
          <w:iCs/>
          <w:sz w:val="24"/>
          <w:szCs w:val="24"/>
          <w:lang w:eastAsia="en-US"/>
        </w:rPr>
        <w:t>.</w:t>
      </w:r>
    </w:p>
    <w:p w14:paraId="6B51D6E5" w14:textId="77777777" w:rsidR="002D1C90" w:rsidRPr="00035257" w:rsidRDefault="002D1C90" w:rsidP="002D1C90">
      <w:pPr>
        <w:jc w:val="both"/>
        <w:rPr>
          <w:rFonts w:ascii="Times New Roman" w:eastAsiaTheme="minorHAnsi" w:hAnsi="Times New Roman"/>
          <w:sz w:val="24"/>
          <w:szCs w:val="24"/>
          <w:lang w:eastAsia="en-US"/>
        </w:rPr>
      </w:pPr>
      <w:r w:rsidRPr="00035257">
        <w:rPr>
          <w:rFonts w:ascii="Times New Roman" w:eastAsiaTheme="minorHAnsi" w:hAnsi="Times New Roman"/>
          <w:sz w:val="24"/>
          <w:szCs w:val="24"/>
          <w:lang w:eastAsia="en-US"/>
        </w:rPr>
        <w:t>Вид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 (прямое распоряжение; косвенное распоряжение):</w:t>
      </w:r>
      <w:r w:rsidRPr="00035257">
        <w:rPr>
          <w:rFonts w:ascii="Times New Roman" w:eastAsiaTheme="minorHAnsi" w:hAnsi="Times New Roman"/>
          <w:b/>
          <w:i/>
          <w:sz w:val="24"/>
          <w:szCs w:val="24"/>
          <w:lang w:eastAsia="en-US"/>
        </w:rPr>
        <w:t xml:space="preserve"> </w:t>
      </w:r>
      <w:r w:rsidRPr="00035257">
        <w:rPr>
          <w:rFonts w:ascii="Times New Roman" w:eastAsiaTheme="minorHAnsi" w:hAnsi="Times New Roman"/>
          <w:b/>
          <w:bCs/>
          <w:i/>
          <w:iCs/>
          <w:sz w:val="24"/>
          <w:szCs w:val="24"/>
          <w:lang w:eastAsia="en-US"/>
        </w:rPr>
        <w:t>косвенное распоряжение.</w:t>
      </w:r>
    </w:p>
    <w:p w14:paraId="3DAE079A" w14:textId="77777777" w:rsidR="002D1C90" w:rsidRDefault="002D1C90" w:rsidP="002D1C90">
      <w:pPr>
        <w:jc w:val="both"/>
        <w:rPr>
          <w:rFonts w:ascii="Times New Roman" w:eastAsiaTheme="minorHAnsi" w:hAnsi="Times New Roman"/>
          <w:sz w:val="24"/>
          <w:szCs w:val="24"/>
          <w:lang w:eastAsia="en-US"/>
        </w:rPr>
      </w:pPr>
      <w:r w:rsidRPr="00035257">
        <w:rPr>
          <w:rFonts w:ascii="Times New Roman" w:eastAsiaTheme="minorHAnsi" w:hAnsi="Times New Roman"/>
          <w:sz w:val="24"/>
          <w:szCs w:val="24"/>
          <w:lang w:eastAsia="en-US"/>
        </w:rPr>
        <w:t>Последовательно все подконтрольные организации (цепочка организаций, находящихся под прямым или косвенным контролем лица), через которые такое лицо имеет право косвенно распоряжаться голосами, приходящимися на голосующие акции (доли, паи), составляющие уставный (складочный) капитал (паевой фонд) эмитента:</w:t>
      </w:r>
    </w:p>
    <w:p w14:paraId="586674E3" w14:textId="0B8B452C" w:rsidR="002D1C90" w:rsidRPr="00714647" w:rsidRDefault="002D1C90" w:rsidP="002D1C90">
      <w:pPr>
        <w:jc w:val="both"/>
        <w:rPr>
          <w:rFonts w:ascii="Times New Roman" w:eastAsiaTheme="minorHAnsi" w:hAnsi="Times New Roman"/>
          <w:sz w:val="24"/>
          <w:szCs w:val="24"/>
          <w:lang w:eastAsia="en-US"/>
        </w:rPr>
      </w:pPr>
      <w:proofErr w:type="spellStart"/>
      <w:r>
        <w:rPr>
          <w:rFonts w:ascii="Times New Roman" w:eastAsiaTheme="minorHAnsi" w:hAnsi="Times New Roman"/>
          <w:b/>
          <w:bCs/>
          <w:i/>
          <w:iCs/>
          <w:sz w:val="24"/>
          <w:szCs w:val="24"/>
          <w:lang w:eastAsia="en-US"/>
        </w:rPr>
        <w:t>Ужахов</w:t>
      </w:r>
      <w:proofErr w:type="spellEnd"/>
      <w:r>
        <w:rPr>
          <w:rFonts w:ascii="Times New Roman" w:eastAsiaTheme="minorHAnsi" w:hAnsi="Times New Roman"/>
          <w:b/>
          <w:bCs/>
          <w:i/>
          <w:iCs/>
          <w:sz w:val="24"/>
          <w:szCs w:val="24"/>
          <w:lang w:eastAsia="en-US"/>
        </w:rPr>
        <w:t xml:space="preserve"> Билан </w:t>
      </w:r>
      <w:proofErr w:type="spellStart"/>
      <w:r>
        <w:rPr>
          <w:rFonts w:ascii="Times New Roman" w:eastAsiaTheme="minorHAnsi" w:hAnsi="Times New Roman"/>
          <w:b/>
          <w:bCs/>
          <w:i/>
          <w:iCs/>
          <w:sz w:val="24"/>
          <w:szCs w:val="24"/>
          <w:lang w:eastAsia="en-US"/>
        </w:rPr>
        <w:t>Абдурахимович</w:t>
      </w:r>
      <w:proofErr w:type="spellEnd"/>
      <w:r w:rsidRPr="00417BD0">
        <w:rPr>
          <w:rFonts w:ascii="Times New Roman" w:eastAsiaTheme="minorHAnsi" w:hAnsi="Times New Roman"/>
          <w:b/>
          <w:bCs/>
          <w:i/>
          <w:iCs/>
          <w:sz w:val="24"/>
          <w:szCs w:val="24"/>
          <w:lang w:eastAsia="en-US"/>
        </w:rPr>
        <w:t xml:space="preserve"> имеет право косвенно распоряжаться </w:t>
      </w:r>
      <w:r w:rsidR="00444533">
        <w:rPr>
          <w:rFonts w:ascii="Times New Roman" w:eastAsiaTheme="minorHAnsi" w:hAnsi="Times New Roman"/>
          <w:b/>
          <w:bCs/>
          <w:i/>
          <w:iCs/>
          <w:sz w:val="24"/>
          <w:szCs w:val="24"/>
          <w:lang w:eastAsia="en-US"/>
        </w:rPr>
        <w:t>100</w:t>
      </w:r>
      <w:r w:rsidRPr="00417BD0">
        <w:rPr>
          <w:rFonts w:ascii="Times New Roman" w:eastAsiaTheme="minorHAnsi" w:hAnsi="Times New Roman"/>
          <w:b/>
          <w:bCs/>
          <w:i/>
          <w:iCs/>
          <w:sz w:val="24"/>
          <w:szCs w:val="24"/>
          <w:lang w:eastAsia="en-US"/>
        </w:rPr>
        <w:t xml:space="preserve">% голосов, приходящихся на голосующие акции (доли), составляющие уставный капитал Эмитента, через следующие </w:t>
      </w:r>
      <w:r w:rsidR="00B52828">
        <w:rPr>
          <w:rFonts w:ascii="Times New Roman" w:eastAsiaTheme="minorHAnsi" w:hAnsi="Times New Roman"/>
          <w:b/>
          <w:bCs/>
          <w:i/>
          <w:iCs/>
          <w:sz w:val="24"/>
          <w:szCs w:val="24"/>
          <w:lang w:eastAsia="en-US"/>
        </w:rPr>
        <w:t>организации</w:t>
      </w:r>
      <w:r w:rsidRPr="00417BD0">
        <w:rPr>
          <w:rFonts w:ascii="Times New Roman" w:eastAsiaTheme="minorHAnsi" w:hAnsi="Times New Roman"/>
          <w:b/>
          <w:bCs/>
          <w:i/>
          <w:iCs/>
          <w:sz w:val="24"/>
          <w:szCs w:val="24"/>
          <w:lang w:eastAsia="en-US"/>
        </w:rPr>
        <w:t>:</w:t>
      </w:r>
    </w:p>
    <w:p w14:paraId="6D9F0F6A" w14:textId="2F8754A0" w:rsidR="002D1C90" w:rsidRPr="00417BD0" w:rsidRDefault="002D1C90" w:rsidP="002D1C90">
      <w:pPr>
        <w:jc w:val="both"/>
        <w:rPr>
          <w:rFonts w:ascii="Times New Roman" w:eastAsiaTheme="minorHAnsi" w:hAnsi="Times New Roman"/>
          <w:b/>
          <w:bCs/>
          <w:i/>
          <w:iCs/>
          <w:sz w:val="24"/>
          <w:szCs w:val="24"/>
          <w:lang w:eastAsia="en-US"/>
        </w:rPr>
      </w:pPr>
      <w:r w:rsidRPr="0076078D">
        <w:rPr>
          <w:rFonts w:ascii="Times New Roman" w:eastAsiaTheme="minorHAnsi" w:hAnsi="Times New Roman"/>
          <w:bCs/>
          <w:iCs/>
          <w:sz w:val="24"/>
          <w:szCs w:val="24"/>
          <w:lang w:eastAsia="en-US"/>
        </w:rPr>
        <w:t>1)</w:t>
      </w:r>
      <w:r w:rsidRPr="00417BD0">
        <w:rPr>
          <w:rFonts w:ascii="Times New Roman" w:eastAsiaTheme="minorHAnsi" w:hAnsi="Times New Roman"/>
          <w:b/>
          <w:bCs/>
          <w:i/>
          <w:iCs/>
          <w:sz w:val="24"/>
          <w:szCs w:val="24"/>
          <w:lang w:eastAsia="en-US"/>
        </w:rPr>
        <w:t xml:space="preserve"> </w:t>
      </w:r>
      <w:r w:rsidR="00444533" w:rsidRPr="00444533">
        <w:rPr>
          <w:rFonts w:ascii="Times New Roman" w:eastAsiaTheme="minorHAnsi" w:hAnsi="Times New Roman"/>
          <w:bCs/>
          <w:iCs/>
          <w:sz w:val="24"/>
          <w:szCs w:val="24"/>
          <w:lang w:eastAsia="en-US"/>
        </w:rPr>
        <w:t>П</w:t>
      </w:r>
      <w:r w:rsidRPr="00444533">
        <w:rPr>
          <w:rFonts w:ascii="Times New Roman" w:eastAsiaTheme="minorHAnsi" w:hAnsi="Times New Roman"/>
          <w:bCs/>
          <w:iCs/>
          <w:sz w:val="24"/>
          <w:szCs w:val="24"/>
          <w:lang w:eastAsia="en-US"/>
        </w:rPr>
        <w:t>олное фирменное наименование:</w:t>
      </w:r>
      <w:r w:rsidRPr="00417BD0">
        <w:rPr>
          <w:rFonts w:ascii="Times New Roman" w:eastAsiaTheme="minorHAnsi" w:hAnsi="Times New Roman"/>
          <w:b/>
          <w:bCs/>
          <w:i/>
          <w:iCs/>
          <w:sz w:val="24"/>
          <w:szCs w:val="24"/>
          <w:lang w:eastAsia="en-US"/>
        </w:rPr>
        <w:t xml:space="preserve"> </w:t>
      </w:r>
      <w:r>
        <w:rPr>
          <w:rFonts w:ascii="Times New Roman" w:eastAsiaTheme="minorHAnsi" w:hAnsi="Times New Roman"/>
          <w:b/>
          <w:bCs/>
          <w:i/>
          <w:iCs/>
          <w:sz w:val="24"/>
          <w:szCs w:val="24"/>
          <w:lang w:eastAsia="en-US"/>
        </w:rPr>
        <w:t>Общество с ограниченной ответственностью «КэпиталГард</w:t>
      </w:r>
      <w:r w:rsidR="00444533">
        <w:rPr>
          <w:rFonts w:ascii="Times New Roman" w:eastAsiaTheme="minorHAnsi" w:hAnsi="Times New Roman"/>
          <w:b/>
          <w:bCs/>
          <w:i/>
          <w:iCs/>
          <w:sz w:val="24"/>
          <w:szCs w:val="24"/>
          <w:lang w:eastAsia="en-US"/>
        </w:rPr>
        <w:t>».</w:t>
      </w:r>
      <w:r w:rsidRPr="00417BD0">
        <w:rPr>
          <w:rFonts w:ascii="Times New Roman" w:eastAsiaTheme="minorHAnsi" w:hAnsi="Times New Roman"/>
          <w:b/>
          <w:bCs/>
          <w:i/>
          <w:iCs/>
          <w:sz w:val="24"/>
          <w:szCs w:val="24"/>
          <w:lang w:eastAsia="en-US"/>
        </w:rPr>
        <w:t xml:space="preserve"> </w:t>
      </w:r>
    </w:p>
    <w:p w14:paraId="0A1F4561" w14:textId="53AB219A" w:rsidR="002D1C90" w:rsidRPr="00417BD0" w:rsidRDefault="00444533" w:rsidP="002D1C90">
      <w:pPr>
        <w:jc w:val="both"/>
        <w:rPr>
          <w:rFonts w:ascii="Times New Roman" w:eastAsiaTheme="minorHAnsi" w:hAnsi="Times New Roman"/>
          <w:b/>
          <w:bCs/>
          <w:i/>
          <w:iCs/>
          <w:sz w:val="24"/>
          <w:szCs w:val="24"/>
          <w:lang w:eastAsia="en-US"/>
        </w:rPr>
      </w:pPr>
      <w:r w:rsidRPr="00444533">
        <w:rPr>
          <w:rFonts w:ascii="Times New Roman" w:eastAsiaTheme="minorHAnsi" w:hAnsi="Times New Roman"/>
          <w:bCs/>
          <w:iCs/>
          <w:sz w:val="24"/>
          <w:szCs w:val="24"/>
          <w:lang w:eastAsia="en-US"/>
        </w:rPr>
        <w:t>Сокращённое</w:t>
      </w:r>
      <w:r w:rsidR="002D1C90" w:rsidRPr="00444533">
        <w:rPr>
          <w:rFonts w:ascii="Times New Roman" w:eastAsiaTheme="minorHAnsi" w:hAnsi="Times New Roman"/>
          <w:bCs/>
          <w:iCs/>
          <w:sz w:val="24"/>
          <w:szCs w:val="24"/>
          <w:lang w:eastAsia="en-US"/>
        </w:rPr>
        <w:t xml:space="preserve"> фирменное наименование:</w:t>
      </w:r>
      <w:r w:rsidR="002D1C90" w:rsidRPr="00417BD0">
        <w:rPr>
          <w:rFonts w:ascii="Times New Roman" w:eastAsiaTheme="minorHAnsi" w:hAnsi="Times New Roman"/>
          <w:b/>
          <w:bCs/>
          <w:i/>
          <w:iCs/>
          <w:sz w:val="24"/>
          <w:szCs w:val="24"/>
          <w:lang w:eastAsia="en-US"/>
        </w:rPr>
        <w:t xml:space="preserve"> </w:t>
      </w:r>
      <w:r w:rsidR="002D1C90">
        <w:rPr>
          <w:rFonts w:ascii="Times New Roman" w:eastAsiaTheme="minorHAnsi" w:hAnsi="Times New Roman"/>
          <w:b/>
          <w:bCs/>
          <w:i/>
          <w:iCs/>
          <w:sz w:val="24"/>
          <w:szCs w:val="24"/>
          <w:lang w:eastAsia="en-US"/>
        </w:rPr>
        <w:t>ООО «КэпиталГард»</w:t>
      </w:r>
      <w:r>
        <w:rPr>
          <w:rFonts w:ascii="Times New Roman" w:eastAsiaTheme="minorHAnsi" w:hAnsi="Times New Roman"/>
          <w:b/>
          <w:bCs/>
          <w:i/>
          <w:iCs/>
          <w:sz w:val="24"/>
          <w:szCs w:val="24"/>
          <w:lang w:eastAsia="en-US"/>
        </w:rPr>
        <w:t>.</w:t>
      </w:r>
      <w:r w:rsidR="002D1C90" w:rsidRPr="00417BD0">
        <w:rPr>
          <w:rFonts w:ascii="Times New Roman" w:eastAsiaTheme="minorHAnsi" w:hAnsi="Times New Roman"/>
          <w:b/>
          <w:bCs/>
          <w:i/>
          <w:iCs/>
          <w:sz w:val="24"/>
          <w:szCs w:val="24"/>
          <w:lang w:eastAsia="en-US"/>
        </w:rPr>
        <w:t xml:space="preserve"> </w:t>
      </w:r>
    </w:p>
    <w:p w14:paraId="6CB5550E" w14:textId="75B82053" w:rsidR="002D1C90" w:rsidRPr="00417BD0" w:rsidRDefault="00444533" w:rsidP="002D1C90">
      <w:pPr>
        <w:jc w:val="both"/>
        <w:rPr>
          <w:rFonts w:ascii="Times New Roman" w:eastAsiaTheme="minorHAnsi" w:hAnsi="Times New Roman"/>
          <w:b/>
          <w:bCs/>
          <w:i/>
          <w:iCs/>
          <w:sz w:val="24"/>
          <w:szCs w:val="24"/>
          <w:lang w:eastAsia="en-US"/>
        </w:rPr>
      </w:pPr>
      <w:r w:rsidRPr="00444533">
        <w:rPr>
          <w:rFonts w:ascii="Times New Roman" w:eastAsiaTheme="minorHAnsi" w:hAnsi="Times New Roman"/>
          <w:bCs/>
          <w:iCs/>
          <w:sz w:val="24"/>
          <w:szCs w:val="24"/>
          <w:lang w:eastAsia="en-US"/>
        </w:rPr>
        <w:t>М</w:t>
      </w:r>
      <w:r w:rsidR="002D1C90" w:rsidRPr="00444533">
        <w:rPr>
          <w:rFonts w:ascii="Times New Roman" w:eastAsiaTheme="minorHAnsi" w:hAnsi="Times New Roman"/>
          <w:bCs/>
          <w:iCs/>
          <w:sz w:val="24"/>
          <w:szCs w:val="24"/>
          <w:lang w:eastAsia="en-US"/>
        </w:rPr>
        <w:t>есто нахождения:</w:t>
      </w:r>
      <w:r w:rsidR="002D1C90" w:rsidRPr="00417BD0">
        <w:rPr>
          <w:rFonts w:ascii="Times New Roman" w:eastAsiaTheme="minorHAnsi" w:hAnsi="Times New Roman"/>
          <w:b/>
          <w:bCs/>
          <w:i/>
          <w:iCs/>
          <w:sz w:val="24"/>
          <w:szCs w:val="24"/>
          <w:lang w:eastAsia="en-US"/>
        </w:rPr>
        <w:t xml:space="preserve"> </w:t>
      </w:r>
      <w:r w:rsidR="002D1C90" w:rsidRPr="00F66626">
        <w:rPr>
          <w:rFonts w:ascii="Times New Roman" w:eastAsiaTheme="minorHAnsi" w:hAnsi="Times New Roman"/>
          <w:b/>
          <w:bCs/>
          <w:i/>
          <w:iCs/>
          <w:sz w:val="24"/>
          <w:szCs w:val="24"/>
          <w:lang w:eastAsia="en-US"/>
        </w:rPr>
        <w:t>Российская Федерация, г. Москва</w:t>
      </w:r>
      <w:r>
        <w:rPr>
          <w:rFonts w:ascii="Times New Roman" w:eastAsiaTheme="minorHAnsi" w:hAnsi="Times New Roman"/>
          <w:b/>
          <w:bCs/>
          <w:i/>
          <w:iCs/>
          <w:sz w:val="24"/>
          <w:szCs w:val="24"/>
          <w:lang w:eastAsia="en-US"/>
        </w:rPr>
        <w:t>.</w:t>
      </w:r>
      <w:r w:rsidR="002D1C90" w:rsidRPr="00417BD0">
        <w:rPr>
          <w:rFonts w:ascii="Times New Roman" w:eastAsiaTheme="minorHAnsi" w:hAnsi="Times New Roman"/>
          <w:b/>
          <w:bCs/>
          <w:i/>
          <w:iCs/>
          <w:sz w:val="24"/>
          <w:szCs w:val="24"/>
          <w:lang w:eastAsia="en-US"/>
        </w:rPr>
        <w:t xml:space="preserve"> </w:t>
      </w:r>
    </w:p>
    <w:p w14:paraId="038CEA7B" w14:textId="75A25664" w:rsidR="002D1C90" w:rsidRPr="00417BD0" w:rsidRDefault="00444533" w:rsidP="002D1C90">
      <w:pPr>
        <w:jc w:val="both"/>
        <w:rPr>
          <w:rFonts w:ascii="Times New Roman" w:eastAsiaTheme="minorHAnsi" w:hAnsi="Times New Roman"/>
          <w:b/>
          <w:bCs/>
          <w:i/>
          <w:iCs/>
          <w:sz w:val="24"/>
          <w:szCs w:val="24"/>
          <w:lang w:eastAsia="en-US"/>
        </w:rPr>
      </w:pPr>
      <w:r w:rsidRPr="00444533">
        <w:rPr>
          <w:rFonts w:ascii="Times New Roman" w:eastAsiaTheme="minorHAnsi" w:hAnsi="Times New Roman"/>
          <w:bCs/>
          <w:iCs/>
          <w:sz w:val="24"/>
          <w:szCs w:val="24"/>
          <w:lang w:eastAsia="en-US"/>
        </w:rPr>
        <w:t>И</w:t>
      </w:r>
      <w:r w:rsidR="002D1C90" w:rsidRPr="00444533">
        <w:rPr>
          <w:rFonts w:ascii="Times New Roman" w:eastAsiaTheme="minorHAnsi" w:hAnsi="Times New Roman"/>
          <w:bCs/>
          <w:iCs/>
          <w:sz w:val="24"/>
          <w:szCs w:val="24"/>
          <w:lang w:eastAsia="en-US"/>
        </w:rPr>
        <w:t>дентификационный номер налогоплательщика (ИНН):</w:t>
      </w:r>
      <w:r w:rsidR="002D1C90" w:rsidRPr="00417BD0">
        <w:rPr>
          <w:rFonts w:ascii="Times New Roman" w:eastAsiaTheme="minorHAnsi" w:hAnsi="Times New Roman"/>
          <w:b/>
          <w:bCs/>
          <w:i/>
          <w:iCs/>
          <w:sz w:val="24"/>
          <w:szCs w:val="24"/>
          <w:lang w:eastAsia="en-US"/>
        </w:rPr>
        <w:t xml:space="preserve"> </w:t>
      </w:r>
      <w:r w:rsidR="002D1C90" w:rsidRPr="00F66626">
        <w:rPr>
          <w:rFonts w:ascii="Times New Roman" w:eastAsiaTheme="minorHAnsi" w:hAnsi="Times New Roman"/>
          <w:b/>
          <w:bCs/>
          <w:i/>
          <w:iCs/>
          <w:sz w:val="24"/>
          <w:szCs w:val="24"/>
          <w:lang w:eastAsia="en-US"/>
        </w:rPr>
        <w:t>9701285054</w:t>
      </w:r>
      <w:r>
        <w:rPr>
          <w:rFonts w:ascii="Times New Roman" w:eastAsiaTheme="minorHAnsi" w:hAnsi="Times New Roman"/>
          <w:b/>
          <w:bCs/>
          <w:i/>
          <w:iCs/>
          <w:sz w:val="24"/>
          <w:szCs w:val="24"/>
          <w:lang w:eastAsia="en-US"/>
        </w:rPr>
        <w:t>.</w:t>
      </w:r>
      <w:r w:rsidR="002D1C90" w:rsidRPr="00417BD0">
        <w:rPr>
          <w:rFonts w:ascii="Times New Roman" w:eastAsiaTheme="minorHAnsi" w:hAnsi="Times New Roman"/>
          <w:b/>
          <w:bCs/>
          <w:i/>
          <w:iCs/>
          <w:sz w:val="24"/>
          <w:szCs w:val="24"/>
          <w:lang w:eastAsia="en-US"/>
        </w:rPr>
        <w:t xml:space="preserve"> </w:t>
      </w:r>
    </w:p>
    <w:p w14:paraId="500C35D7" w14:textId="7A6273D7" w:rsidR="002D1C90" w:rsidRPr="00417BD0" w:rsidRDefault="00444533" w:rsidP="002D1C90">
      <w:pPr>
        <w:jc w:val="both"/>
        <w:rPr>
          <w:rFonts w:ascii="Times New Roman" w:eastAsiaTheme="minorHAnsi" w:hAnsi="Times New Roman"/>
          <w:b/>
          <w:bCs/>
          <w:i/>
          <w:iCs/>
          <w:sz w:val="24"/>
          <w:szCs w:val="24"/>
          <w:lang w:eastAsia="en-US"/>
        </w:rPr>
      </w:pPr>
      <w:r w:rsidRPr="00444533">
        <w:rPr>
          <w:rFonts w:ascii="Times New Roman" w:eastAsiaTheme="minorHAnsi" w:hAnsi="Times New Roman"/>
          <w:bCs/>
          <w:iCs/>
          <w:sz w:val="24"/>
          <w:szCs w:val="24"/>
          <w:lang w:eastAsia="en-US"/>
        </w:rPr>
        <w:t>О</w:t>
      </w:r>
      <w:r w:rsidR="002D1C90" w:rsidRPr="00444533">
        <w:rPr>
          <w:rFonts w:ascii="Times New Roman" w:eastAsiaTheme="minorHAnsi" w:hAnsi="Times New Roman"/>
          <w:bCs/>
          <w:iCs/>
          <w:sz w:val="24"/>
          <w:szCs w:val="24"/>
          <w:lang w:eastAsia="en-US"/>
        </w:rPr>
        <w:t>сновной государственный регистрационный номер (ОГРН):</w:t>
      </w:r>
      <w:r w:rsidR="002D1C90" w:rsidRPr="00417BD0">
        <w:rPr>
          <w:rFonts w:ascii="Times New Roman" w:eastAsiaTheme="minorHAnsi" w:hAnsi="Times New Roman"/>
          <w:b/>
          <w:bCs/>
          <w:i/>
          <w:iCs/>
          <w:sz w:val="24"/>
          <w:szCs w:val="24"/>
          <w:lang w:eastAsia="en-US"/>
        </w:rPr>
        <w:t xml:space="preserve"> </w:t>
      </w:r>
      <w:r w:rsidR="002D1C90" w:rsidRPr="00F66626">
        <w:rPr>
          <w:rFonts w:ascii="Times New Roman" w:eastAsiaTheme="minorHAnsi" w:hAnsi="Times New Roman"/>
          <w:b/>
          <w:bCs/>
          <w:i/>
          <w:iCs/>
          <w:sz w:val="24"/>
          <w:szCs w:val="24"/>
          <w:lang w:eastAsia="en-US"/>
        </w:rPr>
        <w:t>1247700321329</w:t>
      </w:r>
      <w:r>
        <w:rPr>
          <w:rFonts w:ascii="Times New Roman" w:eastAsiaTheme="minorHAnsi" w:hAnsi="Times New Roman"/>
          <w:b/>
          <w:bCs/>
          <w:i/>
          <w:iCs/>
          <w:sz w:val="24"/>
          <w:szCs w:val="24"/>
          <w:lang w:eastAsia="en-US"/>
        </w:rPr>
        <w:t>.</w:t>
      </w:r>
    </w:p>
    <w:p w14:paraId="7F7A6C0B" w14:textId="77777777" w:rsidR="002D1C90" w:rsidRDefault="002D1C90" w:rsidP="002D1C90">
      <w:pPr>
        <w:jc w:val="both"/>
        <w:rPr>
          <w:rFonts w:ascii="Times New Roman" w:eastAsiaTheme="minorHAnsi" w:hAnsi="Times New Roman"/>
          <w:b/>
          <w:bCs/>
          <w:i/>
          <w:iCs/>
          <w:sz w:val="24"/>
          <w:szCs w:val="24"/>
          <w:lang w:eastAsia="en-US"/>
        </w:rPr>
      </w:pPr>
      <w:proofErr w:type="spellStart"/>
      <w:r>
        <w:rPr>
          <w:rFonts w:ascii="Times New Roman" w:eastAsiaTheme="minorHAnsi" w:hAnsi="Times New Roman"/>
          <w:b/>
          <w:bCs/>
          <w:i/>
          <w:iCs/>
          <w:sz w:val="24"/>
          <w:szCs w:val="24"/>
          <w:lang w:eastAsia="en-US"/>
        </w:rPr>
        <w:t>Ужахов</w:t>
      </w:r>
      <w:proofErr w:type="spellEnd"/>
      <w:r>
        <w:rPr>
          <w:rFonts w:ascii="Times New Roman" w:eastAsiaTheme="minorHAnsi" w:hAnsi="Times New Roman"/>
          <w:b/>
          <w:bCs/>
          <w:i/>
          <w:iCs/>
          <w:sz w:val="24"/>
          <w:szCs w:val="24"/>
          <w:lang w:eastAsia="en-US"/>
        </w:rPr>
        <w:t xml:space="preserve"> Билан </w:t>
      </w:r>
      <w:proofErr w:type="spellStart"/>
      <w:r>
        <w:rPr>
          <w:rFonts w:ascii="Times New Roman" w:eastAsiaTheme="minorHAnsi" w:hAnsi="Times New Roman"/>
          <w:b/>
          <w:bCs/>
          <w:i/>
          <w:iCs/>
          <w:sz w:val="24"/>
          <w:szCs w:val="24"/>
          <w:lang w:eastAsia="en-US"/>
        </w:rPr>
        <w:t>Абдурахимович</w:t>
      </w:r>
      <w:proofErr w:type="spellEnd"/>
      <w:r w:rsidRPr="00417BD0">
        <w:rPr>
          <w:rFonts w:ascii="Times New Roman" w:eastAsiaTheme="minorHAnsi" w:hAnsi="Times New Roman"/>
          <w:b/>
          <w:bCs/>
          <w:i/>
          <w:iCs/>
          <w:sz w:val="24"/>
          <w:szCs w:val="24"/>
          <w:lang w:eastAsia="en-US"/>
        </w:rPr>
        <w:t xml:space="preserve"> владеет </w:t>
      </w:r>
      <w:r>
        <w:rPr>
          <w:rFonts w:ascii="Times New Roman" w:eastAsiaTheme="minorHAnsi" w:hAnsi="Times New Roman"/>
          <w:b/>
          <w:bCs/>
          <w:i/>
          <w:iCs/>
          <w:sz w:val="24"/>
          <w:szCs w:val="24"/>
          <w:lang w:eastAsia="en-US"/>
        </w:rPr>
        <w:t>10</w:t>
      </w:r>
      <w:r w:rsidRPr="00417BD0">
        <w:rPr>
          <w:rFonts w:ascii="Times New Roman" w:eastAsiaTheme="minorHAnsi" w:hAnsi="Times New Roman"/>
          <w:b/>
          <w:bCs/>
          <w:i/>
          <w:iCs/>
          <w:sz w:val="24"/>
          <w:szCs w:val="24"/>
          <w:lang w:eastAsia="en-US"/>
        </w:rPr>
        <w:t xml:space="preserve">0% </w:t>
      </w:r>
      <w:r w:rsidRPr="00F66626">
        <w:rPr>
          <w:rFonts w:ascii="Times New Roman" w:eastAsiaTheme="minorHAnsi" w:hAnsi="Times New Roman"/>
          <w:b/>
          <w:bCs/>
          <w:i/>
          <w:iCs/>
          <w:sz w:val="24"/>
          <w:szCs w:val="24"/>
          <w:lang w:eastAsia="en-US"/>
        </w:rPr>
        <w:t>долей в уставном капитале ООО «КэпиталГард»</w:t>
      </w:r>
      <w:r w:rsidRPr="00417BD0">
        <w:rPr>
          <w:rFonts w:ascii="Times New Roman" w:eastAsiaTheme="minorHAnsi" w:hAnsi="Times New Roman"/>
          <w:b/>
          <w:bCs/>
          <w:i/>
          <w:iCs/>
          <w:sz w:val="24"/>
          <w:szCs w:val="24"/>
          <w:lang w:eastAsia="en-US"/>
        </w:rPr>
        <w:t>.</w:t>
      </w:r>
    </w:p>
    <w:p w14:paraId="168FD444" w14:textId="0DC97A8D" w:rsidR="002D1C90" w:rsidRDefault="002D1C90" w:rsidP="002D1C90">
      <w:pPr>
        <w:jc w:val="both"/>
        <w:rPr>
          <w:rFonts w:ascii="Times New Roman" w:eastAsiaTheme="minorHAnsi" w:hAnsi="Times New Roman"/>
          <w:b/>
          <w:bCs/>
          <w:i/>
          <w:iCs/>
          <w:sz w:val="24"/>
          <w:szCs w:val="24"/>
          <w:lang w:eastAsia="en-US"/>
        </w:rPr>
      </w:pPr>
      <w:r>
        <w:rPr>
          <w:rFonts w:ascii="Times New Roman" w:eastAsiaTheme="minorHAnsi" w:hAnsi="Times New Roman"/>
          <w:b/>
          <w:bCs/>
          <w:i/>
          <w:iCs/>
          <w:sz w:val="24"/>
          <w:szCs w:val="24"/>
          <w:lang w:eastAsia="en-US"/>
        </w:rPr>
        <w:lastRenderedPageBreak/>
        <w:t>ООО «</w:t>
      </w:r>
      <w:r w:rsidRPr="00F66626">
        <w:rPr>
          <w:rFonts w:ascii="Times New Roman" w:eastAsiaTheme="minorHAnsi" w:hAnsi="Times New Roman"/>
          <w:b/>
          <w:bCs/>
          <w:i/>
          <w:iCs/>
          <w:sz w:val="24"/>
          <w:szCs w:val="24"/>
          <w:lang w:eastAsia="en-US"/>
        </w:rPr>
        <w:t>КэпиталГард</w:t>
      </w:r>
      <w:r>
        <w:rPr>
          <w:rFonts w:ascii="Times New Roman" w:eastAsiaTheme="minorHAnsi" w:hAnsi="Times New Roman"/>
          <w:b/>
          <w:bCs/>
          <w:i/>
          <w:iCs/>
          <w:sz w:val="24"/>
          <w:szCs w:val="24"/>
          <w:lang w:eastAsia="en-US"/>
        </w:rPr>
        <w:t>»</w:t>
      </w:r>
      <w:r w:rsidRPr="00946183">
        <w:rPr>
          <w:rFonts w:ascii="Times New Roman" w:eastAsiaTheme="minorHAnsi" w:hAnsi="Times New Roman"/>
          <w:b/>
          <w:bCs/>
          <w:i/>
          <w:iCs/>
          <w:sz w:val="24"/>
          <w:szCs w:val="24"/>
          <w:lang w:eastAsia="en-US"/>
        </w:rPr>
        <w:t xml:space="preserve"> имеет право косвенно распоряжаться </w:t>
      </w:r>
      <w:r w:rsidR="004F3931">
        <w:rPr>
          <w:rFonts w:ascii="Times New Roman" w:eastAsiaTheme="minorHAnsi" w:hAnsi="Times New Roman"/>
          <w:b/>
          <w:bCs/>
          <w:i/>
          <w:iCs/>
          <w:sz w:val="24"/>
          <w:szCs w:val="24"/>
          <w:lang w:eastAsia="en-US"/>
        </w:rPr>
        <w:t>100</w:t>
      </w:r>
      <w:r w:rsidRPr="00946183">
        <w:rPr>
          <w:rFonts w:ascii="Times New Roman" w:eastAsiaTheme="minorHAnsi" w:hAnsi="Times New Roman"/>
          <w:b/>
          <w:bCs/>
          <w:i/>
          <w:iCs/>
          <w:sz w:val="24"/>
          <w:szCs w:val="24"/>
          <w:lang w:eastAsia="en-US"/>
        </w:rPr>
        <w:t xml:space="preserve"> % голосов, приходящихся на голосующие доли, составляющие уставный капитал Эмитента, через следую</w:t>
      </w:r>
      <w:r>
        <w:rPr>
          <w:rFonts w:ascii="Times New Roman" w:eastAsiaTheme="minorHAnsi" w:hAnsi="Times New Roman"/>
          <w:b/>
          <w:bCs/>
          <w:i/>
          <w:iCs/>
          <w:sz w:val="24"/>
          <w:szCs w:val="24"/>
          <w:lang w:eastAsia="en-US"/>
        </w:rPr>
        <w:t xml:space="preserve">щие </w:t>
      </w:r>
      <w:r w:rsidR="00ED1ED5">
        <w:rPr>
          <w:rFonts w:ascii="Times New Roman" w:eastAsiaTheme="minorHAnsi" w:hAnsi="Times New Roman"/>
          <w:b/>
          <w:bCs/>
          <w:i/>
          <w:iCs/>
          <w:sz w:val="24"/>
          <w:szCs w:val="24"/>
          <w:lang w:eastAsia="en-US"/>
        </w:rPr>
        <w:t>организации</w:t>
      </w:r>
      <w:r>
        <w:rPr>
          <w:rFonts w:ascii="Times New Roman" w:eastAsiaTheme="minorHAnsi" w:hAnsi="Times New Roman"/>
          <w:b/>
          <w:bCs/>
          <w:i/>
          <w:iCs/>
          <w:sz w:val="24"/>
          <w:szCs w:val="24"/>
          <w:lang w:eastAsia="en-US"/>
        </w:rPr>
        <w:t xml:space="preserve">, </w:t>
      </w:r>
      <w:r w:rsidR="00ED1ED5">
        <w:rPr>
          <w:rFonts w:ascii="Times New Roman" w:eastAsiaTheme="minorHAnsi" w:hAnsi="Times New Roman"/>
          <w:b/>
          <w:bCs/>
          <w:i/>
          <w:iCs/>
          <w:sz w:val="24"/>
          <w:szCs w:val="24"/>
          <w:lang w:eastAsia="en-US"/>
        </w:rPr>
        <w:t>указанные</w:t>
      </w:r>
      <w:r w:rsidRPr="00B52828">
        <w:rPr>
          <w:rFonts w:ascii="Times New Roman" w:eastAsiaTheme="minorHAnsi" w:hAnsi="Times New Roman"/>
          <w:b/>
          <w:bCs/>
          <w:i/>
          <w:iCs/>
          <w:sz w:val="24"/>
          <w:szCs w:val="24"/>
          <w:lang w:eastAsia="en-US"/>
        </w:rPr>
        <w:t xml:space="preserve"> </w:t>
      </w:r>
      <w:r w:rsidR="00431E13">
        <w:rPr>
          <w:rFonts w:ascii="Times New Roman" w:eastAsiaTheme="minorHAnsi" w:hAnsi="Times New Roman"/>
          <w:b/>
          <w:bCs/>
          <w:i/>
          <w:iCs/>
          <w:sz w:val="24"/>
          <w:szCs w:val="24"/>
          <w:lang w:eastAsia="en-US"/>
        </w:rPr>
        <w:t xml:space="preserve">ниже </w:t>
      </w:r>
      <w:r w:rsidRPr="00B52828">
        <w:rPr>
          <w:rFonts w:ascii="Times New Roman" w:eastAsiaTheme="minorHAnsi" w:hAnsi="Times New Roman"/>
          <w:b/>
          <w:bCs/>
          <w:i/>
          <w:iCs/>
          <w:sz w:val="24"/>
          <w:szCs w:val="24"/>
          <w:lang w:eastAsia="en-US"/>
        </w:rPr>
        <w:t xml:space="preserve">в </w:t>
      </w:r>
      <w:proofErr w:type="spellStart"/>
      <w:r w:rsidRPr="00B52828">
        <w:rPr>
          <w:rFonts w:ascii="Times New Roman" w:eastAsiaTheme="minorHAnsi" w:hAnsi="Times New Roman"/>
          <w:b/>
          <w:bCs/>
          <w:i/>
          <w:iCs/>
          <w:sz w:val="24"/>
          <w:szCs w:val="24"/>
          <w:lang w:eastAsia="en-US"/>
        </w:rPr>
        <w:t>пп</w:t>
      </w:r>
      <w:proofErr w:type="spellEnd"/>
      <w:r w:rsidRPr="00B52828">
        <w:rPr>
          <w:rFonts w:ascii="Times New Roman" w:eastAsiaTheme="minorHAnsi" w:hAnsi="Times New Roman"/>
          <w:b/>
          <w:bCs/>
          <w:i/>
          <w:iCs/>
          <w:sz w:val="24"/>
          <w:szCs w:val="24"/>
          <w:lang w:eastAsia="en-US"/>
        </w:rPr>
        <w:t xml:space="preserve">. 2) – </w:t>
      </w:r>
      <w:r w:rsidR="0076078D" w:rsidRPr="00B52828">
        <w:rPr>
          <w:rFonts w:ascii="Times New Roman" w:eastAsiaTheme="minorHAnsi" w:hAnsi="Times New Roman"/>
          <w:b/>
          <w:bCs/>
          <w:i/>
          <w:iCs/>
          <w:sz w:val="24"/>
          <w:szCs w:val="24"/>
          <w:lang w:eastAsia="en-US"/>
        </w:rPr>
        <w:t>7</w:t>
      </w:r>
      <w:r w:rsidRPr="00B52828">
        <w:rPr>
          <w:rFonts w:ascii="Times New Roman" w:eastAsiaTheme="minorHAnsi" w:hAnsi="Times New Roman"/>
          <w:b/>
          <w:bCs/>
          <w:i/>
          <w:iCs/>
          <w:sz w:val="24"/>
          <w:szCs w:val="24"/>
          <w:lang w:eastAsia="en-US"/>
        </w:rPr>
        <w:t xml:space="preserve">) настоящего </w:t>
      </w:r>
      <w:r w:rsidR="00431E13">
        <w:rPr>
          <w:rFonts w:ascii="Times New Roman" w:eastAsiaTheme="minorHAnsi" w:hAnsi="Times New Roman"/>
          <w:b/>
          <w:bCs/>
          <w:i/>
          <w:iCs/>
          <w:sz w:val="24"/>
          <w:szCs w:val="24"/>
          <w:lang w:eastAsia="en-US"/>
        </w:rPr>
        <w:t xml:space="preserve">раздела </w:t>
      </w:r>
      <w:r w:rsidR="00444533" w:rsidRPr="00B52828">
        <w:rPr>
          <w:rFonts w:ascii="Times New Roman" w:eastAsiaTheme="minorHAnsi" w:hAnsi="Times New Roman"/>
          <w:b/>
          <w:bCs/>
          <w:i/>
          <w:iCs/>
          <w:sz w:val="24"/>
          <w:szCs w:val="24"/>
          <w:lang w:eastAsia="en-US"/>
        </w:rPr>
        <w:t>Отчёта</w:t>
      </w:r>
      <w:r w:rsidRPr="00B52828">
        <w:rPr>
          <w:rFonts w:ascii="Times New Roman" w:eastAsiaTheme="minorHAnsi" w:hAnsi="Times New Roman"/>
          <w:b/>
          <w:bCs/>
          <w:i/>
          <w:iCs/>
          <w:sz w:val="24"/>
          <w:szCs w:val="24"/>
          <w:lang w:eastAsia="en-US"/>
        </w:rPr>
        <w:t xml:space="preserve"> </w:t>
      </w:r>
      <w:r w:rsidR="00610B86">
        <w:rPr>
          <w:rFonts w:ascii="Times New Roman" w:eastAsiaTheme="minorHAnsi" w:hAnsi="Times New Roman"/>
          <w:b/>
          <w:bCs/>
          <w:i/>
          <w:iCs/>
          <w:sz w:val="24"/>
          <w:szCs w:val="24"/>
          <w:lang w:eastAsia="en-US"/>
        </w:rPr>
        <w:t>Э</w:t>
      </w:r>
      <w:r w:rsidRPr="00B52828">
        <w:rPr>
          <w:rFonts w:ascii="Times New Roman" w:eastAsiaTheme="minorHAnsi" w:hAnsi="Times New Roman"/>
          <w:b/>
          <w:bCs/>
          <w:i/>
          <w:iCs/>
          <w:sz w:val="24"/>
          <w:szCs w:val="24"/>
          <w:lang w:eastAsia="en-US"/>
        </w:rPr>
        <w:t>митента.</w:t>
      </w:r>
    </w:p>
    <w:p w14:paraId="7214D4B9" w14:textId="77777777" w:rsidR="004F3931" w:rsidRDefault="004F3931" w:rsidP="002D1C90">
      <w:pPr>
        <w:jc w:val="both"/>
        <w:rPr>
          <w:rFonts w:ascii="Times New Roman" w:eastAsiaTheme="minorHAnsi" w:hAnsi="Times New Roman"/>
          <w:b/>
          <w:bCs/>
          <w:i/>
          <w:iCs/>
          <w:sz w:val="24"/>
          <w:szCs w:val="24"/>
          <w:lang w:eastAsia="en-US"/>
        </w:rPr>
      </w:pPr>
    </w:p>
    <w:p w14:paraId="26CEE855" w14:textId="21FB1345" w:rsidR="002D1C90" w:rsidRPr="00417BD0" w:rsidRDefault="002D1C90" w:rsidP="002D1C90">
      <w:pPr>
        <w:jc w:val="both"/>
        <w:rPr>
          <w:rFonts w:ascii="Times New Roman" w:eastAsiaTheme="minorHAnsi" w:hAnsi="Times New Roman"/>
          <w:b/>
          <w:bCs/>
          <w:i/>
          <w:iCs/>
          <w:sz w:val="24"/>
          <w:szCs w:val="24"/>
          <w:lang w:eastAsia="en-US"/>
        </w:rPr>
      </w:pPr>
      <w:r w:rsidRPr="0076078D">
        <w:rPr>
          <w:rFonts w:ascii="Times New Roman" w:eastAsiaTheme="minorHAnsi" w:hAnsi="Times New Roman"/>
          <w:bCs/>
          <w:iCs/>
          <w:sz w:val="24"/>
          <w:szCs w:val="24"/>
          <w:lang w:eastAsia="en-US"/>
        </w:rPr>
        <w:t xml:space="preserve">2) </w:t>
      </w:r>
      <w:r w:rsidR="0076078D" w:rsidRPr="0076078D">
        <w:rPr>
          <w:rFonts w:ascii="Times New Roman" w:eastAsiaTheme="minorHAnsi" w:hAnsi="Times New Roman"/>
          <w:bCs/>
          <w:iCs/>
          <w:sz w:val="24"/>
          <w:szCs w:val="24"/>
          <w:lang w:eastAsia="en-US"/>
        </w:rPr>
        <w:t>П</w:t>
      </w:r>
      <w:r w:rsidRPr="0076078D">
        <w:rPr>
          <w:rFonts w:ascii="Times New Roman" w:eastAsiaTheme="minorHAnsi" w:hAnsi="Times New Roman"/>
          <w:bCs/>
          <w:iCs/>
          <w:sz w:val="24"/>
          <w:szCs w:val="24"/>
          <w:lang w:eastAsia="en-US"/>
        </w:rPr>
        <w:t>олное фирменное наименование:</w:t>
      </w:r>
      <w:r w:rsidRPr="00417BD0">
        <w:rPr>
          <w:rFonts w:ascii="Times New Roman" w:eastAsiaTheme="minorHAnsi" w:hAnsi="Times New Roman"/>
          <w:b/>
          <w:bCs/>
          <w:i/>
          <w:iCs/>
          <w:sz w:val="24"/>
          <w:szCs w:val="24"/>
          <w:lang w:eastAsia="en-US"/>
        </w:rPr>
        <w:t xml:space="preserve"> Общество с ограниченной ответственностью «Давлариа»</w:t>
      </w:r>
      <w:r w:rsidR="0076078D">
        <w:rPr>
          <w:rFonts w:ascii="Times New Roman" w:eastAsiaTheme="minorHAnsi" w:hAnsi="Times New Roman"/>
          <w:b/>
          <w:bCs/>
          <w:i/>
          <w:iCs/>
          <w:sz w:val="24"/>
          <w:szCs w:val="24"/>
          <w:lang w:eastAsia="en-US"/>
        </w:rPr>
        <w:t>.</w:t>
      </w:r>
      <w:r w:rsidRPr="00417BD0">
        <w:rPr>
          <w:rFonts w:ascii="Times New Roman" w:eastAsiaTheme="minorHAnsi" w:hAnsi="Times New Roman"/>
          <w:b/>
          <w:bCs/>
          <w:i/>
          <w:iCs/>
          <w:sz w:val="24"/>
          <w:szCs w:val="24"/>
          <w:lang w:eastAsia="en-US"/>
        </w:rPr>
        <w:t xml:space="preserve"> </w:t>
      </w:r>
    </w:p>
    <w:p w14:paraId="6AB3BE1F" w14:textId="1A07C66C" w:rsidR="002D1C90" w:rsidRPr="00417BD0" w:rsidRDefault="0076078D" w:rsidP="002D1C90">
      <w:pPr>
        <w:jc w:val="both"/>
        <w:rPr>
          <w:rFonts w:ascii="Times New Roman" w:eastAsiaTheme="minorHAnsi" w:hAnsi="Times New Roman"/>
          <w:b/>
          <w:bCs/>
          <w:i/>
          <w:iCs/>
          <w:sz w:val="24"/>
          <w:szCs w:val="24"/>
          <w:lang w:eastAsia="en-US"/>
        </w:rPr>
      </w:pPr>
      <w:r w:rsidRPr="0076078D">
        <w:rPr>
          <w:rFonts w:ascii="Times New Roman" w:eastAsiaTheme="minorHAnsi" w:hAnsi="Times New Roman"/>
          <w:bCs/>
          <w:iCs/>
          <w:sz w:val="24"/>
          <w:szCs w:val="24"/>
          <w:lang w:eastAsia="en-US"/>
        </w:rPr>
        <w:t>Сокращённое</w:t>
      </w:r>
      <w:r w:rsidR="002D1C90" w:rsidRPr="0076078D">
        <w:rPr>
          <w:rFonts w:ascii="Times New Roman" w:eastAsiaTheme="minorHAnsi" w:hAnsi="Times New Roman"/>
          <w:bCs/>
          <w:iCs/>
          <w:sz w:val="24"/>
          <w:szCs w:val="24"/>
          <w:lang w:eastAsia="en-US"/>
        </w:rPr>
        <w:t xml:space="preserve"> фирменное наименование:</w:t>
      </w:r>
      <w:r w:rsidR="002D1C90" w:rsidRPr="00417BD0">
        <w:rPr>
          <w:rFonts w:ascii="Times New Roman" w:eastAsiaTheme="minorHAnsi" w:hAnsi="Times New Roman"/>
          <w:b/>
          <w:bCs/>
          <w:i/>
          <w:iCs/>
          <w:sz w:val="24"/>
          <w:szCs w:val="24"/>
          <w:lang w:eastAsia="en-US"/>
        </w:rPr>
        <w:t xml:space="preserve"> ООО «Давлариа»</w:t>
      </w:r>
      <w:r>
        <w:rPr>
          <w:rFonts w:ascii="Times New Roman" w:eastAsiaTheme="minorHAnsi" w:hAnsi="Times New Roman"/>
          <w:b/>
          <w:bCs/>
          <w:i/>
          <w:iCs/>
          <w:sz w:val="24"/>
          <w:szCs w:val="24"/>
          <w:lang w:eastAsia="en-US"/>
        </w:rPr>
        <w:t>.</w:t>
      </w:r>
    </w:p>
    <w:p w14:paraId="0C91A2C7" w14:textId="2A31F179" w:rsidR="002D1C90" w:rsidRPr="00417BD0" w:rsidRDefault="0076078D" w:rsidP="002D1C90">
      <w:pPr>
        <w:jc w:val="both"/>
        <w:rPr>
          <w:rFonts w:ascii="Times New Roman" w:eastAsiaTheme="minorHAnsi" w:hAnsi="Times New Roman"/>
          <w:b/>
          <w:bCs/>
          <w:i/>
          <w:iCs/>
          <w:sz w:val="24"/>
          <w:szCs w:val="24"/>
          <w:lang w:eastAsia="en-US"/>
        </w:rPr>
      </w:pPr>
      <w:r w:rsidRPr="0076078D">
        <w:rPr>
          <w:rFonts w:ascii="Times New Roman" w:eastAsiaTheme="minorHAnsi" w:hAnsi="Times New Roman"/>
          <w:bCs/>
          <w:iCs/>
          <w:sz w:val="24"/>
          <w:szCs w:val="24"/>
          <w:lang w:eastAsia="en-US"/>
        </w:rPr>
        <w:t>М</w:t>
      </w:r>
      <w:r w:rsidR="002D1C90" w:rsidRPr="0076078D">
        <w:rPr>
          <w:rFonts w:ascii="Times New Roman" w:eastAsiaTheme="minorHAnsi" w:hAnsi="Times New Roman"/>
          <w:bCs/>
          <w:iCs/>
          <w:sz w:val="24"/>
          <w:szCs w:val="24"/>
          <w:lang w:eastAsia="en-US"/>
        </w:rPr>
        <w:t>есто нахождения:</w:t>
      </w:r>
      <w:r w:rsidR="002D1C90" w:rsidRPr="00417BD0">
        <w:rPr>
          <w:rFonts w:ascii="Times New Roman" w:eastAsiaTheme="minorHAnsi" w:hAnsi="Times New Roman"/>
          <w:b/>
          <w:bCs/>
          <w:i/>
          <w:iCs/>
          <w:sz w:val="24"/>
          <w:szCs w:val="24"/>
          <w:lang w:eastAsia="en-US"/>
        </w:rPr>
        <w:t xml:space="preserve"> Российская Федерация, г. Москва</w:t>
      </w:r>
      <w:r>
        <w:rPr>
          <w:rFonts w:ascii="Times New Roman" w:eastAsiaTheme="minorHAnsi" w:hAnsi="Times New Roman"/>
          <w:b/>
          <w:bCs/>
          <w:i/>
          <w:iCs/>
          <w:sz w:val="24"/>
          <w:szCs w:val="24"/>
          <w:lang w:eastAsia="en-US"/>
        </w:rPr>
        <w:t>.</w:t>
      </w:r>
    </w:p>
    <w:p w14:paraId="4A1E54E7" w14:textId="67F02A1D" w:rsidR="002D1C90" w:rsidRPr="00417BD0" w:rsidRDefault="0076078D" w:rsidP="002D1C90">
      <w:pPr>
        <w:jc w:val="both"/>
        <w:rPr>
          <w:rFonts w:ascii="Times New Roman" w:eastAsiaTheme="minorHAnsi" w:hAnsi="Times New Roman"/>
          <w:b/>
          <w:bCs/>
          <w:i/>
          <w:iCs/>
          <w:sz w:val="24"/>
          <w:szCs w:val="24"/>
          <w:lang w:eastAsia="en-US"/>
        </w:rPr>
      </w:pPr>
      <w:r w:rsidRPr="0076078D">
        <w:rPr>
          <w:rFonts w:ascii="Times New Roman" w:eastAsiaTheme="minorHAnsi" w:hAnsi="Times New Roman"/>
          <w:bCs/>
          <w:iCs/>
          <w:sz w:val="24"/>
          <w:szCs w:val="24"/>
          <w:lang w:eastAsia="en-US"/>
        </w:rPr>
        <w:t>И</w:t>
      </w:r>
      <w:r w:rsidR="002D1C90" w:rsidRPr="0076078D">
        <w:rPr>
          <w:rFonts w:ascii="Times New Roman" w:eastAsiaTheme="minorHAnsi" w:hAnsi="Times New Roman"/>
          <w:bCs/>
          <w:iCs/>
          <w:sz w:val="24"/>
          <w:szCs w:val="24"/>
          <w:lang w:eastAsia="en-US"/>
        </w:rPr>
        <w:t>дентификационный номер налогоплательщика (ИНН):</w:t>
      </w:r>
      <w:r w:rsidR="002D1C90" w:rsidRPr="00417BD0">
        <w:rPr>
          <w:rFonts w:ascii="Times New Roman" w:eastAsiaTheme="minorHAnsi" w:hAnsi="Times New Roman"/>
          <w:b/>
          <w:bCs/>
          <w:i/>
          <w:iCs/>
          <w:sz w:val="24"/>
          <w:szCs w:val="24"/>
          <w:lang w:eastAsia="en-US"/>
        </w:rPr>
        <w:t xml:space="preserve"> 9710112058</w:t>
      </w:r>
      <w:r>
        <w:rPr>
          <w:rFonts w:ascii="Times New Roman" w:eastAsiaTheme="minorHAnsi" w:hAnsi="Times New Roman"/>
          <w:b/>
          <w:bCs/>
          <w:i/>
          <w:iCs/>
          <w:sz w:val="24"/>
          <w:szCs w:val="24"/>
          <w:lang w:eastAsia="en-US"/>
        </w:rPr>
        <w:t>.</w:t>
      </w:r>
    </w:p>
    <w:p w14:paraId="08AC0CFF" w14:textId="01136303" w:rsidR="002D1C90" w:rsidRPr="00417BD0" w:rsidRDefault="0076078D" w:rsidP="002D1C90">
      <w:pPr>
        <w:jc w:val="both"/>
        <w:rPr>
          <w:rFonts w:ascii="Times New Roman" w:eastAsiaTheme="minorHAnsi" w:hAnsi="Times New Roman"/>
          <w:b/>
          <w:bCs/>
          <w:i/>
          <w:iCs/>
          <w:sz w:val="24"/>
          <w:szCs w:val="24"/>
          <w:lang w:eastAsia="en-US"/>
        </w:rPr>
      </w:pPr>
      <w:r w:rsidRPr="0076078D">
        <w:rPr>
          <w:rFonts w:ascii="Times New Roman" w:eastAsiaTheme="minorHAnsi" w:hAnsi="Times New Roman"/>
          <w:bCs/>
          <w:iCs/>
          <w:sz w:val="24"/>
          <w:szCs w:val="24"/>
          <w:lang w:eastAsia="en-US"/>
        </w:rPr>
        <w:t>О</w:t>
      </w:r>
      <w:r w:rsidR="002D1C90" w:rsidRPr="0076078D">
        <w:rPr>
          <w:rFonts w:ascii="Times New Roman" w:eastAsiaTheme="minorHAnsi" w:hAnsi="Times New Roman"/>
          <w:bCs/>
          <w:iCs/>
          <w:sz w:val="24"/>
          <w:szCs w:val="24"/>
          <w:lang w:eastAsia="en-US"/>
        </w:rPr>
        <w:t>сновной государственный регистрационный номер (ОГРН):</w:t>
      </w:r>
      <w:r w:rsidR="002D1C90" w:rsidRPr="00417BD0">
        <w:rPr>
          <w:rFonts w:ascii="Times New Roman" w:eastAsiaTheme="minorHAnsi" w:hAnsi="Times New Roman"/>
          <w:b/>
          <w:bCs/>
          <w:i/>
          <w:iCs/>
          <w:sz w:val="24"/>
          <w:szCs w:val="24"/>
          <w:lang w:eastAsia="en-US"/>
        </w:rPr>
        <w:t xml:space="preserve"> 1237700231702</w:t>
      </w:r>
      <w:r w:rsidR="0009473E">
        <w:rPr>
          <w:rFonts w:ascii="Times New Roman" w:eastAsiaTheme="minorHAnsi" w:hAnsi="Times New Roman"/>
          <w:b/>
          <w:bCs/>
          <w:i/>
          <w:iCs/>
          <w:sz w:val="24"/>
          <w:szCs w:val="24"/>
          <w:lang w:eastAsia="en-US"/>
        </w:rPr>
        <w:t>.</w:t>
      </w:r>
    </w:p>
    <w:p w14:paraId="4B7B3567" w14:textId="77777777" w:rsidR="002D1C90" w:rsidRPr="00946183" w:rsidRDefault="002D1C90" w:rsidP="002D1C90">
      <w:pPr>
        <w:jc w:val="both"/>
        <w:rPr>
          <w:rFonts w:ascii="Times New Roman" w:eastAsiaTheme="minorHAnsi" w:hAnsi="Times New Roman"/>
          <w:b/>
          <w:bCs/>
          <w:i/>
          <w:iCs/>
          <w:sz w:val="24"/>
          <w:szCs w:val="24"/>
          <w:lang w:eastAsia="en-US"/>
        </w:rPr>
      </w:pPr>
      <w:r w:rsidRPr="00F66626">
        <w:rPr>
          <w:rFonts w:ascii="Times New Roman" w:eastAsiaTheme="minorHAnsi" w:hAnsi="Times New Roman"/>
          <w:b/>
          <w:bCs/>
          <w:i/>
          <w:iCs/>
          <w:sz w:val="24"/>
          <w:szCs w:val="24"/>
          <w:lang w:eastAsia="en-US"/>
        </w:rPr>
        <w:t>ООО «КэпиталГард»</w:t>
      </w:r>
      <w:r w:rsidRPr="00417BD0">
        <w:rPr>
          <w:rFonts w:ascii="Times New Roman" w:eastAsiaTheme="minorHAnsi" w:hAnsi="Times New Roman"/>
          <w:b/>
          <w:bCs/>
          <w:i/>
          <w:iCs/>
          <w:sz w:val="24"/>
          <w:szCs w:val="24"/>
          <w:lang w:eastAsia="en-US"/>
        </w:rPr>
        <w:t xml:space="preserve"> владеет </w:t>
      </w:r>
      <w:r>
        <w:rPr>
          <w:rFonts w:ascii="Times New Roman" w:eastAsiaTheme="minorHAnsi" w:hAnsi="Times New Roman"/>
          <w:b/>
          <w:bCs/>
          <w:i/>
          <w:iCs/>
          <w:sz w:val="24"/>
          <w:szCs w:val="24"/>
          <w:lang w:eastAsia="en-US"/>
        </w:rPr>
        <w:t>6</w:t>
      </w:r>
      <w:r w:rsidRPr="00417BD0">
        <w:rPr>
          <w:rFonts w:ascii="Times New Roman" w:eastAsiaTheme="minorHAnsi" w:hAnsi="Times New Roman"/>
          <w:b/>
          <w:bCs/>
          <w:i/>
          <w:iCs/>
          <w:sz w:val="24"/>
          <w:szCs w:val="24"/>
          <w:lang w:eastAsia="en-US"/>
        </w:rPr>
        <w:t xml:space="preserve">0% долей в </w:t>
      </w:r>
      <w:r w:rsidRPr="00946183">
        <w:rPr>
          <w:rFonts w:ascii="Times New Roman" w:eastAsiaTheme="minorHAnsi" w:hAnsi="Times New Roman"/>
          <w:b/>
          <w:bCs/>
          <w:i/>
          <w:iCs/>
          <w:sz w:val="24"/>
          <w:szCs w:val="24"/>
          <w:lang w:eastAsia="en-US"/>
        </w:rPr>
        <w:t>уставном капитале ООО «Давлариа».</w:t>
      </w:r>
    </w:p>
    <w:p w14:paraId="50BC950C" w14:textId="056F2701" w:rsidR="002D1C90" w:rsidRDefault="002D1C90" w:rsidP="002D1C90">
      <w:pPr>
        <w:jc w:val="both"/>
        <w:rPr>
          <w:rFonts w:ascii="Times New Roman" w:eastAsiaTheme="minorHAnsi" w:hAnsi="Times New Roman"/>
          <w:b/>
          <w:bCs/>
          <w:i/>
          <w:iCs/>
          <w:sz w:val="24"/>
          <w:szCs w:val="24"/>
          <w:lang w:eastAsia="en-US"/>
        </w:rPr>
      </w:pPr>
      <w:r>
        <w:rPr>
          <w:rFonts w:ascii="Times New Roman" w:eastAsiaTheme="minorHAnsi" w:hAnsi="Times New Roman"/>
          <w:b/>
          <w:bCs/>
          <w:i/>
          <w:iCs/>
          <w:sz w:val="24"/>
          <w:szCs w:val="24"/>
          <w:lang w:eastAsia="en-US"/>
        </w:rPr>
        <w:t>ООО</w:t>
      </w:r>
      <w:r w:rsidRPr="00946183">
        <w:rPr>
          <w:rFonts w:ascii="Times New Roman" w:eastAsiaTheme="minorHAnsi" w:hAnsi="Times New Roman"/>
          <w:b/>
          <w:bCs/>
          <w:i/>
          <w:iCs/>
          <w:sz w:val="24"/>
          <w:szCs w:val="24"/>
          <w:lang w:eastAsia="en-US"/>
        </w:rPr>
        <w:t xml:space="preserve"> «Давлариа» имеет право косвенно распоряжаться </w:t>
      </w:r>
      <w:r w:rsidR="004F3931">
        <w:rPr>
          <w:rFonts w:ascii="Times New Roman" w:eastAsiaTheme="minorHAnsi" w:hAnsi="Times New Roman"/>
          <w:b/>
          <w:bCs/>
          <w:i/>
          <w:iCs/>
          <w:sz w:val="24"/>
          <w:szCs w:val="24"/>
          <w:lang w:eastAsia="en-US"/>
        </w:rPr>
        <w:t>100</w:t>
      </w:r>
      <w:r w:rsidRPr="00AD20F9">
        <w:rPr>
          <w:rFonts w:ascii="Times New Roman" w:eastAsiaTheme="minorHAnsi" w:hAnsi="Times New Roman"/>
          <w:b/>
          <w:bCs/>
          <w:i/>
          <w:iCs/>
          <w:sz w:val="24"/>
          <w:szCs w:val="24"/>
          <w:lang w:eastAsia="en-US"/>
        </w:rPr>
        <w:t xml:space="preserve"> % голосов, приходящихся на голосующие доли, составляющие уставный капитал Эмитента, через следующие </w:t>
      </w:r>
      <w:r w:rsidR="00ED1ED5" w:rsidRPr="00AD20F9">
        <w:rPr>
          <w:rFonts w:ascii="Times New Roman" w:eastAsiaTheme="minorHAnsi" w:hAnsi="Times New Roman"/>
          <w:b/>
          <w:bCs/>
          <w:i/>
          <w:iCs/>
          <w:sz w:val="24"/>
          <w:szCs w:val="24"/>
          <w:lang w:eastAsia="en-US"/>
        </w:rPr>
        <w:t>организации</w:t>
      </w:r>
      <w:r w:rsidRPr="00AD20F9">
        <w:rPr>
          <w:rFonts w:ascii="Times New Roman" w:eastAsiaTheme="minorHAnsi" w:hAnsi="Times New Roman"/>
          <w:b/>
          <w:bCs/>
          <w:i/>
          <w:iCs/>
          <w:sz w:val="24"/>
          <w:szCs w:val="24"/>
          <w:lang w:eastAsia="en-US"/>
        </w:rPr>
        <w:t xml:space="preserve">, </w:t>
      </w:r>
      <w:r w:rsidR="00ED1ED5" w:rsidRPr="00AD20F9">
        <w:rPr>
          <w:rFonts w:ascii="Times New Roman" w:eastAsiaTheme="minorHAnsi" w:hAnsi="Times New Roman"/>
          <w:b/>
          <w:bCs/>
          <w:i/>
          <w:iCs/>
          <w:sz w:val="24"/>
          <w:szCs w:val="24"/>
          <w:lang w:eastAsia="en-US"/>
        </w:rPr>
        <w:t>указанные</w:t>
      </w:r>
      <w:r w:rsidR="00431E13" w:rsidRPr="00AD20F9">
        <w:rPr>
          <w:rFonts w:ascii="Times New Roman" w:eastAsiaTheme="minorHAnsi" w:hAnsi="Times New Roman"/>
          <w:b/>
          <w:bCs/>
          <w:i/>
          <w:iCs/>
          <w:sz w:val="24"/>
          <w:szCs w:val="24"/>
          <w:lang w:eastAsia="en-US"/>
        </w:rPr>
        <w:t xml:space="preserve"> ниже</w:t>
      </w:r>
      <w:r w:rsidRPr="00AD20F9">
        <w:rPr>
          <w:rFonts w:ascii="Times New Roman" w:eastAsiaTheme="minorHAnsi" w:hAnsi="Times New Roman"/>
          <w:b/>
          <w:bCs/>
          <w:i/>
          <w:iCs/>
          <w:sz w:val="24"/>
          <w:szCs w:val="24"/>
          <w:lang w:eastAsia="en-US"/>
        </w:rPr>
        <w:t xml:space="preserve"> в </w:t>
      </w:r>
      <w:proofErr w:type="spellStart"/>
      <w:r w:rsidRPr="00AD20F9">
        <w:rPr>
          <w:rFonts w:ascii="Times New Roman" w:eastAsiaTheme="minorHAnsi" w:hAnsi="Times New Roman"/>
          <w:b/>
          <w:bCs/>
          <w:i/>
          <w:iCs/>
          <w:sz w:val="24"/>
          <w:szCs w:val="24"/>
          <w:lang w:eastAsia="en-US"/>
        </w:rPr>
        <w:t>пп</w:t>
      </w:r>
      <w:proofErr w:type="spellEnd"/>
      <w:r w:rsidRPr="00AD20F9">
        <w:rPr>
          <w:rFonts w:ascii="Times New Roman" w:eastAsiaTheme="minorHAnsi" w:hAnsi="Times New Roman"/>
          <w:b/>
          <w:bCs/>
          <w:i/>
          <w:iCs/>
          <w:sz w:val="24"/>
          <w:szCs w:val="24"/>
          <w:lang w:eastAsia="en-US"/>
        </w:rPr>
        <w:t xml:space="preserve">. 3) – </w:t>
      </w:r>
      <w:r w:rsidR="0009473E" w:rsidRPr="00AD20F9">
        <w:rPr>
          <w:rFonts w:ascii="Times New Roman" w:eastAsiaTheme="minorHAnsi" w:hAnsi="Times New Roman"/>
          <w:b/>
          <w:bCs/>
          <w:i/>
          <w:iCs/>
          <w:sz w:val="24"/>
          <w:szCs w:val="24"/>
          <w:lang w:eastAsia="en-US"/>
        </w:rPr>
        <w:t>7</w:t>
      </w:r>
      <w:r w:rsidRPr="00AD20F9">
        <w:rPr>
          <w:rFonts w:ascii="Times New Roman" w:eastAsiaTheme="minorHAnsi" w:hAnsi="Times New Roman"/>
          <w:b/>
          <w:bCs/>
          <w:i/>
          <w:iCs/>
          <w:sz w:val="24"/>
          <w:szCs w:val="24"/>
          <w:lang w:eastAsia="en-US"/>
        </w:rPr>
        <w:t xml:space="preserve">) настоящего </w:t>
      </w:r>
      <w:r w:rsidR="00431E13" w:rsidRPr="00AD20F9">
        <w:rPr>
          <w:rFonts w:ascii="Times New Roman" w:eastAsiaTheme="minorHAnsi" w:hAnsi="Times New Roman"/>
          <w:b/>
          <w:bCs/>
          <w:i/>
          <w:iCs/>
          <w:sz w:val="24"/>
          <w:szCs w:val="24"/>
          <w:lang w:eastAsia="en-US"/>
        </w:rPr>
        <w:t>раздела</w:t>
      </w:r>
      <w:r w:rsidRPr="00AD20F9">
        <w:rPr>
          <w:rFonts w:ascii="Times New Roman" w:eastAsiaTheme="minorHAnsi" w:hAnsi="Times New Roman"/>
          <w:b/>
          <w:bCs/>
          <w:i/>
          <w:iCs/>
          <w:sz w:val="24"/>
          <w:szCs w:val="24"/>
          <w:lang w:eastAsia="en-US"/>
        </w:rPr>
        <w:t xml:space="preserve"> </w:t>
      </w:r>
      <w:r w:rsidR="0076078D" w:rsidRPr="00AD20F9">
        <w:rPr>
          <w:rFonts w:ascii="Times New Roman" w:eastAsiaTheme="minorHAnsi" w:hAnsi="Times New Roman"/>
          <w:b/>
          <w:bCs/>
          <w:i/>
          <w:iCs/>
          <w:sz w:val="24"/>
          <w:szCs w:val="24"/>
          <w:lang w:eastAsia="en-US"/>
        </w:rPr>
        <w:t>Отчёта</w:t>
      </w:r>
      <w:r w:rsidRPr="00AD20F9">
        <w:rPr>
          <w:rFonts w:ascii="Times New Roman" w:eastAsiaTheme="minorHAnsi" w:hAnsi="Times New Roman"/>
          <w:b/>
          <w:bCs/>
          <w:i/>
          <w:iCs/>
          <w:sz w:val="24"/>
          <w:szCs w:val="24"/>
          <w:lang w:eastAsia="en-US"/>
        </w:rPr>
        <w:t xml:space="preserve"> </w:t>
      </w:r>
      <w:r w:rsidR="00610B86">
        <w:rPr>
          <w:rFonts w:ascii="Times New Roman" w:eastAsiaTheme="minorHAnsi" w:hAnsi="Times New Roman"/>
          <w:b/>
          <w:bCs/>
          <w:i/>
          <w:iCs/>
          <w:sz w:val="24"/>
          <w:szCs w:val="24"/>
          <w:lang w:eastAsia="en-US"/>
        </w:rPr>
        <w:t>Э</w:t>
      </w:r>
      <w:r w:rsidRPr="00AD20F9">
        <w:rPr>
          <w:rFonts w:ascii="Times New Roman" w:eastAsiaTheme="minorHAnsi" w:hAnsi="Times New Roman"/>
          <w:b/>
          <w:bCs/>
          <w:i/>
          <w:iCs/>
          <w:sz w:val="24"/>
          <w:szCs w:val="24"/>
          <w:lang w:eastAsia="en-US"/>
        </w:rPr>
        <w:t>митента.</w:t>
      </w:r>
    </w:p>
    <w:p w14:paraId="5FDE6834" w14:textId="77777777" w:rsidR="004F3931" w:rsidRDefault="004F3931" w:rsidP="002D1C90">
      <w:pPr>
        <w:jc w:val="both"/>
        <w:rPr>
          <w:rFonts w:ascii="Times New Roman" w:eastAsiaTheme="minorHAnsi" w:hAnsi="Times New Roman"/>
          <w:b/>
          <w:bCs/>
          <w:i/>
          <w:iCs/>
          <w:sz w:val="24"/>
          <w:szCs w:val="24"/>
          <w:lang w:eastAsia="en-US"/>
        </w:rPr>
      </w:pPr>
    </w:p>
    <w:p w14:paraId="6DAEC506" w14:textId="28A75BC4" w:rsidR="002D1C90" w:rsidRPr="00417BD0" w:rsidRDefault="002D1C90" w:rsidP="002D1C90">
      <w:pPr>
        <w:jc w:val="both"/>
        <w:rPr>
          <w:rFonts w:ascii="Times New Roman" w:eastAsiaTheme="minorHAnsi" w:hAnsi="Times New Roman"/>
          <w:b/>
          <w:bCs/>
          <w:i/>
          <w:iCs/>
          <w:sz w:val="24"/>
          <w:szCs w:val="24"/>
          <w:lang w:eastAsia="en-US"/>
        </w:rPr>
      </w:pPr>
      <w:r w:rsidRPr="0009473E">
        <w:rPr>
          <w:rFonts w:ascii="Times New Roman" w:eastAsiaTheme="minorHAnsi" w:hAnsi="Times New Roman"/>
          <w:bCs/>
          <w:iCs/>
          <w:sz w:val="24"/>
          <w:szCs w:val="24"/>
          <w:lang w:eastAsia="en-US"/>
        </w:rPr>
        <w:t xml:space="preserve">3) </w:t>
      </w:r>
      <w:r w:rsidR="0009473E" w:rsidRPr="0009473E">
        <w:rPr>
          <w:rFonts w:ascii="Times New Roman" w:eastAsiaTheme="minorHAnsi" w:hAnsi="Times New Roman"/>
          <w:bCs/>
          <w:iCs/>
          <w:sz w:val="24"/>
          <w:szCs w:val="24"/>
          <w:lang w:eastAsia="en-US"/>
        </w:rPr>
        <w:t>П</w:t>
      </w:r>
      <w:r w:rsidRPr="0009473E">
        <w:rPr>
          <w:rFonts w:ascii="Times New Roman" w:eastAsiaTheme="minorHAnsi" w:hAnsi="Times New Roman"/>
          <w:bCs/>
          <w:iCs/>
          <w:sz w:val="24"/>
          <w:szCs w:val="24"/>
          <w:lang w:eastAsia="en-US"/>
        </w:rPr>
        <w:t>олное фирменное наименование:</w:t>
      </w:r>
      <w:r w:rsidRPr="00417BD0">
        <w:rPr>
          <w:rFonts w:ascii="Times New Roman" w:eastAsiaTheme="minorHAnsi" w:hAnsi="Times New Roman"/>
          <w:b/>
          <w:bCs/>
          <w:i/>
          <w:iCs/>
          <w:sz w:val="24"/>
          <w:szCs w:val="24"/>
          <w:lang w:eastAsia="en-US"/>
        </w:rPr>
        <w:t xml:space="preserve"> Общество с ограниченной ответственностью «Автоклуб»</w:t>
      </w:r>
      <w:r w:rsidR="0009473E">
        <w:rPr>
          <w:rFonts w:ascii="Times New Roman" w:eastAsiaTheme="minorHAnsi" w:hAnsi="Times New Roman"/>
          <w:b/>
          <w:bCs/>
          <w:i/>
          <w:iCs/>
          <w:sz w:val="24"/>
          <w:szCs w:val="24"/>
          <w:lang w:eastAsia="en-US"/>
        </w:rPr>
        <w:t>.</w:t>
      </w:r>
      <w:r w:rsidRPr="00417BD0">
        <w:rPr>
          <w:rFonts w:ascii="Times New Roman" w:eastAsiaTheme="minorHAnsi" w:hAnsi="Times New Roman"/>
          <w:b/>
          <w:bCs/>
          <w:i/>
          <w:iCs/>
          <w:sz w:val="24"/>
          <w:szCs w:val="24"/>
          <w:lang w:eastAsia="en-US"/>
        </w:rPr>
        <w:t xml:space="preserve"> </w:t>
      </w:r>
    </w:p>
    <w:p w14:paraId="64C964F3" w14:textId="1C036496" w:rsidR="002D1C90" w:rsidRPr="00417BD0" w:rsidRDefault="0009473E" w:rsidP="002D1C90">
      <w:pPr>
        <w:jc w:val="both"/>
        <w:rPr>
          <w:rFonts w:ascii="Times New Roman" w:eastAsiaTheme="minorHAnsi" w:hAnsi="Times New Roman"/>
          <w:b/>
          <w:bCs/>
          <w:i/>
          <w:iCs/>
          <w:sz w:val="24"/>
          <w:szCs w:val="24"/>
          <w:lang w:eastAsia="en-US"/>
        </w:rPr>
      </w:pPr>
      <w:r w:rsidRPr="0009473E">
        <w:rPr>
          <w:rFonts w:ascii="Times New Roman" w:eastAsiaTheme="minorHAnsi" w:hAnsi="Times New Roman"/>
          <w:bCs/>
          <w:iCs/>
          <w:sz w:val="24"/>
          <w:szCs w:val="24"/>
          <w:lang w:eastAsia="en-US"/>
        </w:rPr>
        <w:t>Сокращённое</w:t>
      </w:r>
      <w:r w:rsidR="002D1C90" w:rsidRPr="0009473E">
        <w:rPr>
          <w:rFonts w:ascii="Times New Roman" w:eastAsiaTheme="minorHAnsi" w:hAnsi="Times New Roman"/>
          <w:bCs/>
          <w:iCs/>
          <w:sz w:val="24"/>
          <w:szCs w:val="24"/>
          <w:lang w:eastAsia="en-US"/>
        </w:rPr>
        <w:t xml:space="preserve"> фирменное наименование:</w:t>
      </w:r>
      <w:r w:rsidR="002D1C90" w:rsidRPr="00417BD0">
        <w:rPr>
          <w:rFonts w:ascii="Times New Roman" w:eastAsiaTheme="minorHAnsi" w:hAnsi="Times New Roman"/>
          <w:b/>
          <w:bCs/>
          <w:i/>
          <w:iCs/>
          <w:sz w:val="24"/>
          <w:szCs w:val="24"/>
          <w:lang w:eastAsia="en-US"/>
        </w:rPr>
        <w:t xml:space="preserve"> ООО «Автоклуб»</w:t>
      </w:r>
      <w:r>
        <w:rPr>
          <w:rFonts w:ascii="Times New Roman" w:eastAsiaTheme="minorHAnsi" w:hAnsi="Times New Roman"/>
          <w:b/>
          <w:bCs/>
          <w:i/>
          <w:iCs/>
          <w:sz w:val="24"/>
          <w:szCs w:val="24"/>
          <w:lang w:eastAsia="en-US"/>
        </w:rPr>
        <w:t>.</w:t>
      </w:r>
    </w:p>
    <w:p w14:paraId="1D329C2A" w14:textId="4B8C541C" w:rsidR="002D1C90" w:rsidRPr="00417BD0" w:rsidRDefault="0009473E" w:rsidP="002D1C90">
      <w:pPr>
        <w:jc w:val="both"/>
        <w:rPr>
          <w:rFonts w:ascii="Times New Roman" w:eastAsiaTheme="minorHAnsi" w:hAnsi="Times New Roman"/>
          <w:b/>
          <w:bCs/>
          <w:i/>
          <w:iCs/>
          <w:sz w:val="24"/>
          <w:szCs w:val="24"/>
          <w:lang w:eastAsia="en-US"/>
        </w:rPr>
      </w:pPr>
      <w:r w:rsidRPr="0009473E">
        <w:rPr>
          <w:rFonts w:ascii="Times New Roman" w:eastAsiaTheme="minorHAnsi" w:hAnsi="Times New Roman"/>
          <w:bCs/>
          <w:iCs/>
          <w:sz w:val="24"/>
          <w:szCs w:val="24"/>
          <w:lang w:eastAsia="en-US"/>
        </w:rPr>
        <w:t>М</w:t>
      </w:r>
      <w:r w:rsidR="002D1C90" w:rsidRPr="0009473E">
        <w:rPr>
          <w:rFonts w:ascii="Times New Roman" w:eastAsiaTheme="minorHAnsi" w:hAnsi="Times New Roman"/>
          <w:bCs/>
          <w:iCs/>
          <w:sz w:val="24"/>
          <w:szCs w:val="24"/>
          <w:lang w:eastAsia="en-US"/>
        </w:rPr>
        <w:t>есто нахождения:</w:t>
      </w:r>
      <w:r w:rsidR="002D1C90" w:rsidRPr="00417BD0">
        <w:rPr>
          <w:rFonts w:ascii="Times New Roman" w:eastAsiaTheme="minorHAnsi" w:hAnsi="Times New Roman"/>
          <w:b/>
          <w:bCs/>
          <w:i/>
          <w:iCs/>
          <w:sz w:val="24"/>
          <w:szCs w:val="24"/>
          <w:lang w:eastAsia="en-US"/>
        </w:rPr>
        <w:t xml:space="preserve"> </w:t>
      </w:r>
      <w:r w:rsidR="002D1C90">
        <w:rPr>
          <w:rFonts w:ascii="Times New Roman" w:eastAsiaTheme="minorHAnsi" w:hAnsi="Times New Roman"/>
          <w:b/>
          <w:bCs/>
          <w:i/>
          <w:iCs/>
          <w:sz w:val="24"/>
          <w:szCs w:val="24"/>
          <w:lang w:eastAsia="en-US"/>
        </w:rPr>
        <w:t>РФ</w:t>
      </w:r>
      <w:r w:rsidR="002D1C90" w:rsidRPr="00417BD0">
        <w:rPr>
          <w:rFonts w:ascii="Times New Roman" w:eastAsiaTheme="minorHAnsi" w:hAnsi="Times New Roman"/>
          <w:b/>
          <w:bCs/>
          <w:i/>
          <w:iCs/>
          <w:sz w:val="24"/>
          <w:szCs w:val="24"/>
          <w:lang w:eastAsia="en-US"/>
        </w:rPr>
        <w:t>, г. Москва</w:t>
      </w:r>
      <w:r>
        <w:rPr>
          <w:rFonts w:ascii="Times New Roman" w:eastAsiaTheme="minorHAnsi" w:hAnsi="Times New Roman"/>
          <w:b/>
          <w:bCs/>
          <w:i/>
          <w:iCs/>
          <w:sz w:val="24"/>
          <w:szCs w:val="24"/>
          <w:lang w:eastAsia="en-US"/>
        </w:rPr>
        <w:t>.</w:t>
      </w:r>
    </w:p>
    <w:p w14:paraId="399DC196" w14:textId="0FEACCBF" w:rsidR="002D1C90" w:rsidRPr="00417BD0" w:rsidRDefault="0009473E" w:rsidP="002D1C90">
      <w:pPr>
        <w:jc w:val="both"/>
        <w:rPr>
          <w:rFonts w:ascii="Times New Roman" w:eastAsiaTheme="minorHAnsi" w:hAnsi="Times New Roman"/>
          <w:b/>
          <w:bCs/>
          <w:i/>
          <w:iCs/>
          <w:sz w:val="24"/>
          <w:szCs w:val="24"/>
          <w:lang w:eastAsia="en-US"/>
        </w:rPr>
      </w:pPr>
      <w:r w:rsidRPr="0009473E">
        <w:rPr>
          <w:rFonts w:ascii="Times New Roman" w:eastAsiaTheme="minorHAnsi" w:hAnsi="Times New Roman"/>
          <w:bCs/>
          <w:iCs/>
          <w:sz w:val="24"/>
          <w:szCs w:val="24"/>
          <w:lang w:eastAsia="en-US"/>
        </w:rPr>
        <w:t>И</w:t>
      </w:r>
      <w:r w:rsidR="002D1C90" w:rsidRPr="0009473E">
        <w:rPr>
          <w:rFonts w:ascii="Times New Roman" w:eastAsiaTheme="minorHAnsi" w:hAnsi="Times New Roman"/>
          <w:bCs/>
          <w:iCs/>
          <w:sz w:val="24"/>
          <w:szCs w:val="24"/>
          <w:lang w:eastAsia="en-US"/>
        </w:rPr>
        <w:t>дентификационный номер налогоплательщика (ИНН):</w:t>
      </w:r>
      <w:r w:rsidR="002D1C90" w:rsidRPr="00417BD0">
        <w:rPr>
          <w:rFonts w:ascii="Times New Roman" w:eastAsiaTheme="minorHAnsi" w:hAnsi="Times New Roman"/>
          <w:b/>
          <w:bCs/>
          <w:i/>
          <w:iCs/>
          <w:sz w:val="24"/>
          <w:szCs w:val="24"/>
          <w:lang w:eastAsia="en-US"/>
        </w:rPr>
        <w:t xml:space="preserve"> 7702810898</w:t>
      </w:r>
      <w:r>
        <w:rPr>
          <w:rFonts w:ascii="Times New Roman" w:eastAsiaTheme="minorHAnsi" w:hAnsi="Times New Roman"/>
          <w:b/>
          <w:bCs/>
          <w:i/>
          <w:iCs/>
          <w:sz w:val="24"/>
          <w:szCs w:val="24"/>
          <w:lang w:eastAsia="en-US"/>
        </w:rPr>
        <w:t>.</w:t>
      </w:r>
    </w:p>
    <w:p w14:paraId="74187885" w14:textId="3DBD7B73" w:rsidR="002D1C90" w:rsidRPr="00417BD0" w:rsidRDefault="0009473E" w:rsidP="002D1C90">
      <w:pPr>
        <w:jc w:val="both"/>
        <w:rPr>
          <w:rFonts w:ascii="Times New Roman" w:eastAsiaTheme="minorHAnsi" w:hAnsi="Times New Roman"/>
          <w:b/>
          <w:bCs/>
          <w:i/>
          <w:iCs/>
          <w:sz w:val="24"/>
          <w:szCs w:val="24"/>
          <w:lang w:eastAsia="en-US"/>
        </w:rPr>
      </w:pPr>
      <w:r w:rsidRPr="0009473E">
        <w:rPr>
          <w:rFonts w:ascii="Times New Roman" w:eastAsiaTheme="minorHAnsi" w:hAnsi="Times New Roman"/>
          <w:bCs/>
          <w:iCs/>
          <w:sz w:val="24"/>
          <w:szCs w:val="24"/>
          <w:lang w:eastAsia="en-US"/>
        </w:rPr>
        <w:t>О</w:t>
      </w:r>
      <w:r w:rsidR="002D1C90" w:rsidRPr="0009473E">
        <w:rPr>
          <w:rFonts w:ascii="Times New Roman" w:eastAsiaTheme="minorHAnsi" w:hAnsi="Times New Roman"/>
          <w:bCs/>
          <w:iCs/>
          <w:sz w:val="24"/>
          <w:szCs w:val="24"/>
          <w:lang w:eastAsia="en-US"/>
        </w:rPr>
        <w:t>сновной государственный регистрационный номер (ОГРН):</w:t>
      </w:r>
      <w:r w:rsidR="002D1C90" w:rsidRPr="00417BD0">
        <w:rPr>
          <w:rFonts w:ascii="Times New Roman" w:eastAsiaTheme="minorHAnsi" w:hAnsi="Times New Roman"/>
          <w:b/>
          <w:bCs/>
          <w:i/>
          <w:iCs/>
          <w:sz w:val="24"/>
          <w:szCs w:val="24"/>
          <w:lang w:eastAsia="en-US"/>
        </w:rPr>
        <w:t xml:space="preserve"> 1137746221470</w:t>
      </w:r>
      <w:r>
        <w:rPr>
          <w:rFonts w:ascii="Times New Roman" w:eastAsiaTheme="minorHAnsi" w:hAnsi="Times New Roman"/>
          <w:b/>
          <w:bCs/>
          <w:i/>
          <w:iCs/>
          <w:sz w:val="24"/>
          <w:szCs w:val="24"/>
          <w:lang w:eastAsia="en-US"/>
        </w:rPr>
        <w:t>.</w:t>
      </w:r>
    </w:p>
    <w:p w14:paraId="69D48F22" w14:textId="77777777" w:rsidR="002D1C90" w:rsidRPr="00946183" w:rsidRDefault="002D1C90" w:rsidP="002D1C90">
      <w:pPr>
        <w:jc w:val="both"/>
        <w:rPr>
          <w:rFonts w:ascii="Times New Roman" w:eastAsiaTheme="minorHAnsi" w:hAnsi="Times New Roman"/>
          <w:b/>
          <w:bCs/>
          <w:i/>
          <w:iCs/>
          <w:sz w:val="24"/>
          <w:szCs w:val="24"/>
          <w:lang w:eastAsia="en-US"/>
        </w:rPr>
      </w:pPr>
      <w:r w:rsidRPr="00417BD0">
        <w:rPr>
          <w:rFonts w:ascii="Times New Roman" w:eastAsiaTheme="minorHAnsi" w:hAnsi="Times New Roman"/>
          <w:b/>
          <w:bCs/>
          <w:i/>
          <w:iCs/>
          <w:sz w:val="24"/>
          <w:szCs w:val="24"/>
          <w:lang w:eastAsia="en-US"/>
        </w:rPr>
        <w:t xml:space="preserve">ООО «Давлариа» имеет право прямо распоряжаться 99,99% голосов, приходящихся на </w:t>
      </w:r>
      <w:r w:rsidRPr="00946183">
        <w:rPr>
          <w:rFonts w:ascii="Times New Roman" w:eastAsiaTheme="minorHAnsi" w:hAnsi="Times New Roman"/>
          <w:b/>
          <w:bCs/>
          <w:i/>
          <w:iCs/>
          <w:sz w:val="24"/>
          <w:szCs w:val="24"/>
          <w:lang w:eastAsia="en-US"/>
        </w:rPr>
        <w:t>голосующие доли, составляющие уставный капитал ООО «Автоклуб».</w:t>
      </w:r>
    </w:p>
    <w:p w14:paraId="1A83FF45" w14:textId="1437F22F" w:rsidR="002D1C90" w:rsidRDefault="002D1C90" w:rsidP="002D1C90">
      <w:pPr>
        <w:jc w:val="both"/>
        <w:rPr>
          <w:rFonts w:ascii="Times New Roman" w:eastAsiaTheme="minorHAnsi" w:hAnsi="Times New Roman"/>
          <w:b/>
          <w:bCs/>
          <w:i/>
          <w:iCs/>
          <w:sz w:val="24"/>
          <w:szCs w:val="24"/>
          <w:lang w:eastAsia="en-US"/>
        </w:rPr>
      </w:pPr>
      <w:r>
        <w:rPr>
          <w:rFonts w:ascii="Times New Roman" w:eastAsiaTheme="minorHAnsi" w:hAnsi="Times New Roman"/>
          <w:b/>
          <w:bCs/>
          <w:i/>
          <w:iCs/>
          <w:sz w:val="24"/>
          <w:szCs w:val="24"/>
          <w:lang w:eastAsia="en-US"/>
        </w:rPr>
        <w:t>ООО</w:t>
      </w:r>
      <w:r w:rsidRPr="00946183">
        <w:rPr>
          <w:rFonts w:ascii="Times New Roman" w:eastAsiaTheme="minorHAnsi" w:hAnsi="Times New Roman"/>
          <w:b/>
          <w:bCs/>
          <w:i/>
          <w:iCs/>
          <w:sz w:val="24"/>
          <w:szCs w:val="24"/>
          <w:lang w:eastAsia="en-US"/>
        </w:rPr>
        <w:t xml:space="preserve"> «Автоклуб» имеет право косвенно распоряжаться </w:t>
      </w:r>
      <w:r w:rsidR="004F3931">
        <w:rPr>
          <w:rFonts w:ascii="Times New Roman" w:eastAsiaTheme="minorHAnsi" w:hAnsi="Times New Roman"/>
          <w:b/>
          <w:bCs/>
          <w:i/>
          <w:iCs/>
          <w:sz w:val="24"/>
          <w:szCs w:val="24"/>
          <w:lang w:eastAsia="en-US"/>
        </w:rPr>
        <w:t>100</w:t>
      </w:r>
      <w:r w:rsidRPr="00946183">
        <w:rPr>
          <w:rFonts w:ascii="Times New Roman" w:eastAsiaTheme="minorHAnsi" w:hAnsi="Times New Roman"/>
          <w:b/>
          <w:bCs/>
          <w:i/>
          <w:iCs/>
          <w:sz w:val="24"/>
          <w:szCs w:val="24"/>
          <w:lang w:eastAsia="en-US"/>
        </w:rPr>
        <w:t>% голосов, приходящихся на голосующие доли, составляющие уставный капитал Эмитента, через следую</w:t>
      </w:r>
      <w:r>
        <w:rPr>
          <w:rFonts w:ascii="Times New Roman" w:eastAsiaTheme="minorHAnsi" w:hAnsi="Times New Roman"/>
          <w:b/>
          <w:bCs/>
          <w:i/>
          <w:iCs/>
          <w:sz w:val="24"/>
          <w:szCs w:val="24"/>
          <w:lang w:eastAsia="en-US"/>
        </w:rPr>
        <w:t xml:space="preserve">щие </w:t>
      </w:r>
      <w:r w:rsidR="00431E13">
        <w:rPr>
          <w:rFonts w:ascii="Times New Roman" w:eastAsiaTheme="minorHAnsi" w:hAnsi="Times New Roman"/>
          <w:b/>
          <w:bCs/>
          <w:i/>
          <w:iCs/>
          <w:sz w:val="24"/>
          <w:szCs w:val="24"/>
          <w:lang w:eastAsia="en-US"/>
        </w:rPr>
        <w:t>организации</w:t>
      </w:r>
      <w:r>
        <w:rPr>
          <w:rFonts w:ascii="Times New Roman" w:eastAsiaTheme="minorHAnsi" w:hAnsi="Times New Roman"/>
          <w:b/>
          <w:bCs/>
          <w:i/>
          <w:iCs/>
          <w:sz w:val="24"/>
          <w:szCs w:val="24"/>
          <w:lang w:eastAsia="en-US"/>
        </w:rPr>
        <w:t xml:space="preserve">, </w:t>
      </w:r>
      <w:r w:rsidR="00431E13">
        <w:rPr>
          <w:rFonts w:ascii="Times New Roman" w:eastAsiaTheme="minorHAnsi" w:hAnsi="Times New Roman"/>
          <w:b/>
          <w:bCs/>
          <w:i/>
          <w:iCs/>
          <w:sz w:val="24"/>
          <w:szCs w:val="24"/>
          <w:lang w:eastAsia="en-US"/>
        </w:rPr>
        <w:t xml:space="preserve">указанные </w:t>
      </w:r>
      <w:r w:rsidR="00431E13" w:rsidRPr="00AD20F9">
        <w:rPr>
          <w:rFonts w:ascii="Times New Roman" w:eastAsiaTheme="minorHAnsi" w:hAnsi="Times New Roman"/>
          <w:b/>
          <w:bCs/>
          <w:i/>
          <w:iCs/>
          <w:sz w:val="24"/>
          <w:szCs w:val="24"/>
          <w:lang w:eastAsia="en-US"/>
        </w:rPr>
        <w:t>ниже</w:t>
      </w:r>
      <w:r w:rsidRPr="00AD20F9">
        <w:rPr>
          <w:rFonts w:ascii="Times New Roman" w:eastAsiaTheme="minorHAnsi" w:hAnsi="Times New Roman"/>
          <w:b/>
          <w:bCs/>
          <w:i/>
          <w:iCs/>
          <w:sz w:val="24"/>
          <w:szCs w:val="24"/>
          <w:lang w:eastAsia="en-US"/>
        </w:rPr>
        <w:t xml:space="preserve"> в </w:t>
      </w:r>
      <w:proofErr w:type="spellStart"/>
      <w:r w:rsidRPr="00AD20F9">
        <w:rPr>
          <w:rFonts w:ascii="Times New Roman" w:eastAsiaTheme="minorHAnsi" w:hAnsi="Times New Roman"/>
          <w:b/>
          <w:bCs/>
          <w:i/>
          <w:iCs/>
          <w:sz w:val="24"/>
          <w:szCs w:val="24"/>
          <w:lang w:eastAsia="en-US"/>
        </w:rPr>
        <w:t>пп</w:t>
      </w:r>
      <w:proofErr w:type="spellEnd"/>
      <w:r w:rsidRPr="00AD20F9">
        <w:rPr>
          <w:rFonts w:ascii="Times New Roman" w:eastAsiaTheme="minorHAnsi" w:hAnsi="Times New Roman"/>
          <w:b/>
          <w:bCs/>
          <w:i/>
          <w:iCs/>
          <w:sz w:val="24"/>
          <w:szCs w:val="24"/>
          <w:lang w:eastAsia="en-US"/>
        </w:rPr>
        <w:t xml:space="preserve">. 4) – </w:t>
      </w:r>
      <w:r w:rsidR="0009473E" w:rsidRPr="00AD20F9">
        <w:rPr>
          <w:rFonts w:ascii="Times New Roman" w:eastAsiaTheme="minorHAnsi" w:hAnsi="Times New Roman"/>
          <w:b/>
          <w:bCs/>
          <w:i/>
          <w:iCs/>
          <w:sz w:val="24"/>
          <w:szCs w:val="24"/>
          <w:lang w:eastAsia="en-US"/>
        </w:rPr>
        <w:t>7</w:t>
      </w:r>
      <w:r w:rsidRPr="00AD20F9">
        <w:rPr>
          <w:rFonts w:ascii="Times New Roman" w:eastAsiaTheme="minorHAnsi" w:hAnsi="Times New Roman"/>
          <w:b/>
          <w:bCs/>
          <w:i/>
          <w:iCs/>
          <w:sz w:val="24"/>
          <w:szCs w:val="24"/>
          <w:lang w:eastAsia="en-US"/>
        </w:rPr>
        <w:t xml:space="preserve">) настоящего </w:t>
      </w:r>
      <w:r w:rsidR="00431E13" w:rsidRPr="00AD20F9">
        <w:rPr>
          <w:rFonts w:ascii="Times New Roman" w:eastAsiaTheme="minorHAnsi" w:hAnsi="Times New Roman"/>
          <w:b/>
          <w:bCs/>
          <w:i/>
          <w:iCs/>
          <w:sz w:val="24"/>
          <w:szCs w:val="24"/>
          <w:lang w:eastAsia="en-US"/>
        </w:rPr>
        <w:t>раздела</w:t>
      </w:r>
      <w:r w:rsidRPr="00AD20F9">
        <w:rPr>
          <w:rFonts w:ascii="Times New Roman" w:eastAsiaTheme="minorHAnsi" w:hAnsi="Times New Roman"/>
          <w:b/>
          <w:bCs/>
          <w:i/>
          <w:iCs/>
          <w:sz w:val="24"/>
          <w:szCs w:val="24"/>
          <w:lang w:eastAsia="en-US"/>
        </w:rPr>
        <w:t xml:space="preserve"> </w:t>
      </w:r>
      <w:r w:rsidR="0009473E" w:rsidRPr="00AD20F9">
        <w:rPr>
          <w:rFonts w:ascii="Times New Roman" w:eastAsiaTheme="minorHAnsi" w:hAnsi="Times New Roman"/>
          <w:b/>
          <w:bCs/>
          <w:i/>
          <w:iCs/>
          <w:sz w:val="24"/>
          <w:szCs w:val="24"/>
          <w:lang w:eastAsia="en-US"/>
        </w:rPr>
        <w:t>Отчёта</w:t>
      </w:r>
      <w:r w:rsidRPr="00AD20F9">
        <w:rPr>
          <w:rFonts w:ascii="Times New Roman" w:eastAsiaTheme="minorHAnsi" w:hAnsi="Times New Roman"/>
          <w:b/>
          <w:bCs/>
          <w:i/>
          <w:iCs/>
          <w:sz w:val="24"/>
          <w:szCs w:val="24"/>
          <w:lang w:eastAsia="en-US"/>
        </w:rPr>
        <w:t xml:space="preserve"> </w:t>
      </w:r>
      <w:r w:rsidR="00610B86">
        <w:rPr>
          <w:rFonts w:ascii="Times New Roman" w:eastAsiaTheme="minorHAnsi" w:hAnsi="Times New Roman"/>
          <w:b/>
          <w:bCs/>
          <w:i/>
          <w:iCs/>
          <w:sz w:val="24"/>
          <w:szCs w:val="24"/>
          <w:lang w:eastAsia="en-US"/>
        </w:rPr>
        <w:t>Э</w:t>
      </w:r>
      <w:r w:rsidRPr="00AD20F9">
        <w:rPr>
          <w:rFonts w:ascii="Times New Roman" w:eastAsiaTheme="minorHAnsi" w:hAnsi="Times New Roman"/>
          <w:b/>
          <w:bCs/>
          <w:i/>
          <w:iCs/>
          <w:sz w:val="24"/>
          <w:szCs w:val="24"/>
          <w:lang w:eastAsia="en-US"/>
        </w:rPr>
        <w:t>митента.</w:t>
      </w:r>
    </w:p>
    <w:p w14:paraId="4347E90B" w14:textId="77777777" w:rsidR="004F3931" w:rsidRDefault="004F3931" w:rsidP="002D1C90">
      <w:pPr>
        <w:jc w:val="both"/>
        <w:rPr>
          <w:rFonts w:ascii="Times New Roman" w:eastAsiaTheme="minorHAnsi" w:hAnsi="Times New Roman"/>
          <w:b/>
          <w:bCs/>
          <w:i/>
          <w:iCs/>
          <w:sz w:val="24"/>
          <w:szCs w:val="24"/>
          <w:lang w:eastAsia="en-US"/>
        </w:rPr>
      </w:pPr>
    </w:p>
    <w:p w14:paraId="54E4AD77" w14:textId="09AA3439" w:rsidR="002D1C90" w:rsidRPr="00417BD0" w:rsidRDefault="002D1C90" w:rsidP="002D1C90">
      <w:pPr>
        <w:jc w:val="both"/>
        <w:rPr>
          <w:rFonts w:ascii="Times New Roman" w:eastAsiaTheme="minorHAnsi" w:hAnsi="Times New Roman"/>
          <w:b/>
          <w:bCs/>
          <w:i/>
          <w:iCs/>
          <w:sz w:val="24"/>
          <w:szCs w:val="24"/>
          <w:lang w:eastAsia="en-US"/>
        </w:rPr>
      </w:pPr>
      <w:r w:rsidRPr="00AC54F2">
        <w:rPr>
          <w:rFonts w:ascii="Times New Roman" w:eastAsiaTheme="minorHAnsi" w:hAnsi="Times New Roman"/>
          <w:bCs/>
          <w:iCs/>
          <w:sz w:val="24"/>
          <w:szCs w:val="24"/>
          <w:lang w:eastAsia="en-US"/>
        </w:rPr>
        <w:t>4)</w:t>
      </w:r>
      <w:r w:rsidRPr="00417BD0">
        <w:rPr>
          <w:rFonts w:ascii="Times New Roman" w:eastAsiaTheme="minorHAnsi" w:hAnsi="Times New Roman"/>
          <w:b/>
          <w:bCs/>
          <w:i/>
          <w:iCs/>
          <w:sz w:val="24"/>
          <w:szCs w:val="24"/>
          <w:lang w:eastAsia="en-US"/>
        </w:rPr>
        <w:t xml:space="preserve"> </w:t>
      </w:r>
      <w:r w:rsidR="0009473E" w:rsidRPr="0009473E">
        <w:rPr>
          <w:rFonts w:ascii="Times New Roman" w:eastAsiaTheme="minorHAnsi" w:hAnsi="Times New Roman"/>
          <w:bCs/>
          <w:iCs/>
          <w:sz w:val="24"/>
          <w:szCs w:val="24"/>
          <w:lang w:eastAsia="en-US"/>
        </w:rPr>
        <w:t>П</w:t>
      </w:r>
      <w:r w:rsidRPr="0009473E">
        <w:rPr>
          <w:rFonts w:ascii="Times New Roman" w:eastAsiaTheme="minorHAnsi" w:hAnsi="Times New Roman"/>
          <w:bCs/>
          <w:iCs/>
          <w:sz w:val="24"/>
          <w:szCs w:val="24"/>
          <w:lang w:eastAsia="en-US"/>
        </w:rPr>
        <w:t>олное фирменное наименование:</w:t>
      </w:r>
      <w:r w:rsidRPr="00417BD0">
        <w:rPr>
          <w:rFonts w:ascii="Times New Roman" w:eastAsiaTheme="minorHAnsi" w:hAnsi="Times New Roman"/>
          <w:b/>
          <w:bCs/>
          <w:i/>
          <w:iCs/>
          <w:sz w:val="24"/>
          <w:szCs w:val="24"/>
          <w:lang w:eastAsia="en-US"/>
        </w:rPr>
        <w:t xml:space="preserve"> Общество с ограниченной ответственностью «Сафмар Ритейл»</w:t>
      </w:r>
      <w:r w:rsidR="0009473E">
        <w:rPr>
          <w:rFonts w:ascii="Times New Roman" w:eastAsiaTheme="minorHAnsi" w:hAnsi="Times New Roman"/>
          <w:b/>
          <w:bCs/>
          <w:i/>
          <w:iCs/>
          <w:sz w:val="24"/>
          <w:szCs w:val="24"/>
          <w:lang w:eastAsia="en-US"/>
        </w:rPr>
        <w:t>.</w:t>
      </w:r>
      <w:r w:rsidRPr="00417BD0">
        <w:rPr>
          <w:rFonts w:ascii="Times New Roman" w:eastAsiaTheme="minorHAnsi" w:hAnsi="Times New Roman"/>
          <w:b/>
          <w:bCs/>
          <w:i/>
          <w:iCs/>
          <w:sz w:val="24"/>
          <w:szCs w:val="24"/>
          <w:lang w:eastAsia="en-US"/>
        </w:rPr>
        <w:t xml:space="preserve"> </w:t>
      </w:r>
    </w:p>
    <w:p w14:paraId="63DF9F4C" w14:textId="23DDF88F" w:rsidR="002D1C90" w:rsidRPr="00417BD0" w:rsidRDefault="0009473E" w:rsidP="002D1C90">
      <w:pPr>
        <w:jc w:val="both"/>
        <w:rPr>
          <w:rFonts w:ascii="Times New Roman" w:eastAsiaTheme="minorHAnsi" w:hAnsi="Times New Roman"/>
          <w:b/>
          <w:bCs/>
          <w:i/>
          <w:iCs/>
          <w:sz w:val="24"/>
          <w:szCs w:val="24"/>
          <w:lang w:eastAsia="en-US"/>
        </w:rPr>
      </w:pPr>
      <w:r w:rsidRPr="0009473E">
        <w:rPr>
          <w:rFonts w:ascii="Times New Roman" w:eastAsiaTheme="minorHAnsi" w:hAnsi="Times New Roman"/>
          <w:bCs/>
          <w:iCs/>
          <w:sz w:val="24"/>
          <w:szCs w:val="24"/>
          <w:lang w:eastAsia="en-US"/>
        </w:rPr>
        <w:t>Сокращённое</w:t>
      </w:r>
      <w:r w:rsidR="002D1C90" w:rsidRPr="0009473E">
        <w:rPr>
          <w:rFonts w:ascii="Times New Roman" w:eastAsiaTheme="minorHAnsi" w:hAnsi="Times New Roman"/>
          <w:bCs/>
          <w:iCs/>
          <w:sz w:val="24"/>
          <w:szCs w:val="24"/>
          <w:lang w:eastAsia="en-US"/>
        </w:rPr>
        <w:t xml:space="preserve"> фирменное наименование:</w:t>
      </w:r>
      <w:r w:rsidR="002D1C90" w:rsidRPr="00417BD0">
        <w:rPr>
          <w:rFonts w:ascii="Times New Roman" w:eastAsiaTheme="minorHAnsi" w:hAnsi="Times New Roman"/>
          <w:b/>
          <w:bCs/>
          <w:i/>
          <w:iCs/>
          <w:sz w:val="24"/>
          <w:szCs w:val="24"/>
          <w:lang w:eastAsia="en-US"/>
        </w:rPr>
        <w:t xml:space="preserve"> ООО «Сафмар Ритейл»</w:t>
      </w:r>
      <w:r>
        <w:rPr>
          <w:rFonts w:ascii="Times New Roman" w:eastAsiaTheme="minorHAnsi" w:hAnsi="Times New Roman"/>
          <w:b/>
          <w:bCs/>
          <w:i/>
          <w:iCs/>
          <w:sz w:val="24"/>
          <w:szCs w:val="24"/>
          <w:lang w:eastAsia="en-US"/>
        </w:rPr>
        <w:t>.</w:t>
      </w:r>
    </w:p>
    <w:p w14:paraId="14EF041F" w14:textId="1B9D3BAF" w:rsidR="002D1C90" w:rsidRPr="00417BD0" w:rsidRDefault="0009473E" w:rsidP="002D1C90">
      <w:pPr>
        <w:jc w:val="both"/>
        <w:rPr>
          <w:rFonts w:ascii="Times New Roman" w:eastAsiaTheme="minorHAnsi" w:hAnsi="Times New Roman"/>
          <w:b/>
          <w:bCs/>
          <w:i/>
          <w:iCs/>
          <w:sz w:val="24"/>
          <w:szCs w:val="24"/>
          <w:lang w:eastAsia="en-US"/>
        </w:rPr>
      </w:pPr>
      <w:r w:rsidRPr="0009473E">
        <w:rPr>
          <w:rFonts w:ascii="Times New Roman" w:eastAsiaTheme="minorHAnsi" w:hAnsi="Times New Roman"/>
          <w:bCs/>
          <w:iCs/>
          <w:sz w:val="24"/>
          <w:szCs w:val="24"/>
          <w:lang w:eastAsia="en-US"/>
        </w:rPr>
        <w:t>М</w:t>
      </w:r>
      <w:r w:rsidR="002D1C90" w:rsidRPr="0009473E">
        <w:rPr>
          <w:rFonts w:ascii="Times New Roman" w:eastAsiaTheme="minorHAnsi" w:hAnsi="Times New Roman"/>
          <w:bCs/>
          <w:iCs/>
          <w:sz w:val="24"/>
          <w:szCs w:val="24"/>
          <w:lang w:eastAsia="en-US"/>
        </w:rPr>
        <w:t>есто нахождения:</w:t>
      </w:r>
      <w:r w:rsidR="002D1C90" w:rsidRPr="00417BD0">
        <w:rPr>
          <w:rFonts w:ascii="Times New Roman" w:eastAsiaTheme="minorHAnsi" w:hAnsi="Times New Roman"/>
          <w:b/>
          <w:bCs/>
          <w:i/>
          <w:iCs/>
          <w:sz w:val="24"/>
          <w:szCs w:val="24"/>
          <w:lang w:eastAsia="en-US"/>
        </w:rPr>
        <w:t xml:space="preserve"> Российская Федерация, город Москва</w:t>
      </w:r>
      <w:r>
        <w:rPr>
          <w:rFonts w:ascii="Times New Roman" w:eastAsiaTheme="minorHAnsi" w:hAnsi="Times New Roman"/>
          <w:b/>
          <w:bCs/>
          <w:i/>
          <w:iCs/>
          <w:sz w:val="24"/>
          <w:szCs w:val="24"/>
          <w:lang w:eastAsia="en-US"/>
        </w:rPr>
        <w:t>.</w:t>
      </w:r>
    </w:p>
    <w:p w14:paraId="307DE71D" w14:textId="06EA75D4" w:rsidR="002D1C90" w:rsidRPr="00417BD0" w:rsidRDefault="0009473E" w:rsidP="002D1C90">
      <w:pPr>
        <w:jc w:val="both"/>
        <w:rPr>
          <w:rFonts w:ascii="Times New Roman" w:eastAsiaTheme="minorHAnsi" w:hAnsi="Times New Roman"/>
          <w:b/>
          <w:bCs/>
          <w:i/>
          <w:iCs/>
          <w:sz w:val="24"/>
          <w:szCs w:val="24"/>
          <w:lang w:eastAsia="en-US"/>
        </w:rPr>
      </w:pPr>
      <w:r w:rsidRPr="0009473E">
        <w:rPr>
          <w:rFonts w:ascii="Times New Roman" w:eastAsiaTheme="minorHAnsi" w:hAnsi="Times New Roman"/>
          <w:bCs/>
          <w:iCs/>
          <w:sz w:val="24"/>
          <w:szCs w:val="24"/>
          <w:lang w:eastAsia="en-US"/>
        </w:rPr>
        <w:t>И</w:t>
      </w:r>
      <w:r w:rsidR="002D1C90" w:rsidRPr="0009473E">
        <w:rPr>
          <w:rFonts w:ascii="Times New Roman" w:eastAsiaTheme="minorHAnsi" w:hAnsi="Times New Roman"/>
          <w:bCs/>
          <w:iCs/>
          <w:sz w:val="24"/>
          <w:szCs w:val="24"/>
          <w:lang w:eastAsia="en-US"/>
        </w:rPr>
        <w:t>дентификационный номер налогоплательщика (ИНН):</w:t>
      </w:r>
      <w:r w:rsidR="002D1C90" w:rsidRPr="00417BD0">
        <w:rPr>
          <w:rFonts w:ascii="Times New Roman" w:eastAsiaTheme="minorHAnsi" w:hAnsi="Times New Roman"/>
          <w:b/>
          <w:bCs/>
          <w:i/>
          <w:iCs/>
          <w:sz w:val="24"/>
          <w:szCs w:val="24"/>
          <w:lang w:eastAsia="en-US"/>
        </w:rPr>
        <w:t xml:space="preserve"> 7710971497</w:t>
      </w:r>
      <w:r>
        <w:rPr>
          <w:rFonts w:ascii="Times New Roman" w:eastAsiaTheme="minorHAnsi" w:hAnsi="Times New Roman"/>
          <w:b/>
          <w:bCs/>
          <w:i/>
          <w:iCs/>
          <w:sz w:val="24"/>
          <w:szCs w:val="24"/>
          <w:lang w:eastAsia="en-US"/>
        </w:rPr>
        <w:t>.</w:t>
      </w:r>
    </w:p>
    <w:p w14:paraId="691812CF" w14:textId="686E0756" w:rsidR="002D1C90" w:rsidRPr="00417BD0" w:rsidRDefault="0009473E" w:rsidP="002D1C90">
      <w:pPr>
        <w:jc w:val="both"/>
        <w:rPr>
          <w:rFonts w:ascii="Times New Roman" w:eastAsiaTheme="minorHAnsi" w:hAnsi="Times New Roman"/>
          <w:b/>
          <w:bCs/>
          <w:i/>
          <w:iCs/>
          <w:sz w:val="24"/>
          <w:szCs w:val="24"/>
          <w:lang w:eastAsia="en-US"/>
        </w:rPr>
      </w:pPr>
      <w:r w:rsidRPr="0009473E">
        <w:rPr>
          <w:rFonts w:ascii="Times New Roman" w:eastAsiaTheme="minorHAnsi" w:hAnsi="Times New Roman"/>
          <w:bCs/>
          <w:iCs/>
          <w:sz w:val="24"/>
          <w:szCs w:val="24"/>
          <w:lang w:eastAsia="en-US"/>
        </w:rPr>
        <w:t>О</w:t>
      </w:r>
      <w:r w:rsidR="002D1C90" w:rsidRPr="0009473E">
        <w:rPr>
          <w:rFonts w:ascii="Times New Roman" w:eastAsiaTheme="minorHAnsi" w:hAnsi="Times New Roman"/>
          <w:bCs/>
          <w:iCs/>
          <w:sz w:val="24"/>
          <w:szCs w:val="24"/>
          <w:lang w:eastAsia="en-US"/>
        </w:rPr>
        <w:t>сновной государственный регистрационный номер (ОГРН):</w:t>
      </w:r>
      <w:r w:rsidR="002D1C90" w:rsidRPr="00417BD0">
        <w:rPr>
          <w:rFonts w:ascii="Times New Roman" w:eastAsiaTheme="minorHAnsi" w:hAnsi="Times New Roman"/>
          <w:b/>
          <w:bCs/>
          <w:i/>
          <w:iCs/>
          <w:sz w:val="24"/>
          <w:szCs w:val="24"/>
          <w:lang w:eastAsia="en-US"/>
        </w:rPr>
        <w:t xml:space="preserve"> 5147746317362</w:t>
      </w:r>
      <w:r>
        <w:rPr>
          <w:rFonts w:ascii="Times New Roman" w:eastAsiaTheme="minorHAnsi" w:hAnsi="Times New Roman"/>
          <w:b/>
          <w:bCs/>
          <w:i/>
          <w:iCs/>
          <w:sz w:val="24"/>
          <w:szCs w:val="24"/>
          <w:lang w:eastAsia="en-US"/>
        </w:rPr>
        <w:t>.</w:t>
      </w:r>
    </w:p>
    <w:p w14:paraId="5B966FC8" w14:textId="77777777" w:rsidR="002D1C90" w:rsidRPr="00946183" w:rsidRDefault="002D1C90" w:rsidP="002D1C90">
      <w:pPr>
        <w:jc w:val="both"/>
        <w:rPr>
          <w:rFonts w:ascii="Times New Roman" w:eastAsiaTheme="minorHAnsi" w:hAnsi="Times New Roman"/>
          <w:b/>
          <w:bCs/>
          <w:i/>
          <w:iCs/>
          <w:sz w:val="24"/>
          <w:szCs w:val="24"/>
          <w:lang w:eastAsia="en-US"/>
        </w:rPr>
      </w:pPr>
      <w:r w:rsidRPr="00417BD0">
        <w:rPr>
          <w:rFonts w:ascii="Times New Roman" w:eastAsiaTheme="minorHAnsi" w:hAnsi="Times New Roman"/>
          <w:b/>
          <w:bCs/>
          <w:i/>
          <w:iCs/>
          <w:sz w:val="24"/>
          <w:szCs w:val="24"/>
          <w:lang w:eastAsia="en-US"/>
        </w:rPr>
        <w:t xml:space="preserve">ООО «Автоклуб» имеет право прямо распоряжаться 100% голосов, приходящихся на </w:t>
      </w:r>
      <w:r w:rsidRPr="00946183">
        <w:rPr>
          <w:rFonts w:ascii="Times New Roman" w:eastAsiaTheme="minorHAnsi" w:hAnsi="Times New Roman"/>
          <w:b/>
          <w:bCs/>
          <w:i/>
          <w:iCs/>
          <w:sz w:val="24"/>
          <w:szCs w:val="24"/>
          <w:lang w:eastAsia="en-US"/>
        </w:rPr>
        <w:t>голосующие доли, составляющие уставный капитал ООО «Сафмар Ритейл».</w:t>
      </w:r>
    </w:p>
    <w:p w14:paraId="354B2AAB" w14:textId="4152BDFB" w:rsidR="002D1C90" w:rsidRDefault="002D1C90" w:rsidP="002D1C90">
      <w:pPr>
        <w:jc w:val="both"/>
        <w:rPr>
          <w:rFonts w:ascii="Times New Roman" w:eastAsiaTheme="minorHAnsi" w:hAnsi="Times New Roman"/>
          <w:b/>
          <w:bCs/>
          <w:i/>
          <w:iCs/>
          <w:sz w:val="24"/>
          <w:szCs w:val="24"/>
          <w:lang w:eastAsia="en-US"/>
        </w:rPr>
      </w:pPr>
      <w:r>
        <w:rPr>
          <w:rFonts w:ascii="Times New Roman" w:eastAsiaTheme="minorHAnsi" w:hAnsi="Times New Roman"/>
          <w:b/>
          <w:bCs/>
          <w:i/>
          <w:iCs/>
          <w:sz w:val="24"/>
          <w:szCs w:val="24"/>
          <w:lang w:eastAsia="en-US"/>
        </w:rPr>
        <w:lastRenderedPageBreak/>
        <w:t>ООО</w:t>
      </w:r>
      <w:r w:rsidRPr="00946183">
        <w:rPr>
          <w:rFonts w:ascii="Times New Roman" w:eastAsiaTheme="minorHAnsi" w:hAnsi="Times New Roman"/>
          <w:b/>
          <w:bCs/>
          <w:i/>
          <w:iCs/>
          <w:sz w:val="24"/>
          <w:szCs w:val="24"/>
          <w:lang w:eastAsia="en-US"/>
        </w:rPr>
        <w:t xml:space="preserve"> «Сафмар Ритейл» имеет право косвенно распоряжаться </w:t>
      </w:r>
      <w:r w:rsidR="004F3931">
        <w:rPr>
          <w:rFonts w:ascii="Times New Roman" w:eastAsiaTheme="minorHAnsi" w:hAnsi="Times New Roman"/>
          <w:b/>
          <w:bCs/>
          <w:i/>
          <w:iCs/>
          <w:sz w:val="24"/>
          <w:szCs w:val="24"/>
          <w:lang w:eastAsia="en-US"/>
        </w:rPr>
        <w:t>100</w:t>
      </w:r>
      <w:r w:rsidRPr="00946183">
        <w:rPr>
          <w:rFonts w:ascii="Times New Roman" w:eastAsiaTheme="minorHAnsi" w:hAnsi="Times New Roman"/>
          <w:b/>
          <w:bCs/>
          <w:i/>
          <w:iCs/>
          <w:sz w:val="24"/>
          <w:szCs w:val="24"/>
          <w:lang w:eastAsia="en-US"/>
        </w:rPr>
        <w:t>% голосов, приходящихся на голосующие доли, составляющие уставный капитал Эмитента, через следую</w:t>
      </w:r>
      <w:r>
        <w:rPr>
          <w:rFonts w:ascii="Times New Roman" w:eastAsiaTheme="minorHAnsi" w:hAnsi="Times New Roman"/>
          <w:b/>
          <w:bCs/>
          <w:i/>
          <w:iCs/>
          <w:sz w:val="24"/>
          <w:szCs w:val="24"/>
          <w:lang w:eastAsia="en-US"/>
        </w:rPr>
        <w:t xml:space="preserve">щие </w:t>
      </w:r>
      <w:r w:rsidR="00431E13">
        <w:rPr>
          <w:rFonts w:ascii="Times New Roman" w:eastAsiaTheme="minorHAnsi" w:hAnsi="Times New Roman"/>
          <w:b/>
          <w:bCs/>
          <w:i/>
          <w:iCs/>
          <w:sz w:val="24"/>
          <w:szCs w:val="24"/>
          <w:lang w:eastAsia="en-US"/>
        </w:rPr>
        <w:t>организации</w:t>
      </w:r>
      <w:r>
        <w:rPr>
          <w:rFonts w:ascii="Times New Roman" w:eastAsiaTheme="minorHAnsi" w:hAnsi="Times New Roman"/>
          <w:b/>
          <w:bCs/>
          <w:i/>
          <w:iCs/>
          <w:sz w:val="24"/>
          <w:szCs w:val="24"/>
          <w:lang w:eastAsia="en-US"/>
        </w:rPr>
        <w:t xml:space="preserve">, </w:t>
      </w:r>
      <w:r w:rsidR="00431E13">
        <w:rPr>
          <w:rFonts w:ascii="Times New Roman" w:eastAsiaTheme="minorHAnsi" w:hAnsi="Times New Roman"/>
          <w:b/>
          <w:bCs/>
          <w:i/>
          <w:iCs/>
          <w:sz w:val="24"/>
          <w:szCs w:val="24"/>
          <w:lang w:eastAsia="en-US"/>
        </w:rPr>
        <w:t xml:space="preserve">указанные </w:t>
      </w:r>
      <w:r w:rsidRPr="00B52828">
        <w:rPr>
          <w:rFonts w:ascii="Times New Roman" w:eastAsiaTheme="minorHAnsi" w:hAnsi="Times New Roman"/>
          <w:b/>
          <w:bCs/>
          <w:i/>
          <w:iCs/>
          <w:sz w:val="24"/>
          <w:szCs w:val="24"/>
          <w:lang w:eastAsia="en-US"/>
        </w:rPr>
        <w:t xml:space="preserve">в </w:t>
      </w:r>
      <w:proofErr w:type="spellStart"/>
      <w:r w:rsidRPr="00B52828">
        <w:rPr>
          <w:rFonts w:ascii="Times New Roman" w:eastAsiaTheme="minorHAnsi" w:hAnsi="Times New Roman"/>
          <w:b/>
          <w:bCs/>
          <w:i/>
          <w:iCs/>
          <w:sz w:val="24"/>
          <w:szCs w:val="24"/>
          <w:lang w:eastAsia="en-US"/>
        </w:rPr>
        <w:t>пп</w:t>
      </w:r>
      <w:proofErr w:type="spellEnd"/>
      <w:r w:rsidRPr="00B52828">
        <w:rPr>
          <w:rFonts w:ascii="Times New Roman" w:eastAsiaTheme="minorHAnsi" w:hAnsi="Times New Roman"/>
          <w:b/>
          <w:bCs/>
          <w:i/>
          <w:iCs/>
          <w:sz w:val="24"/>
          <w:szCs w:val="24"/>
          <w:lang w:eastAsia="en-US"/>
        </w:rPr>
        <w:t xml:space="preserve">. 5) – </w:t>
      </w:r>
      <w:r w:rsidR="0009473E" w:rsidRPr="00B52828">
        <w:rPr>
          <w:rFonts w:ascii="Times New Roman" w:eastAsiaTheme="minorHAnsi" w:hAnsi="Times New Roman"/>
          <w:b/>
          <w:bCs/>
          <w:i/>
          <w:iCs/>
          <w:sz w:val="24"/>
          <w:szCs w:val="24"/>
          <w:lang w:eastAsia="en-US"/>
        </w:rPr>
        <w:t>7</w:t>
      </w:r>
      <w:r w:rsidRPr="00B52828">
        <w:rPr>
          <w:rFonts w:ascii="Times New Roman" w:eastAsiaTheme="minorHAnsi" w:hAnsi="Times New Roman"/>
          <w:b/>
          <w:bCs/>
          <w:i/>
          <w:iCs/>
          <w:sz w:val="24"/>
          <w:szCs w:val="24"/>
          <w:lang w:eastAsia="en-US"/>
        </w:rPr>
        <w:t>) настоящего</w:t>
      </w:r>
      <w:r w:rsidRPr="00946183">
        <w:rPr>
          <w:rFonts w:ascii="Times New Roman" w:eastAsiaTheme="minorHAnsi" w:hAnsi="Times New Roman"/>
          <w:b/>
          <w:bCs/>
          <w:i/>
          <w:iCs/>
          <w:sz w:val="24"/>
          <w:szCs w:val="24"/>
          <w:lang w:eastAsia="en-US"/>
        </w:rPr>
        <w:t xml:space="preserve"> </w:t>
      </w:r>
      <w:r w:rsidR="00431E13">
        <w:rPr>
          <w:rFonts w:ascii="Times New Roman" w:eastAsiaTheme="minorHAnsi" w:hAnsi="Times New Roman"/>
          <w:b/>
          <w:bCs/>
          <w:i/>
          <w:iCs/>
          <w:sz w:val="24"/>
          <w:szCs w:val="24"/>
          <w:lang w:eastAsia="en-US"/>
        </w:rPr>
        <w:t>раздела</w:t>
      </w:r>
      <w:r w:rsidRPr="00946183">
        <w:rPr>
          <w:rFonts w:ascii="Times New Roman" w:eastAsiaTheme="minorHAnsi" w:hAnsi="Times New Roman"/>
          <w:b/>
          <w:bCs/>
          <w:i/>
          <w:iCs/>
          <w:sz w:val="24"/>
          <w:szCs w:val="24"/>
          <w:lang w:eastAsia="en-US"/>
        </w:rPr>
        <w:t xml:space="preserve"> </w:t>
      </w:r>
      <w:r w:rsidR="0009473E">
        <w:rPr>
          <w:rFonts w:ascii="Times New Roman" w:eastAsiaTheme="minorHAnsi" w:hAnsi="Times New Roman"/>
          <w:b/>
          <w:bCs/>
          <w:i/>
          <w:iCs/>
          <w:sz w:val="24"/>
          <w:szCs w:val="24"/>
          <w:lang w:eastAsia="en-US"/>
        </w:rPr>
        <w:t>О</w:t>
      </w:r>
      <w:r w:rsidRPr="00946183">
        <w:rPr>
          <w:rFonts w:ascii="Times New Roman" w:eastAsiaTheme="minorHAnsi" w:hAnsi="Times New Roman"/>
          <w:b/>
          <w:bCs/>
          <w:i/>
          <w:iCs/>
          <w:sz w:val="24"/>
          <w:szCs w:val="24"/>
          <w:lang w:eastAsia="en-US"/>
        </w:rPr>
        <w:t>тч</w:t>
      </w:r>
      <w:r w:rsidR="0009473E">
        <w:rPr>
          <w:rFonts w:ascii="Times New Roman" w:eastAsiaTheme="minorHAnsi" w:hAnsi="Times New Roman"/>
          <w:b/>
          <w:bCs/>
          <w:i/>
          <w:iCs/>
          <w:sz w:val="24"/>
          <w:szCs w:val="24"/>
          <w:lang w:eastAsia="en-US"/>
        </w:rPr>
        <w:t>ё</w:t>
      </w:r>
      <w:r w:rsidRPr="00946183">
        <w:rPr>
          <w:rFonts w:ascii="Times New Roman" w:eastAsiaTheme="minorHAnsi" w:hAnsi="Times New Roman"/>
          <w:b/>
          <w:bCs/>
          <w:i/>
          <w:iCs/>
          <w:sz w:val="24"/>
          <w:szCs w:val="24"/>
          <w:lang w:eastAsia="en-US"/>
        </w:rPr>
        <w:t xml:space="preserve">та </w:t>
      </w:r>
      <w:r w:rsidR="00610B86">
        <w:rPr>
          <w:rFonts w:ascii="Times New Roman" w:eastAsiaTheme="minorHAnsi" w:hAnsi="Times New Roman"/>
          <w:b/>
          <w:bCs/>
          <w:i/>
          <w:iCs/>
          <w:sz w:val="24"/>
          <w:szCs w:val="24"/>
          <w:lang w:eastAsia="en-US"/>
        </w:rPr>
        <w:t>Э</w:t>
      </w:r>
      <w:r w:rsidRPr="00946183">
        <w:rPr>
          <w:rFonts w:ascii="Times New Roman" w:eastAsiaTheme="minorHAnsi" w:hAnsi="Times New Roman"/>
          <w:b/>
          <w:bCs/>
          <w:i/>
          <w:iCs/>
          <w:sz w:val="24"/>
          <w:szCs w:val="24"/>
          <w:lang w:eastAsia="en-US"/>
        </w:rPr>
        <w:t>митента.</w:t>
      </w:r>
    </w:p>
    <w:p w14:paraId="558FA8B3" w14:textId="77777777" w:rsidR="004F3931" w:rsidRDefault="004F3931" w:rsidP="002D1C90">
      <w:pPr>
        <w:jc w:val="both"/>
        <w:rPr>
          <w:rFonts w:ascii="Times New Roman" w:eastAsiaTheme="minorHAnsi" w:hAnsi="Times New Roman"/>
          <w:b/>
          <w:bCs/>
          <w:i/>
          <w:iCs/>
          <w:sz w:val="24"/>
          <w:szCs w:val="24"/>
          <w:lang w:eastAsia="en-US"/>
        </w:rPr>
      </w:pPr>
    </w:p>
    <w:p w14:paraId="1FB0A1E3" w14:textId="4FEC3FAD" w:rsidR="002D1C90" w:rsidRPr="00417BD0" w:rsidRDefault="002D1C90" w:rsidP="002D1C90">
      <w:pPr>
        <w:jc w:val="both"/>
        <w:rPr>
          <w:rFonts w:ascii="Times New Roman" w:eastAsiaTheme="minorHAnsi" w:hAnsi="Times New Roman"/>
          <w:b/>
          <w:bCs/>
          <w:i/>
          <w:iCs/>
          <w:sz w:val="24"/>
          <w:szCs w:val="24"/>
          <w:lang w:eastAsia="en-US"/>
        </w:rPr>
      </w:pPr>
      <w:r w:rsidRPr="00AC54F2">
        <w:rPr>
          <w:rFonts w:ascii="Times New Roman" w:eastAsiaTheme="minorHAnsi" w:hAnsi="Times New Roman"/>
          <w:bCs/>
          <w:iCs/>
          <w:sz w:val="24"/>
          <w:szCs w:val="24"/>
          <w:lang w:eastAsia="en-US"/>
        </w:rPr>
        <w:t xml:space="preserve"> 5)</w:t>
      </w:r>
      <w:r w:rsidRPr="00417BD0">
        <w:rPr>
          <w:rFonts w:ascii="Times New Roman" w:eastAsiaTheme="minorHAnsi" w:hAnsi="Times New Roman"/>
          <w:b/>
          <w:bCs/>
          <w:i/>
          <w:iCs/>
          <w:sz w:val="24"/>
          <w:szCs w:val="24"/>
          <w:lang w:eastAsia="en-US"/>
        </w:rPr>
        <w:t xml:space="preserve"> </w:t>
      </w:r>
      <w:r w:rsidR="0009473E" w:rsidRPr="0009473E">
        <w:rPr>
          <w:rFonts w:ascii="Times New Roman" w:eastAsiaTheme="minorHAnsi" w:hAnsi="Times New Roman"/>
          <w:bCs/>
          <w:iCs/>
          <w:sz w:val="24"/>
          <w:szCs w:val="24"/>
          <w:lang w:eastAsia="en-US"/>
        </w:rPr>
        <w:t>П</w:t>
      </w:r>
      <w:r w:rsidRPr="0009473E">
        <w:rPr>
          <w:rFonts w:ascii="Times New Roman" w:eastAsiaTheme="minorHAnsi" w:hAnsi="Times New Roman"/>
          <w:bCs/>
          <w:iCs/>
          <w:sz w:val="24"/>
          <w:szCs w:val="24"/>
          <w:lang w:eastAsia="en-US"/>
        </w:rPr>
        <w:t>олное фирменное наименование:</w:t>
      </w:r>
      <w:r w:rsidRPr="00417BD0">
        <w:rPr>
          <w:rFonts w:ascii="Times New Roman" w:eastAsiaTheme="minorHAnsi" w:hAnsi="Times New Roman"/>
          <w:b/>
          <w:bCs/>
          <w:i/>
          <w:iCs/>
          <w:sz w:val="24"/>
          <w:szCs w:val="24"/>
          <w:lang w:eastAsia="en-US"/>
        </w:rPr>
        <w:t xml:space="preserve"> Международная компания общество с ограниченной ответственностью «ЭРИКАРИЯ»</w:t>
      </w:r>
      <w:r w:rsidR="0009473E">
        <w:rPr>
          <w:rFonts w:ascii="Times New Roman" w:eastAsiaTheme="minorHAnsi" w:hAnsi="Times New Roman"/>
          <w:b/>
          <w:bCs/>
          <w:i/>
          <w:iCs/>
          <w:sz w:val="24"/>
          <w:szCs w:val="24"/>
          <w:lang w:eastAsia="en-US"/>
        </w:rPr>
        <w:t>.</w:t>
      </w:r>
    </w:p>
    <w:p w14:paraId="563F4B0B" w14:textId="66F4C759" w:rsidR="002D1C90" w:rsidRPr="00417BD0" w:rsidRDefault="0009473E" w:rsidP="002D1C90">
      <w:pPr>
        <w:jc w:val="both"/>
        <w:rPr>
          <w:rFonts w:ascii="Times New Roman" w:eastAsiaTheme="minorHAnsi" w:hAnsi="Times New Roman"/>
          <w:b/>
          <w:bCs/>
          <w:i/>
          <w:iCs/>
          <w:sz w:val="24"/>
          <w:szCs w:val="24"/>
          <w:lang w:eastAsia="en-US"/>
        </w:rPr>
      </w:pPr>
      <w:r w:rsidRPr="0009473E">
        <w:rPr>
          <w:rFonts w:ascii="Times New Roman" w:eastAsiaTheme="minorHAnsi" w:hAnsi="Times New Roman"/>
          <w:bCs/>
          <w:iCs/>
          <w:sz w:val="24"/>
          <w:szCs w:val="24"/>
          <w:lang w:eastAsia="en-US"/>
        </w:rPr>
        <w:t>Сокращённое</w:t>
      </w:r>
      <w:r w:rsidR="002D1C90" w:rsidRPr="0009473E">
        <w:rPr>
          <w:rFonts w:ascii="Times New Roman" w:eastAsiaTheme="minorHAnsi" w:hAnsi="Times New Roman"/>
          <w:bCs/>
          <w:iCs/>
          <w:sz w:val="24"/>
          <w:szCs w:val="24"/>
          <w:lang w:eastAsia="en-US"/>
        </w:rPr>
        <w:t xml:space="preserve"> фирменное наименование:</w:t>
      </w:r>
      <w:r w:rsidR="002D1C90" w:rsidRPr="00417BD0">
        <w:rPr>
          <w:rFonts w:ascii="Times New Roman" w:eastAsiaTheme="minorHAnsi" w:hAnsi="Times New Roman"/>
          <w:b/>
          <w:bCs/>
          <w:i/>
          <w:iCs/>
          <w:sz w:val="24"/>
          <w:szCs w:val="24"/>
          <w:lang w:eastAsia="en-US"/>
        </w:rPr>
        <w:t xml:space="preserve"> МКООО «ЭРИКАРИЯ»</w:t>
      </w:r>
      <w:r>
        <w:rPr>
          <w:rFonts w:ascii="Times New Roman" w:eastAsiaTheme="minorHAnsi" w:hAnsi="Times New Roman"/>
          <w:b/>
          <w:bCs/>
          <w:i/>
          <w:iCs/>
          <w:sz w:val="24"/>
          <w:szCs w:val="24"/>
          <w:lang w:eastAsia="en-US"/>
        </w:rPr>
        <w:t>.</w:t>
      </w:r>
    </w:p>
    <w:p w14:paraId="552ECD12" w14:textId="5E9E03F6" w:rsidR="002D1C90" w:rsidRPr="00417BD0" w:rsidRDefault="0009473E" w:rsidP="002D1C90">
      <w:pPr>
        <w:jc w:val="both"/>
        <w:rPr>
          <w:rFonts w:ascii="Times New Roman" w:eastAsiaTheme="minorHAnsi" w:hAnsi="Times New Roman"/>
          <w:b/>
          <w:bCs/>
          <w:i/>
          <w:iCs/>
          <w:sz w:val="24"/>
          <w:szCs w:val="24"/>
          <w:lang w:eastAsia="en-US"/>
        </w:rPr>
      </w:pPr>
      <w:r w:rsidRPr="0009473E">
        <w:rPr>
          <w:rFonts w:ascii="Times New Roman" w:eastAsiaTheme="minorHAnsi" w:hAnsi="Times New Roman"/>
          <w:bCs/>
          <w:iCs/>
          <w:sz w:val="24"/>
          <w:szCs w:val="24"/>
          <w:lang w:eastAsia="en-US"/>
        </w:rPr>
        <w:t>М</w:t>
      </w:r>
      <w:r w:rsidR="002D1C90" w:rsidRPr="0009473E">
        <w:rPr>
          <w:rFonts w:ascii="Times New Roman" w:eastAsiaTheme="minorHAnsi" w:hAnsi="Times New Roman"/>
          <w:bCs/>
          <w:iCs/>
          <w:sz w:val="24"/>
          <w:szCs w:val="24"/>
          <w:lang w:eastAsia="en-US"/>
        </w:rPr>
        <w:t>есто нахождения:</w:t>
      </w:r>
      <w:r w:rsidR="002D1C90" w:rsidRPr="00417BD0">
        <w:rPr>
          <w:rFonts w:ascii="Times New Roman" w:eastAsiaTheme="minorHAnsi" w:hAnsi="Times New Roman"/>
          <w:b/>
          <w:bCs/>
          <w:i/>
          <w:iCs/>
          <w:sz w:val="24"/>
          <w:szCs w:val="24"/>
          <w:lang w:eastAsia="en-US"/>
        </w:rPr>
        <w:t xml:space="preserve"> Российская Федерация</w:t>
      </w:r>
      <w:r w:rsidR="002D1C90">
        <w:rPr>
          <w:rFonts w:ascii="Times New Roman" w:eastAsiaTheme="minorHAnsi" w:hAnsi="Times New Roman"/>
          <w:b/>
          <w:bCs/>
          <w:i/>
          <w:iCs/>
          <w:sz w:val="24"/>
          <w:szCs w:val="24"/>
          <w:lang w:eastAsia="en-US"/>
        </w:rPr>
        <w:t xml:space="preserve">, </w:t>
      </w:r>
      <w:r w:rsidR="002D1C90" w:rsidRPr="00417BD0">
        <w:rPr>
          <w:rFonts w:ascii="Times New Roman" w:eastAsiaTheme="minorHAnsi" w:hAnsi="Times New Roman"/>
          <w:b/>
          <w:bCs/>
          <w:i/>
          <w:iCs/>
          <w:sz w:val="24"/>
          <w:szCs w:val="24"/>
          <w:lang w:eastAsia="en-US"/>
        </w:rPr>
        <w:t>Калининградская область</w:t>
      </w:r>
      <w:r w:rsidR="002D1C90">
        <w:rPr>
          <w:rFonts w:ascii="Times New Roman" w:eastAsiaTheme="minorHAnsi" w:hAnsi="Times New Roman"/>
          <w:b/>
          <w:bCs/>
          <w:i/>
          <w:iCs/>
          <w:sz w:val="24"/>
          <w:szCs w:val="24"/>
          <w:lang w:eastAsia="en-US"/>
        </w:rPr>
        <w:t xml:space="preserve">, </w:t>
      </w:r>
      <w:r w:rsidR="002D1C90" w:rsidRPr="00417BD0">
        <w:rPr>
          <w:rFonts w:ascii="Times New Roman" w:eastAsiaTheme="minorHAnsi" w:hAnsi="Times New Roman"/>
          <w:b/>
          <w:bCs/>
          <w:i/>
          <w:iCs/>
          <w:sz w:val="24"/>
          <w:szCs w:val="24"/>
          <w:lang w:eastAsia="en-US"/>
        </w:rPr>
        <w:t>Территория специального административного района на островке Октябрьский</w:t>
      </w:r>
      <w:r>
        <w:rPr>
          <w:rFonts w:ascii="Times New Roman" w:eastAsiaTheme="minorHAnsi" w:hAnsi="Times New Roman"/>
          <w:b/>
          <w:bCs/>
          <w:i/>
          <w:iCs/>
          <w:sz w:val="24"/>
          <w:szCs w:val="24"/>
          <w:lang w:eastAsia="en-US"/>
        </w:rPr>
        <w:t>.</w:t>
      </w:r>
    </w:p>
    <w:p w14:paraId="7F7E10D7" w14:textId="113023E8" w:rsidR="002D1C90" w:rsidRPr="00417BD0" w:rsidRDefault="0009473E" w:rsidP="002D1C90">
      <w:pPr>
        <w:jc w:val="both"/>
        <w:rPr>
          <w:rFonts w:ascii="Times New Roman" w:eastAsiaTheme="minorHAnsi" w:hAnsi="Times New Roman"/>
          <w:b/>
          <w:bCs/>
          <w:i/>
          <w:iCs/>
          <w:sz w:val="24"/>
          <w:szCs w:val="24"/>
          <w:lang w:eastAsia="en-US"/>
        </w:rPr>
      </w:pPr>
      <w:r w:rsidRPr="0009473E">
        <w:rPr>
          <w:rFonts w:ascii="Times New Roman" w:eastAsiaTheme="minorHAnsi" w:hAnsi="Times New Roman"/>
          <w:bCs/>
          <w:iCs/>
          <w:sz w:val="24"/>
          <w:szCs w:val="24"/>
          <w:lang w:eastAsia="en-US"/>
        </w:rPr>
        <w:t>И</w:t>
      </w:r>
      <w:r w:rsidR="002D1C90" w:rsidRPr="0009473E">
        <w:rPr>
          <w:rFonts w:ascii="Times New Roman" w:eastAsiaTheme="minorHAnsi" w:hAnsi="Times New Roman"/>
          <w:bCs/>
          <w:iCs/>
          <w:sz w:val="24"/>
          <w:szCs w:val="24"/>
          <w:lang w:eastAsia="en-US"/>
        </w:rPr>
        <w:t>дентификационный номер налогоплательщика (ИНН):</w:t>
      </w:r>
      <w:r w:rsidR="002D1C90" w:rsidRPr="00417BD0">
        <w:rPr>
          <w:rFonts w:ascii="Times New Roman" w:eastAsiaTheme="minorHAnsi" w:hAnsi="Times New Roman"/>
          <w:b/>
          <w:bCs/>
          <w:i/>
          <w:iCs/>
          <w:sz w:val="24"/>
          <w:szCs w:val="24"/>
          <w:lang w:eastAsia="en-US"/>
        </w:rPr>
        <w:t xml:space="preserve"> 3900011032</w:t>
      </w:r>
      <w:r>
        <w:rPr>
          <w:rFonts w:ascii="Times New Roman" w:eastAsiaTheme="minorHAnsi" w:hAnsi="Times New Roman"/>
          <w:b/>
          <w:bCs/>
          <w:i/>
          <w:iCs/>
          <w:sz w:val="24"/>
          <w:szCs w:val="24"/>
          <w:lang w:eastAsia="en-US"/>
        </w:rPr>
        <w:t>.</w:t>
      </w:r>
    </w:p>
    <w:p w14:paraId="2258F820" w14:textId="7EDE2CA8" w:rsidR="002D1C90" w:rsidRPr="00417BD0" w:rsidRDefault="0009473E" w:rsidP="002D1C90">
      <w:pPr>
        <w:jc w:val="both"/>
        <w:rPr>
          <w:rFonts w:ascii="Times New Roman" w:eastAsiaTheme="minorHAnsi" w:hAnsi="Times New Roman"/>
          <w:b/>
          <w:bCs/>
          <w:i/>
          <w:iCs/>
          <w:sz w:val="24"/>
          <w:szCs w:val="24"/>
          <w:lang w:eastAsia="en-US"/>
        </w:rPr>
      </w:pPr>
      <w:r w:rsidRPr="00B52828">
        <w:rPr>
          <w:rFonts w:ascii="Times New Roman" w:eastAsiaTheme="minorHAnsi" w:hAnsi="Times New Roman"/>
          <w:bCs/>
          <w:iCs/>
          <w:sz w:val="24"/>
          <w:szCs w:val="24"/>
          <w:lang w:eastAsia="en-US"/>
        </w:rPr>
        <w:t>О</w:t>
      </w:r>
      <w:r w:rsidR="002D1C90" w:rsidRPr="00B52828">
        <w:rPr>
          <w:rFonts w:ascii="Times New Roman" w:eastAsiaTheme="minorHAnsi" w:hAnsi="Times New Roman"/>
          <w:bCs/>
          <w:iCs/>
          <w:sz w:val="24"/>
          <w:szCs w:val="24"/>
          <w:lang w:eastAsia="en-US"/>
        </w:rPr>
        <w:t>сновной государственный регистрационный номер (ОГРН):</w:t>
      </w:r>
      <w:r w:rsidR="002D1C90" w:rsidRPr="00417BD0">
        <w:rPr>
          <w:rFonts w:ascii="Times New Roman" w:eastAsiaTheme="minorHAnsi" w:hAnsi="Times New Roman"/>
          <w:b/>
          <w:bCs/>
          <w:i/>
          <w:iCs/>
          <w:sz w:val="24"/>
          <w:szCs w:val="24"/>
          <w:lang w:eastAsia="en-US"/>
        </w:rPr>
        <w:t xml:space="preserve"> 1233900005514.</w:t>
      </w:r>
    </w:p>
    <w:p w14:paraId="4A33AC61" w14:textId="0BBEC358" w:rsidR="002D1C90" w:rsidRPr="00417BD0" w:rsidRDefault="002D1C90" w:rsidP="002D1C90">
      <w:pPr>
        <w:jc w:val="both"/>
        <w:rPr>
          <w:rFonts w:ascii="Times New Roman" w:eastAsiaTheme="minorHAnsi" w:hAnsi="Times New Roman"/>
          <w:b/>
          <w:bCs/>
          <w:i/>
          <w:iCs/>
          <w:sz w:val="24"/>
          <w:szCs w:val="24"/>
          <w:lang w:eastAsia="en-US"/>
        </w:rPr>
      </w:pPr>
      <w:r w:rsidRPr="00417BD0">
        <w:rPr>
          <w:rFonts w:ascii="Times New Roman" w:eastAsiaTheme="minorHAnsi" w:hAnsi="Times New Roman"/>
          <w:b/>
          <w:bCs/>
          <w:i/>
          <w:iCs/>
          <w:sz w:val="24"/>
          <w:szCs w:val="24"/>
          <w:lang w:eastAsia="en-US"/>
        </w:rPr>
        <w:t>ООО «Сафмар Ритейл» имеет право прямо распоряжаться 100% голосов, приходящихся на голосующие доли, составляющие уставный капитал МКООО «ЭРИКАРИЯ»</w:t>
      </w:r>
      <w:r w:rsidR="00AC54F2">
        <w:rPr>
          <w:rFonts w:ascii="Times New Roman" w:eastAsiaTheme="minorHAnsi" w:hAnsi="Times New Roman"/>
          <w:b/>
          <w:bCs/>
          <w:i/>
          <w:iCs/>
          <w:sz w:val="24"/>
          <w:szCs w:val="24"/>
          <w:lang w:eastAsia="en-US"/>
        </w:rPr>
        <w:t>.</w:t>
      </w:r>
      <w:r w:rsidRPr="00417BD0">
        <w:rPr>
          <w:rFonts w:ascii="Times New Roman" w:eastAsiaTheme="minorHAnsi" w:hAnsi="Times New Roman"/>
          <w:b/>
          <w:bCs/>
          <w:i/>
          <w:iCs/>
          <w:sz w:val="24"/>
          <w:szCs w:val="24"/>
          <w:lang w:eastAsia="en-US"/>
        </w:rPr>
        <w:t xml:space="preserve"> </w:t>
      </w:r>
    </w:p>
    <w:p w14:paraId="4FFAF04A" w14:textId="1E4F15E9" w:rsidR="00406831" w:rsidRPr="00417BD0" w:rsidRDefault="002D1C90" w:rsidP="002D1C90">
      <w:pPr>
        <w:jc w:val="both"/>
        <w:rPr>
          <w:rFonts w:ascii="Times New Roman" w:eastAsiaTheme="minorHAnsi" w:hAnsi="Times New Roman"/>
          <w:b/>
          <w:bCs/>
          <w:i/>
          <w:iCs/>
          <w:sz w:val="24"/>
          <w:szCs w:val="24"/>
          <w:lang w:eastAsia="en-US"/>
        </w:rPr>
      </w:pPr>
      <w:r w:rsidRPr="00417BD0">
        <w:rPr>
          <w:rFonts w:ascii="Times New Roman" w:eastAsiaTheme="minorHAnsi" w:hAnsi="Times New Roman"/>
          <w:b/>
          <w:bCs/>
          <w:i/>
          <w:iCs/>
          <w:sz w:val="24"/>
          <w:szCs w:val="24"/>
          <w:lang w:eastAsia="en-US"/>
        </w:rPr>
        <w:t>МКООО «ЭРИКАРИЯ» имеет право прямо распоряжаться 50,0000008% голосов, приходящихся на голосующие акции, составля</w:t>
      </w:r>
      <w:r>
        <w:rPr>
          <w:rFonts w:ascii="Times New Roman" w:eastAsiaTheme="minorHAnsi" w:hAnsi="Times New Roman"/>
          <w:b/>
          <w:bCs/>
          <w:i/>
          <w:iCs/>
          <w:sz w:val="24"/>
          <w:szCs w:val="24"/>
          <w:lang w:eastAsia="en-US"/>
        </w:rPr>
        <w:t xml:space="preserve">ющие уставный капитал </w:t>
      </w:r>
      <w:r w:rsidR="0009473E" w:rsidRPr="0009473E">
        <w:rPr>
          <w:rFonts w:ascii="Times New Roman" w:eastAsiaTheme="minorHAnsi" w:hAnsi="Times New Roman"/>
          <w:b/>
          <w:bCs/>
          <w:i/>
          <w:iCs/>
          <w:sz w:val="24"/>
          <w:szCs w:val="24"/>
          <w:lang w:eastAsia="en-US"/>
        </w:rPr>
        <w:t>Публичного акционерного общества «</w:t>
      </w:r>
      <w:proofErr w:type="gramStart"/>
      <w:r w:rsidR="0009473E" w:rsidRPr="0009473E">
        <w:rPr>
          <w:rFonts w:ascii="Times New Roman" w:eastAsiaTheme="minorHAnsi" w:hAnsi="Times New Roman"/>
          <w:b/>
          <w:bCs/>
          <w:i/>
          <w:iCs/>
          <w:sz w:val="24"/>
          <w:szCs w:val="24"/>
          <w:lang w:eastAsia="en-US"/>
        </w:rPr>
        <w:t>М.видео</w:t>
      </w:r>
      <w:proofErr w:type="gramEnd"/>
      <w:r w:rsidR="0009473E" w:rsidRPr="0009473E">
        <w:rPr>
          <w:rFonts w:ascii="Times New Roman" w:eastAsiaTheme="minorHAnsi" w:hAnsi="Times New Roman"/>
          <w:b/>
          <w:bCs/>
          <w:i/>
          <w:iCs/>
          <w:sz w:val="24"/>
          <w:szCs w:val="24"/>
          <w:lang w:eastAsia="en-US"/>
        </w:rPr>
        <w:t xml:space="preserve">», указанного </w:t>
      </w:r>
      <w:r w:rsidR="00431E13" w:rsidRPr="0009473E">
        <w:rPr>
          <w:rFonts w:ascii="Times New Roman" w:eastAsiaTheme="minorHAnsi" w:hAnsi="Times New Roman"/>
          <w:b/>
          <w:bCs/>
          <w:i/>
          <w:iCs/>
          <w:sz w:val="24"/>
          <w:szCs w:val="24"/>
          <w:lang w:eastAsia="en-US"/>
        </w:rPr>
        <w:t xml:space="preserve">ниже </w:t>
      </w:r>
      <w:r w:rsidR="0009473E" w:rsidRPr="0009473E">
        <w:rPr>
          <w:rFonts w:ascii="Times New Roman" w:eastAsiaTheme="minorHAnsi" w:hAnsi="Times New Roman"/>
          <w:b/>
          <w:bCs/>
          <w:i/>
          <w:iCs/>
          <w:sz w:val="24"/>
          <w:szCs w:val="24"/>
          <w:lang w:eastAsia="en-US"/>
        </w:rPr>
        <w:t xml:space="preserve">в п. </w:t>
      </w:r>
      <w:r w:rsidR="0009473E">
        <w:rPr>
          <w:rFonts w:ascii="Times New Roman" w:eastAsiaTheme="minorHAnsi" w:hAnsi="Times New Roman"/>
          <w:b/>
          <w:bCs/>
          <w:i/>
          <w:iCs/>
          <w:sz w:val="24"/>
          <w:szCs w:val="24"/>
          <w:lang w:eastAsia="en-US"/>
        </w:rPr>
        <w:t>7)</w:t>
      </w:r>
      <w:r w:rsidR="00431E13" w:rsidRPr="00431E13">
        <w:t xml:space="preserve"> </w:t>
      </w:r>
      <w:r w:rsidR="00431E13" w:rsidRPr="00431E13">
        <w:rPr>
          <w:rFonts w:ascii="Times New Roman" w:eastAsiaTheme="minorHAnsi" w:hAnsi="Times New Roman"/>
          <w:b/>
          <w:bCs/>
          <w:i/>
          <w:iCs/>
          <w:sz w:val="24"/>
          <w:szCs w:val="24"/>
          <w:lang w:eastAsia="en-US"/>
        </w:rPr>
        <w:t xml:space="preserve">настоящего раздела Отчёта </w:t>
      </w:r>
      <w:r w:rsidR="00610B86">
        <w:rPr>
          <w:rFonts w:ascii="Times New Roman" w:eastAsiaTheme="minorHAnsi" w:hAnsi="Times New Roman"/>
          <w:b/>
          <w:bCs/>
          <w:i/>
          <w:iCs/>
          <w:sz w:val="24"/>
          <w:szCs w:val="24"/>
          <w:lang w:eastAsia="en-US"/>
        </w:rPr>
        <w:t>Э</w:t>
      </w:r>
      <w:r w:rsidR="00431E13" w:rsidRPr="00431E13">
        <w:rPr>
          <w:rFonts w:ascii="Times New Roman" w:eastAsiaTheme="minorHAnsi" w:hAnsi="Times New Roman"/>
          <w:b/>
          <w:bCs/>
          <w:i/>
          <w:iCs/>
          <w:sz w:val="24"/>
          <w:szCs w:val="24"/>
          <w:lang w:eastAsia="en-US"/>
        </w:rPr>
        <w:t>митента</w:t>
      </w:r>
      <w:r>
        <w:rPr>
          <w:rFonts w:ascii="Times New Roman" w:eastAsiaTheme="minorHAnsi" w:hAnsi="Times New Roman"/>
          <w:b/>
          <w:bCs/>
          <w:i/>
          <w:iCs/>
          <w:sz w:val="24"/>
          <w:szCs w:val="24"/>
          <w:lang w:eastAsia="en-US"/>
        </w:rPr>
        <w:t>.</w:t>
      </w:r>
    </w:p>
    <w:p w14:paraId="17D6E869" w14:textId="77777777" w:rsidR="0009473E" w:rsidRDefault="0009473E" w:rsidP="002D1C90">
      <w:pPr>
        <w:jc w:val="both"/>
        <w:rPr>
          <w:rFonts w:ascii="Times New Roman" w:eastAsiaTheme="minorHAnsi" w:hAnsi="Times New Roman"/>
          <w:b/>
          <w:bCs/>
          <w:i/>
          <w:iCs/>
          <w:sz w:val="24"/>
          <w:szCs w:val="24"/>
          <w:lang w:eastAsia="en-US"/>
        </w:rPr>
      </w:pPr>
    </w:p>
    <w:p w14:paraId="4367DB3D" w14:textId="3797BD14" w:rsidR="002D1C90" w:rsidRPr="00417BD0" w:rsidRDefault="002D1C90" w:rsidP="002D1C90">
      <w:pPr>
        <w:jc w:val="both"/>
        <w:rPr>
          <w:rFonts w:ascii="Times New Roman" w:eastAsiaTheme="minorHAnsi" w:hAnsi="Times New Roman"/>
          <w:b/>
          <w:bCs/>
          <w:i/>
          <w:iCs/>
          <w:sz w:val="24"/>
          <w:szCs w:val="24"/>
          <w:lang w:eastAsia="en-US"/>
        </w:rPr>
      </w:pPr>
      <w:r w:rsidRPr="00AC54F2">
        <w:rPr>
          <w:rFonts w:ascii="Times New Roman" w:eastAsiaTheme="minorHAnsi" w:hAnsi="Times New Roman"/>
          <w:bCs/>
          <w:iCs/>
          <w:sz w:val="24"/>
          <w:szCs w:val="24"/>
          <w:lang w:eastAsia="en-US"/>
        </w:rPr>
        <w:t xml:space="preserve">6) </w:t>
      </w:r>
      <w:r w:rsidR="0009473E">
        <w:rPr>
          <w:rFonts w:ascii="Times New Roman" w:eastAsiaTheme="minorHAnsi" w:hAnsi="Times New Roman"/>
          <w:bCs/>
          <w:iCs/>
          <w:sz w:val="24"/>
          <w:szCs w:val="24"/>
          <w:lang w:eastAsia="en-US"/>
        </w:rPr>
        <w:t>П</w:t>
      </w:r>
      <w:r w:rsidRPr="00AC54F2">
        <w:rPr>
          <w:rFonts w:ascii="Times New Roman" w:eastAsiaTheme="minorHAnsi" w:hAnsi="Times New Roman"/>
          <w:bCs/>
          <w:iCs/>
          <w:sz w:val="24"/>
          <w:szCs w:val="24"/>
          <w:lang w:eastAsia="en-US"/>
        </w:rPr>
        <w:t>олное фирменное наименование:</w:t>
      </w:r>
      <w:r w:rsidRPr="00417BD0">
        <w:rPr>
          <w:rFonts w:ascii="Times New Roman" w:eastAsiaTheme="minorHAnsi" w:hAnsi="Times New Roman"/>
          <w:b/>
          <w:bCs/>
          <w:i/>
          <w:iCs/>
          <w:sz w:val="24"/>
          <w:szCs w:val="24"/>
          <w:lang w:eastAsia="en-US"/>
        </w:rPr>
        <w:t xml:space="preserve"> Общество с ограниченной ответственностью «МВ РИТЕЙЛ ИНВЕСТИЦИИ»</w:t>
      </w:r>
      <w:r w:rsidR="0009473E">
        <w:rPr>
          <w:rFonts w:ascii="Times New Roman" w:eastAsiaTheme="minorHAnsi" w:hAnsi="Times New Roman"/>
          <w:b/>
          <w:bCs/>
          <w:i/>
          <w:iCs/>
          <w:sz w:val="24"/>
          <w:szCs w:val="24"/>
          <w:lang w:eastAsia="en-US"/>
        </w:rPr>
        <w:t>.</w:t>
      </w:r>
    </w:p>
    <w:p w14:paraId="025278B3" w14:textId="7781B0D3" w:rsidR="002D1C90" w:rsidRPr="00417BD0" w:rsidRDefault="0009473E" w:rsidP="002D1C90">
      <w:pPr>
        <w:jc w:val="both"/>
        <w:rPr>
          <w:rFonts w:ascii="Times New Roman" w:eastAsiaTheme="minorHAnsi" w:hAnsi="Times New Roman"/>
          <w:b/>
          <w:bCs/>
          <w:i/>
          <w:iCs/>
          <w:sz w:val="24"/>
          <w:szCs w:val="24"/>
          <w:lang w:eastAsia="en-US"/>
        </w:rPr>
      </w:pPr>
      <w:r>
        <w:rPr>
          <w:rFonts w:ascii="Times New Roman" w:eastAsiaTheme="minorHAnsi" w:hAnsi="Times New Roman"/>
          <w:bCs/>
          <w:iCs/>
          <w:sz w:val="24"/>
          <w:szCs w:val="24"/>
          <w:lang w:eastAsia="en-US"/>
        </w:rPr>
        <w:t>С</w:t>
      </w:r>
      <w:r w:rsidRPr="0009473E">
        <w:rPr>
          <w:rFonts w:ascii="Times New Roman" w:eastAsiaTheme="minorHAnsi" w:hAnsi="Times New Roman"/>
          <w:bCs/>
          <w:iCs/>
          <w:sz w:val="24"/>
          <w:szCs w:val="24"/>
          <w:lang w:eastAsia="en-US"/>
        </w:rPr>
        <w:t>окращённое</w:t>
      </w:r>
      <w:r w:rsidR="002D1C90" w:rsidRPr="00AC54F2">
        <w:rPr>
          <w:rFonts w:ascii="Times New Roman" w:eastAsiaTheme="minorHAnsi" w:hAnsi="Times New Roman"/>
          <w:bCs/>
          <w:iCs/>
          <w:sz w:val="24"/>
          <w:szCs w:val="24"/>
          <w:lang w:eastAsia="en-US"/>
        </w:rPr>
        <w:t xml:space="preserve"> фирменное наименование:</w:t>
      </w:r>
      <w:r w:rsidR="002D1C90" w:rsidRPr="00417BD0">
        <w:rPr>
          <w:rFonts w:ascii="Times New Roman" w:eastAsiaTheme="minorHAnsi" w:hAnsi="Times New Roman"/>
          <w:b/>
          <w:bCs/>
          <w:i/>
          <w:iCs/>
          <w:sz w:val="24"/>
          <w:szCs w:val="24"/>
          <w:lang w:eastAsia="en-US"/>
        </w:rPr>
        <w:t xml:space="preserve"> ООО «МВ РИТЕЙЛ ИНВЕСТИЦИИ»</w:t>
      </w:r>
      <w:r w:rsidR="00AC54F2">
        <w:rPr>
          <w:rFonts w:ascii="Times New Roman" w:eastAsiaTheme="minorHAnsi" w:hAnsi="Times New Roman"/>
          <w:b/>
          <w:bCs/>
          <w:i/>
          <w:iCs/>
          <w:sz w:val="24"/>
          <w:szCs w:val="24"/>
          <w:lang w:eastAsia="en-US"/>
        </w:rPr>
        <w:t>.</w:t>
      </w:r>
    </w:p>
    <w:p w14:paraId="30ED0DB8" w14:textId="7DD97675" w:rsidR="002D1C90" w:rsidRPr="00417BD0" w:rsidRDefault="00AC54F2" w:rsidP="002D1C90">
      <w:pPr>
        <w:jc w:val="both"/>
        <w:rPr>
          <w:rFonts w:ascii="Times New Roman" w:eastAsiaTheme="minorHAnsi" w:hAnsi="Times New Roman"/>
          <w:b/>
          <w:bCs/>
          <w:i/>
          <w:iCs/>
          <w:sz w:val="24"/>
          <w:szCs w:val="24"/>
          <w:lang w:eastAsia="en-US"/>
        </w:rPr>
      </w:pPr>
      <w:r>
        <w:rPr>
          <w:rFonts w:ascii="Times New Roman" w:eastAsiaTheme="minorHAnsi" w:hAnsi="Times New Roman"/>
          <w:bCs/>
          <w:iCs/>
          <w:sz w:val="24"/>
          <w:szCs w:val="24"/>
          <w:lang w:eastAsia="en-US"/>
        </w:rPr>
        <w:t>М</w:t>
      </w:r>
      <w:r w:rsidR="002D1C90" w:rsidRPr="00AC54F2">
        <w:rPr>
          <w:rFonts w:ascii="Times New Roman" w:eastAsiaTheme="minorHAnsi" w:hAnsi="Times New Roman"/>
          <w:bCs/>
          <w:iCs/>
          <w:sz w:val="24"/>
          <w:szCs w:val="24"/>
          <w:lang w:eastAsia="en-US"/>
        </w:rPr>
        <w:t>есто нахождения:</w:t>
      </w:r>
      <w:r w:rsidR="002D1C90" w:rsidRPr="00417BD0">
        <w:rPr>
          <w:rFonts w:ascii="Times New Roman" w:eastAsiaTheme="minorHAnsi" w:hAnsi="Times New Roman"/>
          <w:b/>
          <w:bCs/>
          <w:i/>
          <w:iCs/>
          <w:sz w:val="24"/>
          <w:szCs w:val="24"/>
          <w:lang w:eastAsia="en-US"/>
        </w:rPr>
        <w:t xml:space="preserve"> Россия, г. Москва</w:t>
      </w:r>
      <w:r>
        <w:rPr>
          <w:rFonts w:ascii="Times New Roman" w:eastAsiaTheme="minorHAnsi" w:hAnsi="Times New Roman"/>
          <w:b/>
          <w:bCs/>
          <w:i/>
          <w:iCs/>
          <w:sz w:val="24"/>
          <w:szCs w:val="24"/>
          <w:lang w:eastAsia="en-US"/>
        </w:rPr>
        <w:t>.</w:t>
      </w:r>
    </w:p>
    <w:p w14:paraId="11342982" w14:textId="622E6C3A" w:rsidR="002D1C90" w:rsidRPr="00417BD0" w:rsidRDefault="00AC54F2" w:rsidP="002D1C90">
      <w:pPr>
        <w:jc w:val="both"/>
        <w:rPr>
          <w:rFonts w:ascii="Times New Roman" w:eastAsiaTheme="minorHAnsi" w:hAnsi="Times New Roman"/>
          <w:b/>
          <w:bCs/>
          <w:i/>
          <w:iCs/>
          <w:sz w:val="24"/>
          <w:szCs w:val="24"/>
          <w:lang w:eastAsia="en-US"/>
        </w:rPr>
      </w:pPr>
      <w:r>
        <w:rPr>
          <w:rFonts w:ascii="Times New Roman" w:eastAsiaTheme="minorHAnsi" w:hAnsi="Times New Roman"/>
          <w:bCs/>
          <w:iCs/>
          <w:sz w:val="24"/>
          <w:szCs w:val="24"/>
          <w:lang w:eastAsia="en-US"/>
        </w:rPr>
        <w:t>И</w:t>
      </w:r>
      <w:r w:rsidR="002D1C90" w:rsidRPr="00AC54F2">
        <w:rPr>
          <w:rFonts w:ascii="Times New Roman" w:eastAsiaTheme="minorHAnsi" w:hAnsi="Times New Roman"/>
          <w:bCs/>
          <w:iCs/>
          <w:sz w:val="24"/>
          <w:szCs w:val="24"/>
          <w:lang w:eastAsia="en-US"/>
        </w:rPr>
        <w:t xml:space="preserve">дентификационный номер налогоплательщика (ИНН): </w:t>
      </w:r>
      <w:r w:rsidR="002D1C90" w:rsidRPr="00417BD0">
        <w:rPr>
          <w:rFonts w:ascii="Times New Roman" w:eastAsiaTheme="minorHAnsi" w:hAnsi="Times New Roman"/>
          <w:b/>
          <w:bCs/>
          <w:i/>
          <w:iCs/>
          <w:sz w:val="24"/>
          <w:szCs w:val="24"/>
          <w:lang w:eastAsia="en-US"/>
        </w:rPr>
        <w:t>9710113206</w:t>
      </w:r>
      <w:r>
        <w:rPr>
          <w:rFonts w:ascii="Times New Roman" w:eastAsiaTheme="minorHAnsi" w:hAnsi="Times New Roman"/>
          <w:b/>
          <w:bCs/>
          <w:i/>
          <w:iCs/>
          <w:sz w:val="24"/>
          <w:szCs w:val="24"/>
          <w:lang w:eastAsia="en-US"/>
        </w:rPr>
        <w:t>.</w:t>
      </w:r>
    </w:p>
    <w:p w14:paraId="19292CA8" w14:textId="29FADED0" w:rsidR="002D1C90" w:rsidRPr="00417BD0" w:rsidRDefault="00AC54F2" w:rsidP="002D1C90">
      <w:pPr>
        <w:jc w:val="both"/>
        <w:rPr>
          <w:rFonts w:ascii="Times New Roman" w:eastAsiaTheme="minorHAnsi" w:hAnsi="Times New Roman"/>
          <w:b/>
          <w:bCs/>
          <w:i/>
          <w:iCs/>
          <w:sz w:val="24"/>
          <w:szCs w:val="24"/>
          <w:lang w:eastAsia="en-US"/>
        </w:rPr>
      </w:pPr>
      <w:r>
        <w:rPr>
          <w:rFonts w:ascii="Times New Roman" w:eastAsiaTheme="minorHAnsi" w:hAnsi="Times New Roman"/>
          <w:bCs/>
          <w:iCs/>
          <w:sz w:val="24"/>
          <w:szCs w:val="24"/>
          <w:lang w:eastAsia="en-US"/>
        </w:rPr>
        <w:t>О</w:t>
      </w:r>
      <w:r w:rsidR="002D1C90" w:rsidRPr="00AC54F2">
        <w:rPr>
          <w:rFonts w:ascii="Times New Roman" w:eastAsiaTheme="minorHAnsi" w:hAnsi="Times New Roman"/>
          <w:bCs/>
          <w:iCs/>
          <w:sz w:val="24"/>
          <w:szCs w:val="24"/>
          <w:lang w:eastAsia="en-US"/>
        </w:rPr>
        <w:t xml:space="preserve">сновной государственный регистрационный номер (ОГРН): </w:t>
      </w:r>
      <w:r w:rsidR="002D1C90" w:rsidRPr="00417BD0">
        <w:rPr>
          <w:rFonts w:ascii="Times New Roman" w:eastAsiaTheme="minorHAnsi" w:hAnsi="Times New Roman"/>
          <w:b/>
          <w:bCs/>
          <w:i/>
          <w:iCs/>
          <w:sz w:val="24"/>
          <w:szCs w:val="24"/>
          <w:lang w:eastAsia="en-US"/>
        </w:rPr>
        <w:t>1237700285415.</w:t>
      </w:r>
    </w:p>
    <w:p w14:paraId="5BA2E6FF" w14:textId="3058C370" w:rsidR="002D1C90" w:rsidRDefault="002D1C90" w:rsidP="002D1C90">
      <w:pPr>
        <w:jc w:val="both"/>
        <w:rPr>
          <w:rFonts w:ascii="Times New Roman" w:eastAsiaTheme="minorHAnsi" w:hAnsi="Times New Roman"/>
          <w:b/>
          <w:bCs/>
          <w:i/>
          <w:iCs/>
          <w:sz w:val="24"/>
          <w:szCs w:val="24"/>
          <w:lang w:eastAsia="en-US"/>
        </w:rPr>
      </w:pPr>
      <w:r w:rsidRPr="00417BD0">
        <w:rPr>
          <w:rFonts w:ascii="Times New Roman" w:eastAsiaTheme="minorHAnsi" w:hAnsi="Times New Roman"/>
          <w:b/>
          <w:bCs/>
          <w:i/>
          <w:iCs/>
          <w:sz w:val="24"/>
          <w:szCs w:val="24"/>
          <w:lang w:eastAsia="en-US"/>
        </w:rPr>
        <w:t>ООО «Сафмар Ритейл» имеет право прямо распоряжаться 99,99% голосов, приходящихся на голосующие доли, составляющие уставный капитал ООО «МВ РИТЕЙЛ ИНВЕСТИЦИИ»</w:t>
      </w:r>
      <w:r w:rsidR="00AC54F2">
        <w:rPr>
          <w:rFonts w:ascii="Times New Roman" w:eastAsiaTheme="minorHAnsi" w:hAnsi="Times New Roman"/>
          <w:b/>
          <w:bCs/>
          <w:i/>
          <w:iCs/>
          <w:sz w:val="24"/>
          <w:szCs w:val="24"/>
          <w:lang w:eastAsia="en-US"/>
        </w:rPr>
        <w:t>.</w:t>
      </w:r>
    </w:p>
    <w:p w14:paraId="1384A6CC" w14:textId="584E6991" w:rsidR="002D1C90" w:rsidRPr="00417BD0" w:rsidRDefault="002D1C90" w:rsidP="002D1C90">
      <w:pPr>
        <w:jc w:val="both"/>
        <w:rPr>
          <w:rFonts w:ascii="Times New Roman" w:eastAsiaTheme="minorHAnsi" w:hAnsi="Times New Roman"/>
          <w:b/>
          <w:bCs/>
          <w:i/>
          <w:iCs/>
          <w:sz w:val="24"/>
          <w:szCs w:val="24"/>
          <w:lang w:eastAsia="en-US"/>
        </w:rPr>
      </w:pPr>
      <w:r w:rsidRPr="00417BD0">
        <w:rPr>
          <w:rFonts w:ascii="Times New Roman" w:eastAsiaTheme="minorHAnsi" w:hAnsi="Times New Roman"/>
          <w:b/>
          <w:bCs/>
          <w:i/>
          <w:iCs/>
          <w:sz w:val="24"/>
          <w:szCs w:val="24"/>
          <w:lang w:eastAsia="en-US"/>
        </w:rPr>
        <w:t xml:space="preserve">ООО «Автоклуб» имеет право прямо распоряжаться </w:t>
      </w:r>
      <w:r>
        <w:rPr>
          <w:rFonts w:ascii="Times New Roman" w:eastAsiaTheme="minorHAnsi" w:hAnsi="Times New Roman"/>
          <w:b/>
          <w:bCs/>
          <w:i/>
          <w:iCs/>
          <w:sz w:val="24"/>
          <w:szCs w:val="24"/>
          <w:lang w:eastAsia="en-US"/>
        </w:rPr>
        <w:t>0,01</w:t>
      </w:r>
      <w:r w:rsidRPr="00417BD0">
        <w:rPr>
          <w:rFonts w:ascii="Times New Roman" w:eastAsiaTheme="minorHAnsi" w:hAnsi="Times New Roman"/>
          <w:b/>
          <w:bCs/>
          <w:i/>
          <w:iCs/>
          <w:sz w:val="24"/>
          <w:szCs w:val="24"/>
          <w:lang w:eastAsia="en-US"/>
        </w:rPr>
        <w:t>% голосов, приходящихся на голосующие доли, составляющие уставный капитал ООО</w:t>
      </w:r>
      <w:r>
        <w:rPr>
          <w:rFonts w:ascii="Times New Roman" w:eastAsiaTheme="minorHAnsi" w:hAnsi="Times New Roman"/>
          <w:b/>
          <w:bCs/>
          <w:i/>
          <w:iCs/>
          <w:sz w:val="24"/>
          <w:szCs w:val="24"/>
          <w:lang w:eastAsia="en-US"/>
        </w:rPr>
        <w:t xml:space="preserve"> </w:t>
      </w:r>
      <w:r w:rsidRPr="00417BD0">
        <w:rPr>
          <w:rFonts w:ascii="Times New Roman" w:eastAsiaTheme="minorHAnsi" w:hAnsi="Times New Roman"/>
          <w:b/>
          <w:bCs/>
          <w:i/>
          <w:iCs/>
          <w:sz w:val="24"/>
          <w:szCs w:val="24"/>
          <w:lang w:eastAsia="en-US"/>
        </w:rPr>
        <w:t>«МВ РИТЕЙЛ ИНВЕСТИЦИИ»</w:t>
      </w:r>
      <w:r w:rsidR="00AC54F2">
        <w:rPr>
          <w:rFonts w:ascii="Times New Roman" w:eastAsiaTheme="minorHAnsi" w:hAnsi="Times New Roman"/>
          <w:b/>
          <w:bCs/>
          <w:i/>
          <w:iCs/>
          <w:sz w:val="24"/>
          <w:szCs w:val="24"/>
          <w:lang w:eastAsia="en-US"/>
        </w:rPr>
        <w:t>.</w:t>
      </w:r>
    </w:p>
    <w:p w14:paraId="62FF91A3" w14:textId="5B08494F" w:rsidR="002D1C90" w:rsidRDefault="002D1C90" w:rsidP="00AC54F2">
      <w:pPr>
        <w:pStyle w:val="ConsPlusNormal"/>
        <w:spacing w:before="240"/>
        <w:jc w:val="both"/>
        <w:rPr>
          <w:rFonts w:eastAsiaTheme="minorHAnsi"/>
          <w:b/>
          <w:bCs/>
          <w:i/>
          <w:iCs/>
          <w:lang w:eastAsia="en-US"/>
        </w:rPr>
      </w:pPr>
      <w:r w:rsidRPr="00417BD0">
        <w:rPr>
          <w:rFonts w:eastAsiaTheme="minorHAnsi"/>
          <w:b/>
          <w:bCs/>
          <w:i/>
          <w:iCs/>
          <w:lang w:eastAsia="en-US"/>
        </w:rPr>
        <w:t xml:space="preserve">ООО «МВ РИТЕЙЛ ИНВЕСТИЦИИ» имеет право прямо распоряжаться 3,6331% голосов, приходящихся на голосующие акции, составляющие уставный капитал </w:t>
      </w:r>
      <w:r w:rsidR="00AC54F2" w:rsidRPr="00AC54F2">
        <w:rPr>
          <w:rFonts w:eastAsiaTheme="minorHAnsi"/>
          <w:b/>
          <w:bCs/>
          <w:i/>
          <w:iCs/>
          <w:lang w:eastAsia="en-US"/>
        </w:rPr>
        <w:t>Публичного акционерного общества «</w:t>
      </w:r>
      <w:proofErr w:type="gramStart"/>
      <w:r w:rsidR="00AC54F2" w:rsidRPr="00AC54F2">
        <w:rPr>
          <w:rFonts w:eastAsiaTheme="minorHAnsi"/>
          <w:b/>
          <w:bCs/>
          <w:i/>
          <w:iCs/>
          <w:lang w:eastAsia="en-US"/>
        </w:rPr>
        <w:t>М.видео</w:t>
      </w:r>
      <w:proofErr w:type="gramEnd"/>
      <w:r w:rsidR="00AC54F2" w:rsidRPr="00AC54F2">
        <w:rPr>
          <w:rFonts w:eastAsiaTheme="minorHAnsi"/>
          <w:b/>
          <w:bCs/>
          <w:i/>
          <w:iCs/>
          <w:lang w:eastAsia="en-US"/>
        </w:rPr>
        <w:t xml:space="preserve">», указанного </w:t>
      </w:r>
      <w:r w:rsidR="00431E13" w:rsidRPr="00AC54F2">
        <w:rPr>
          <w:rFonts w:eastAsiaTheme="minorHAnsi"/>
          <w:b/>
          <w:bCs/>
          <w:i/>
          <w:iCs/>
          <w:lang w:eastAsia="en-US"/>
        </w:rPr>
        <w:t xml:space="preserve">ниже </w:t>
      </w:r>
      <w:r w:rsidR="00AC54F2" w:rsidRPr="00AC54F2">
        <w:rPr>
          <w:rFonts w:eastAsiaTheme="minorHAnsi"/>
          <w:b/>
          <w:bCs/>
          <w:i/>
          <w:iCs/>
          <w:lang w:eastAsia="en-US"/>
        </w:rPr>
        <w:t>в п. 7)</w:t>
      </w:r>
      <w:r w:rsidR="00431E13">
        <w:rPr>
          <w:rFonts w:eastAsiaTheme="minorHAnsi"/>
          <w:b/>
          <w:bCs/>
          <w:i/>
          <w:iCs/>
          <w:lang w:eastAsia="en-US"/>
        </w:rPr>
        <w:t xml:space="preserve"> настоящего раздела Отчёта </w:t>
      </w:r>
      <w:r w:rsidR="00610B86">
        <w:rPr>
          <w:rFonts w:eastAsiaTheme="minorHAnsi"/>
          <w:b/>
          <w:bCs/>
          <w:i/>
          <w:iCs/>
          <w:lang w:eastAsia="en-US"/>
        </w:rPr>
        <w:t>Э</w:t>
      </w:r>
      <w:r w:rsidR="00431E13">
        <w:rPr>
          <w:rFonts w:eastAsiaTheme="minorHAnsi"/>
          <w:b/>
          <w:bCs/>
          <w:i/>
          <w:iCs/>
          <w:lang w:eastAsia="en-US"/>
        </w:rPr>
        <w:t>митента</w:t>
      </w:r>
      <w:r w:rsidRPr="00417BD0">
        <w:rPr>
          <w:rFonts w:eastAsiaTheme="minorHAnsi"/>
          <w:b/>
          <w:bCs/>
          <w:i/>
          <w:iCs/>
          <w:lang w:eastAsia="en-US"/>
        </w:rPr>
        <w:t>.</w:t>
      </w:r>
    </w:p>
    <w:p w14:paraId="2B848376" w14:textId="15B4106C" w:rsidR="00AC54F2" w:rsidRDefault="00AC54F2" w:rsidP="00AC54F2">
      <w:pPr>
        <w:pStyle w:val="ConsPlusNormal"/>
        <w:spacing w:before="240"/>
        <w:jc w:val="both"/>
        <w:rPr>
          <w:rFonts w:eastAsiaTheme="minorHAnsi"/>
          <w:b/>
          <w:bCs/>
          <w:i/>
          <w:iCs/>
          <w:lang w:eastAsia="en-US"/>
        </w:rPr>
      </w:pPr>
    </w:p>
    <w:p w14:paraId="621654A1" w14:textId="56C74753" w:rsidR="00AC54F2" w:rsidRPr="002F0729" w:rsidRDefault="00AC54F2" w:rsidP="00AC54F2">
      <w:pPr>
        <w:spacing w:before="120" w:after="120"/>
        <w:jc w:val="both"/>
        <w:rPr>
          <w:rFonts w:ascii="Times New Roman" w:hAnsi="Times New Roman"/>
          <w:b/>
          <w:bCs/>
          <w:i/>
          <w:iCs/>
          <w:sz w:val="24"/>
          <w:szCs w:val="24"/>
        </w:rPr>
      </w:pPr>
      <w:r>
        <w:rPr>
          <w:rFonts w:ascii="Times New Roman" w:hAnsi="Times New Roman"/>
          <w:bCs/>
          <w:iCs/>
          <w:sz w:val="24"/>
          <w:szCs w:val="24"/>
        </w:rPr>
        <w:t>7)</w:t>
      </w:r>
      <w:r>
        <w:rPr>
          <w:rFonts w:ascii="Times New Roman" w:hAnsi="Times New Roman"/>
          <w:b/>
          <w:bCs/>
          <w:i/>
          <w:iCs/>
          <w:sz w:val="24"/>
          <w:szCs w:val="24"/>
        </w:rPr>
        <w:t xml:space="preserve"> </w:t>
      </w:r>
      <w:r w:rsidRPr="00BC5BA3">
        <w:rPr>
          <w:rFonts w:ascii="Times New Roman" w:hAnsi="Times New Roman"/>
          <w:bCs/>
          <w:iCs/>
          <w:sz w:val="24"/>
          <w:szCs w:val="24"/>
        </w:rPr>
        <w:t>Полное фирменное наименование:</w:t>
      </w:r>
      <w:r w:rsidRPr="002F0729">
        <w:rPr>
          <w:rFonts w:ascii="Times New Roman" w:hAnsi="Times New Roman"/>
          <w:b/>
          <w:bCs/>
          <w:i/>
          <w:iCs/>
          <w:sz w:val="24"/>
          <w:szCs w:val="24"/>
        </w:rPr>
        <w:t xml:space="preserve"> Публичное акционерное общество «</w:t>
      </w:r>
      <w:proofErr w:type="gramStart"/>
      <w:r w:rsidRPr="002F0729">
        <w:rPr>
          <w:rFonts w:ascii="Times New Roman" w:hAnsi="Times New Roman"/>
          <w:b/>
          <w:bCs/>
          <w:i/>
          <w:iCs/>
          <w:sz w:val="24"/>
          <w:szCs w:val="24"/>
        </w:rPr>
        <w:t>М.видео</w:t>
      </w:r>
      <w:proofErr w:type="gramEnd"/>
      <w:r w:rsidRPr="002F0729">
        <w:rPr>
          <w:rFonts w:ascii="Times New Roman" w:hAnsi="Times New Roman"/>
          <w:b/>
          <w:bCs/>
          <w:i/>
          <w:iCs/>
          <w:sz w:val="24"/>
          <w:szCs w:val="24"/>
        </w:rPr>
        <w:t>»</w:t>
      </w:r>
      <w:r>
        <w:rPr>
          <w:rFonts w:ascii="Times New Roman" w:hAnsi="Times New Roman"/>
          <w:b/>
          <w:bCs/>
          <w:i/>
          <w:iCs/>
          <w:sz w:val="24"/>
          <w:szCs w:val="24"/>
        </w:rPr>
        <w:t>.</w:t>
      </w:r>
    </w:p>
    <w:p w14:paraId="0DB97F9B" w14:textId="77777777" w:rsidR="00AC54F2" w:rsidRPr="002F0729" w:rsidRDefault="00AC54F2" w:rsidP="00AC54F2">
      <w:pPr>
        <w:spacing w:before="120" w:after="120"/>
        <w:jc w:val="both"/>
        <w:rPr>
          <w:rFonts w:ascii="Times New Roman" w:hAnsi="Times New Roman"/>
          <w:b/>
          <w:bCs/>
          <w:i/>
          <w:iCs/>
          <w:sz w:val="24"/>
          <w:szCs w:val="24"/>
        </w:rPr>
      </w:pPr>
      <w:r w:rsidRPr="00BC5BA3">
        <w:rPr>
          <w:rFonts w:ascii="Times New Roman" w:hAnsi="Times New Roman"/>
          <w:bCs/>
          <w:iCs/>
          <w:sz w:val="24"/>
          <w:szCs w:val="24"/>
        </w:rPr>
        <w:lastRenderedPageBreak/>
        <w:t>Сокращённое фирменное наименование:</w:t>
      </w:r>
      <w:r w:rsidRPr="002F0729">
        <w:rPr>
          <w:rFonts w:ascii="Times New Roman" w:hAnsi="Times New Roman"/>
          <w:b/>
          <w:bCs/>
          <w:i/>
          <w:iCs/>
          <w:sz w:val="24"/>
          <w:szCs w:val="24"/>
        </w:rPr>
        <w:t xml:space="preserve"> ПАО «</w:t>
      </w:r>
      <w:proofErr w:type="gramStart"/>
      <w:r w:rsidRPr="002F0729">
        <w:rPr>
          <w:rFonts w:ascii="Times New Roman" w:hAnsi="Times New Roman"/>
          <w:b/>
          <w:bCs/>
          <w:i/>
          <w:iCs/>
          <w:sz w:val="24"/>
          <w:szCs w:val="24"/>
        </w:rPr>
        <w:t>М.видео</w:t>
      </w:r>
      <w:proofErr w:type="gramEnd"/>
      <w:r w:rsidRPr="002F0729">
        <w:rPr>
          <w:rFonts w:ascii="Times New Roman" w:hAnsi="Times New Roman"/>
          <w:b/>
          <w:bCs/>
          <w:i/>
          <w:iCs/>
          <w:sz w:val="24"/>
          <w:szCs w:val="24"/>
        </w:rPr>
        <w:t>»</w:t>
      </w:r>
      <w:r>
        <w:rPr>
          <w:rFonts w:ascii="Times New Roman" w:hAnsi="Times New Roman"/>
          <w:b/>
          <w:bCs/>
          <w:i/>
          <w:iCs/>
          <w:sz w:val="24"/>
          <w:szCs w:val="24"/>
        </w:rPr>
        <w:t>.</w:t>
      </w:r>
    </w:p>
    <w:p w14:paraId="20610BFE" w14:textId="77777777" w:rsidR="00AC54F2" w:rsidRPr="002F0729" w:rsidRDefault="00AC54F2" w:rsidP="00AC54F2">
      <w:pPr>
        <w:spacing w:before="120" w:after="120"/>
        <w:jc w:val="both"/>
        <w:rPr>
          <w:rFonts w:ascii="Times New Roman" w:hAnsi="Times New Roman"/>
          <w:b/>
          <w:bCs/>
          <w:i/>
          <w:iCs/>
          <w:sz w:val="24"/>
          <w:szCs w:val="24"/>
        </w:rPr>
      </w:pPr>
      <w:r w:rsidRPr="00BC5BA3">
        <w:rPr>
          <w:rFonts w:ascii="Times New Roman" w:hAnsi="Times New Roman"/>
          <w:bCs/>
          <w:iCs/>
          <w:sz w:val="24"/>
          <w:szCs w:val="24"/>
        </w:rPr>
        <w:t>Место нахождения:</w:t>
      </w:r>
      <w:r w:rsidRPr="002F0729">
        <w:rPr>
          <w:rFonts w:ascii="Times New Roman" w:hAnsi="Times New Roman"/>
          <w:b/>
          <w:bCs/>
          <w:i/>
          <w:iCs/>
          <w:sz w:val="24"/>
          <w:szCs w:val="24"/>
        </w:rPr>
        <w:t xml:space="preserve"> </w:t>
      </w:r>
      <w:r w:rsidRPr="002F0729">
        <w:rPr>
          <w:rFonts w:ascii="Times New Roman" w:eastAsiaTheme="minorHAnsi" w:hAnsi="Times New Roman"/>
          <w:b/>
          <w:i/>
          <w:sz w:val="24"/>
          <w:szCs w:val="24"/>
          <w:lang w:eastAsia="en-US"/>
        </w:rPr>
        <w:t>Россия, город Москва</w:t>
      </w:r>
      <w:r>
        <w:rPr>
          <w:rFonts w:ascii="Times New Roman" w:eastAsiaTheme="minorHAnsi" w:hAnsi="Times New Roman"/>
          <w:b/>
          <w:i/>
          <w:sz w:val="24"/>
          <w:szCs w:val="24"/>
          <w:lang w:eastAsia="en-US"/>
        </w:rPr>
        <w:t>.</w:t>
      </w:r>
    </w:p>
    <w:p w14:paraId="4615C8F8" w14:textId="77777777" w:rsidR="00AC54F2" w:rsidRPr="002F0729" w:rsidRDefault="00AC54F2" w:rsidP="00AC54F2">
      <w:pPr>
        <w:spacing w:before="120" w:after="120"/>
        <w:jc w:val="both"/>
        <w:rPr>
          <w:rFonts w:ascii="Times New Roman" w:hAnsi="Times New Roman"/>
          <w:b/>
          <w:bCs/>
          <w:i/>
          <w:iCs/>
          <w:sz w:val="24"/>
          <w:szCs w:val="24"/>
        </w:rPr>
      </w:pPr>
      <w:r w:rsidRPr="00BC5BA3">
        <w:rPr>
          <w:rFonts w:ascii="Times New Roman" w:hAnsi="Times New Roman"/>
          <w:bCs/>
          <w:iCs/>
          <w:sz w:val="24"/>
          <w:szCs w:val="24"/>
        </w:rPr>
        <w:t xml:space="preserve">Идентификационный номер налогоплательщика (ИНН): </w:t>
      </w:r>
      <w:r w:rsidRPr="002F0729">
        <w:rPr>
          <w:rFonts w:ascii="Times New Roman" w:hAnsi="Times New Roman"/>
          <w:b/>
          <w:bCs/>
          <w:i/>
          <w:iCs/>
          <w:sz w:val="24"/>
          <w:szCs w:val="24"/>
        </w:rPr>
        <w:t>7707602010</w:t>
      </w:r>
      <w:r>
        <w:rPr>
          <w:rFonts w:ascii="Times New Roman" w:hAnsi="Times New Roman"/>
          <w:b/>
          <w:bCs/>
          <w:i/>
          <w:iCs/>
          <w:sz w:val="24"/>
          <w:szCs w:val="24"/>
        </w:rPr>
        <w:t>.</w:t>
      </w:r>
    </w:p>
    <w:p w14:paraId="4CCBA6B0" w14:textId="77777777" w:rsidR="00AC54F2" w:rsidRPr="00444533" w:rsidRDefault="00AC54F2" w:rsidP="00AC54F2">
      <w:pPr>
        <w:spacing w:before="120" w:after="120"/>
        <w:jc w:val="both"/>
        <w:rPr>
          <w:rFonts w:ascii="Times New Roman" w:hAnsi="Times New Roman"/>
          <w:b/>
          <w:bCs/>
          <w:i/>
          <w:iCs/>
          <w:sz w:val="24"/>
          <w:szCs w:val="24"/>
        </w:rPr>
      </w:pPr>
      <w:r w:rsidRPr="00BC5BA3">
        <w:rPr>
          <w:rFonts w:ascii="Times New Roman" w:hAnsi="Times New Roman"/>
          <w:bCs/>
          <w:iCs/>
          <w:sz w:val="24"/>
          <w:szCs w:val="24"/>
        </w:rPr>
        <w:t xml:space="preserve">Основной государственный </w:t>
      </w:r>
      <w:r w:rsidRPr="00444533">
        <w:rPr>
          <w:rFonts w:ascii="Times New Roman" w:hAnsi="Times New Roman"/>
          <w:bCs/>
          <w:iCs/>
          <w:sz w:val="24"/>
          <w:szCs w:val="24"/>
        </w:rPr>
        <w:t>регистрационный номер (ОГРН):</w:t>
      </w:r>
      <w:r w:rsidRPr="00444533">
        <w:rPr>
          <w:rFonts w:ascii="Times New Roman" w:hAnsi="Times New Roman"/>
          <w:b/>
          <w:bCs/>
          <w:i/>
          <w:iCs/>
          <w:sz w:val="24"/>
          <w:szCs w:val="24"/>
        </w:rPr>
        <w:t xml:space="preserve"> 5067746789248.</w:t>
      </w:r>
    </w:p>
    <w:p w14:paraId="3BC68A8D" w14:textId="67F14858" w:rsidR="00AC54F2" w:rsidRPr="00444533" w:rsidRDefault="00AC54F2" w:rsidP="00AC54F2">
      <w:pPr>
        <w:spacing w:before="120" w:after="120"/>
        <w:jc w:val="both"/>
        <w:rPr>
          <w:rFonts w:ascii="Times New Roman" w:hAnsi="Times New Roman"/>
          <w:b/>
          <w:bCs/>
          <w:i/>
          <w:iCs/>
          <w:sz w:val="24"/>
          <w:szCs w:val="24"/>
        </w:rPr>
      </w:pPr>
      <w:r w:rsidRPr="00444533">
        <w:rPr>
          <w:rFonts w:ascii="Times New Roman" w:hAnsi="Times New Roman"/>
          <w:b/>
          <w:bCs/>
          <w:i/>
          <w:iCs/>
          <w:sz w:val="24"/>
          <w:szCs w:val="24"/>
        </w:rPr>
        <w:t>МКООО «ЭРИКАРИЯ», указанное в п. 5</w:t>
      </w:r>
      <w:r>
        <w:rPr>
          <w:rFonts w:ascii="Times New Roman" w:hAnsi="Times New Roman"/>
          <w:b/>
          <w:bCs/>
          <w:i/>
          <w:iCs/>
          <w:sz w:val="24"/>
          <w:szCs w:val="24"/>
        </w:rPr>
        <w:t>)</w:t>
      </w:r>
      <w:r w:rsidR="00431E13" w:rsidRPr="00431E13">
        <w:rPr>
          <w:rFonts w:ascii="Times New Roman" w:eastAsiaTheme="minorHAnsi" w:hAnsi="Times New Roman"/>
          <w:b/>
          <w:bCs/>
          <w:i/>
          <w:iCs/>
          <w:sz w:val="24"/>
          <w:szCs w:val="24"/>
          <w:lang w:eastAsia="en-US"/>
        </w:rPr>
        <w:t xml:space="preserve"> </w:t>
      </w:r>
      <w:r w:rsidR="00431E13">
        <w:rPr>
          <w:rFonts w:ascii="Times New Roman" w:eastAsiaTheme="minorHAnsi" w:hAnsi="Times New Roman"/>
          <w:b/>
          <w:bCs/>
          <w:i/>
          <w:iCs/>
          <w:sz w:val="24"/>
          <w:szCs w:val="24"/>
          <w:lang w:eastAsia="en-US"/>
        </w:rPr>
        <w:t xml:space="preserve">настоящего раздела Отчёта </w:t>
      </w:r>
      <w:r w:rsidR="00610B86">
        <w:rPr>
          <w:rFonts w:ascii="Times New Roman" w:eastAsiaTheme="minorHAnsi" w:hAnsi="Times New Roman"/>
          <w:b/>
          <w:bCs/>
          <w:i/>
          <w:iCs/>
          <w:sz w:val="24"/>
          <w:szCs w:val="24"/>
          <w:lang w:eastAsia="en-US"/>
        </w:rPr>
        <w:t>Э</w:t>
      </w:r>
      <w:r w:rsidR="00431E13">
        <w:rPr>
          <w:rFonts w:ascii="Times New Roman" w:eastAsiaTheme="minorHAnsi" w:hAnsi="Times New Roman"/>
          <w:b/>
          <w:bCs/>
          <w:i/>
          <w:iCs/>
          <w:sz w:val="24"/>
          <w:szCs w:val="24"/>
          <w:lang w:eastAsia="en-US"/>
        </w:rPr>
        <w:t>митента</w:t>
      </w:r>
      <w:r w:rsidRPr="00444533">
        <w:rPr>
          <w:rFonts w:ascii="Times New Roman" w:hAnsi="Times New Roman"/>
          <w:b/>
          <w:bCs/>
          <w:i/>
          <w:iCs/>
          <w:sz w:val="24"/>
          <w:szCs w:val="24"/>
        </w:rPr>
        <w:t>, имеет право прямо распоряжаться 50,0000008% голосов, приходящихся на голосующие акции, составляющие уставный капитал ПАО «</w:t>
      </w:r>
      <w:proofErr w:type="gramStart"/>
      <w:r w:rsidRPr="00444533">
        <w:rPr>
          <w:rFonts w:ascii="Times New Roman" w:hAnsi="Times New Roman"/>
          <w:b/>
          <w:bCs/>
          <w:i/>
          <w:iCs/>
          <w:sz w:val="24"/>
          <w:szCs w:val="24"/>
        </w:rPr>
        <w:t>М.видео</w:t>
      </w:r>
      <w:proofErr w:type="gramEnd"/>
      <w:r w:rsidRPr="00444533">
        <w:rPr>
          <w:rFonts w:ascii="Times New Roman" w:hAnsi="Times New Roman"/>
          <w:b/>
          <w:bCs/>
          <w:i/>
          <w:iCs/>
          <w:sz w:val="24"/>
          <w:szCs w:val="24"/>
        </w:rPr>
        <w:t>».</w:t>
      </w:r>
    </w:p>
    <w:p w14:paraId="4ABE0A2E" w14:textId="43EBC991" w:rsidR="00AC54F2" w:rsidRPr="00C21AEC" w:rsidRDefault="00AC54F2" w:rsidP="00AC54F2">
      <w:pPr>
        <w:spacing w:before="120" w:after="120"/>
        <w:jc w:val="both"/>
        <w:rPr>
          <w:rFonts w:ascii="Times New Roman" w:eastAsiaTheme="minorHAnsi" w:hAnsi="Times New Roman"/>
          <w:b/>
          <w:bCs/>
          <w:i/>
          <w:iCs/>
          <w:sz w:val="24"/>
          <w:szCs w:val="24"/>
          <w:lang w:eastAsia="en-US"/>
        </w:rPr>
      </w:pPr>
      <w:r w:rsidRPr="00444533">
        <w:rPr>
          <w:rFonts w:ascii="Times New Roman" w:hAnsi="Times New Roman"/>
          <w:b/>
          <w:bCs/>
          <w:i/>
          <w:iCs/>
          <w:sz w:val="24"/>
          <w:szCs w:val="24"/>
        </w:rPr>
        <w:t>ООО «МВ РИТЕЙЛ ИНВЕСТИЦИИ», указанное в п.</w:t>
      </w:r>
      <w:r>
        <w:rPr>
          <w:rFonts w:ascii="Times New Roman" w:hAnsi="Times New Roman"/>
          <w:b/>
          <w:bCs/>
          <w:i/>
          <w:iCs/>
          <w:sz w:val="24"/>
          <w:szCs w:val="24"/>
        </w:rPr>
        <w:t xml:space="preserve"> </w:t>
      </w:r>
      <w:r w:rsidRPr="00444533">
        <w:rPr>
          <w:rFonts w:ascii="Times New Roman" w:hAnsi="Times New Roman"/>
          <w:b/>
          <w:bCs/>
          <w:i/>
          <w:iCs/>
          <w:sz w:val="24"/>
          <w:szCs w:val="24"/>
        </w:rPr>
        <w:t>6</w:t>
      </w:r>
      <w:r>
        <w:rPr>
          <w:rFonts w:ascii="Times New Roman" w:hAnsi="Times New Roman"/>
          <w:b/>
          <w:bCs/>
          <w:i/>
          <w:iCs/>
          <w:sz w:val="24"/>
          <w:szCs w:val="24"/>
        </w:rPr>
        <w:t>)</w:t>
      </w:r>
      <w:r w:rsidR="00431E13" w:rsidRPr="00431E13">
        <w:rPr>
          <w:rFonts w:ascii="Times New Roman" w:eastAsiaTheme="minorHAnsi" w:hAnsi="Times New Roman"/>
          <w:b/>
          <w:bCs/>
          <w:i/>
          <w:iCs/>
          <w:sz w:val="24"/>
          <w:szCs w:val="24"/>
          <w:lang w:eastAsia="en-US"/>
        </w:rPr>
        <w:t xml:space="preserve"> </w:t>
      </w:r>
      <w:r w:rsidR="00431E13">
        <w:rPr>
          <w:rFonts w:ascii="Times New Roman" w:eastAsiaTheme="minorHAnsi" w:hAnsi="Times New Roman"/>
          <w:b/>
          <w:bCs/>
          <w:i/>
          <w:iCs/>
          <w:sz w:val="24"/>
          <w:szCs w:val="24"/>
          <w:lang w:eastAsia="en-US"/>
        </w:rPr>
        <w:t xml:space="preserve">настоящего раздела Отчёта </w:t>
      </w:r>
      <w:r w:rsidR="00C21AEC">
        <w:rPr>
          <w:rFonts w:ascii="Times New Roman" w:eastAsiaTheme="minorHAnsi" w:hAnsi="Times New Roman"/>
          <w:b/>
          <w:bCs/>
          <w:i/>
          <w:iCs/>
          <w:sz w:val="24"/>
          <w:szCs w:val="24"/>
          <w:lang w:eastAsia="en-US"/>
        </w:rPr>
        <w:t>Э</w:t>
      </w:r>
      <w:r w:rsidR="00431E13">
        <w:rPr>
          <w:rFonts w:ascii="Times New Roman" w:eastAsiaTheme="minorHAnsi" w:hAnsi="Times New Roman"/>
          <w:b/>
          <w:bCs/>
          <w:i/>
          <w:iCs/>
          <w:sz w:val="24"/>
          <w:szCs w:val="24"/>
          <w:lang w:eastAsia="en-US"/>
        </w:rPr>
        <w:t>митента</w:t>
      </w:r>
      <w:r w:rsidRPr="00444533">
        <w:rPr>
          <w:rFonts w:ascii="Times New Roman" w:hAnsi="Times New Roman"/>
          <w:b/>
          <w:bCs/>
          <w:i/>
          <w:iCs/>
          <w:sz w:val="24"/>
          <w:szCs w:val="24"/>
        </w:rPr>
        <w:t xml:space="preserve">, имеет право прямо распоряжаться 3,6331% голосов, приходящихся на голосующие акции, составляющие уставный капитал </w:t>
      </w:r>
      <w:r>
        <w:rPr>
          <w:rFonts w:ascii="Times New Roman" w:hAnsi="Times New Roman"/>
          <w:b/>
          <w:bCs/>
          <w:i/>
          <w:iCs/>
          <w:sz w:val="24"/>
          <w:szCs w:val="24"/>
        </w:rPr>
        <w:t>ПАО «</w:t>
      </w:r>
      <w:proofErr w:type="gramStart"/>
      <w:r>
        <w:rPr>
          <w:rFonts w:ascii="Times New Roman" w:hAnsi="Times New Roman"/>
          <w:b/>
          <w:bCs/>
          <w:i/>
          <w:iCs/>
          <w:sz w:val="24"/>
          <w:szCs w:val="24"/>
        </w:rPr>
        <w:t>М.видео</w:t>
      </w:r>
      <w:proofErr w:type="gramEnd"/>
      <w:r>
        <w:rPr>
          <w:rFonts w:ascii="Times New Roman" w:hAnsi="Times New Roman"/>
          <w:b/>
          <w:bCs/>
          <w:i/>
          <w:iCs/>
          <w:sz w:val="24"/>
          <w:szCs w:val="24"/>
        </w:rPr>
        <w:t>»</w:t>
      </w:r>
      <w:r w:rsidRPr="00444533">
        <w:rPr>
          <w:rFonts w:ascii="Times New Roman" w:hAnsi="Times New Roman"/>
          <w:b/>
          <w:bCs/>
          <w:i/>
          <w:iCs/>
          <w:sz w:val="24"/>
          <w:szCs w:val="24"/>
        </w:rPr>
        <w:t xml:space="preserve">. </w:t>
      </w:r>
    </w:p>
    <w:p w14:paraId="47A959E4" w14:textId="77777777" w:rsidR="00AC54F2" w:rsidRPr="00A0124B" w:rsidRDefault="00AC54F2" w:rsidP="00AC54F2">
      <w:pPr>
        <w:spacing w:before="120" w:after="120"/>
        <w:jc w:val="both"/>
        <w:rPr>
          <w:rFonts w:ascii="Times New Roman" w:hAnsi="Times New Roman"/>
          <w:b/>
          <w:bCs/>
          <w:i/>
          <w:iCs/>
          <w:sz w:val="24"/>
          <w:szCs w:val="24"/>
        </w:rPr>
      </w:pPr>
      <w:r w:rsidRPr="00A0124B">
        <w:rPr>
          <w:rFonts w:ascii="Times New Roman" w:hAnsi="Times New Roman"/>
          <w:b/>
          <w:bCs/>
          <w:i/>
          <w:iCs/>
          <w:sz w:val="24"/>
          <w:szCs w:val="24"/>
        </w:rPr>
        <w:t>ПАО «</w:t>
      </w:r>
      <w:proofErr w:type="gramStart"/>
      <w:r w:rsidRPr="00A0124B">
        <w:rPr>
          <w:rFonts w:ascii="Times New Roman" w:hAnsi="Times New Roman"/>
          <w:b/>
          <w:bCs/>
          <w:i/>
          <w:iCs/>
          <w:sz w:val="24"/>
          <w:szCs w:val="24"/>
        </w:rPr>
        <w:t>М.видео</w:t>
      </w:r>
      <w:proofErr w:type="gramEnd"/>
      <w:r w:rsidRPr="00A0124B">
        <w:rPr>
          <w:rFonts w:ascii="Times New Roman" w:hAnsi="Times New Roman"/>
          <w:b/>
          <w:bCs/>
          <w:i/>
          <w:iCs/>
          <w:sz w:val="24"/>
          <w:szCs w:val="24"/>
        </w:rPr>
        <w:t xml:space="preserve">»  имеет право прямо распоряжаться </w:t>
      </w:r>
      <w:r>
        <w:rPr>
          <w:rFonts w:ascii="Times New Roman" w:hAnsi="Times New Roman"/>
          <w:b/>
          <w:bCs/>
          <w:i/>
          <w:iCs/>
          <w:sz w:val="24"/>
          <w:szCs w:val="24"/>
        </w:rPr>
        <w:t>100</w:t>
      </w:r>
      <w:r w:rsidRPr="00A0124B">
        <w:rPr>
          <w:rFonts w:ascii="Times New Roman" w:hAnsi="Times New Roman"/>
          <w:b/>
          <w:bCs/>
          <w:i/>
          <w:iCs/>
          <w:sz w:val="24"/>
          <w:szCs w:val="24"/>
        </w:rPr>
        <w:t xml:space="preserve">% голосов, приходящихся на голосующие доли, составляющие уставный капитал </w:t>
      </w:r>
      <w:r>
        <w:rPr>
          <w:rFonts w:ascii="Times New Roman" w:hAnsi="Times New Roman"/>
          <w:b/>
          <w:bCs/>
          <w:i/>
          <w:iCs/>
          <w:sz w:val="24"/>
          <w:szCs w:val="24"/>
        </w:rPr>
        <w:t xml:space="preserve">Эмитента. </w:t>
      </w:r>
    </w:p>
    <w:p w14:paraId="0182F688" w14:textId="77777777" w:rsidR="002D1C90" w:rsidRPr="00B52828" w:rsidRDefault="002D1C90" w:rsidP="002D1C90">
      <w:pPr>
        <w:spacing w:before="120" w:after="120" w:line="240" w:lineRule="auto"/>
        <w:jc w:val="both"/>
        <w:rPr>
          <w:rFonts w:ascii="Times New Roman" w:eastAsia="Times New Roman" w:hAnsi="Times New Roman"/>
          <w:sz w:val="24"/>
          <w:szCs w:val="24"/>
        </w:rPr>
      </w:pPr>
      <w:r w:rsidRPr="00B52828">
        <w:rPr>
          <w:rFonts w:ascii="Times New Roman" w:eastAsia="Times New Roman" w:hAnsi="Times New Roman"/>
          <w:sz w:val="24"/>
          <w:szCs w:val="24"/>
        </w:rPr>
        <w:t xml:space="preserve">Признак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 (самостоятельное распоряжение; совместное распоряжение с иными лицами): </w:t>
      </w:r>
      <w:r w:rsidRPr="00B52828">
        <w:rPr>
          <w:rFonts w:ascii="Times New Roman" w:eastAsia="Times New Roman" w:hAnsi="Times New Roman"/>
          <w:b/>
          <w:i/>
          <w:sz w:val="24"/>
          <w:szCs w:val="24"/>
        </w:rPr>
        <w:t>самостоятельное распоряжение.</w:t>
      </w:r>
    </w:p>
    <w:p w14:paraId="18386A7E" w14:textId="3A2BEBBF" w:rsidR="002D1C90" w:rsidRPr="00B52828" w:rsidRDefault="002D1C90" w:rsidP="002D1C90">
      <w:pPr>
        <w:spacing w:before="120" w:after="120" w:line="240" w:lineRule="auto"/>
        <w:jc w:val="both"/>
        <w:rPr>
          <w:rFonts w:ascii="Times New Roman" w:eastAsia="Times New Roman" w:hAnsi="Times New Roman"/>
          <w:b/>
          <w:i/>
          <w:sz w:val="24"/>
          <w:szCs w:val="24"/>
        </w:rPr>
      </w:pPr>
      <w:r w:rsidRPr="00B52828">
        <w:rPr>
          <w:rFonts w:ascii="Times New Roman" w:eastAsia="Times New Roman" w:hAnsi="Times New Roman"/>
          <w:sz w:val="24"/>
          <w:szCs w:val="24"/>
        </w:rPr>
        <w:t xml:space="preserve">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эмитента (участие (доля участия в уставном (складочном) капитале) в эмитенте, пай, договор доверительного управления имуществом, договор простого товарищества, договор поручения, акционерное соглашение, иное соглашение, предметом которого является осуществление прав, удостоверенных акциями (долями) эмитента): </w:t>
      </w:r>
      <w:r w:rsidRPr="00B52828">
        <w:rPr>
          <w:rFonts w:ascii="Times New Roman" w:eastAsia="Times New Roman" w:hAnsi="Times New Roman"/>
          <w:b/>
          <w:i/>
          <w:sz w:val="24"/>
          <w:szCs w:val="24"/>
        </w:rPr>
        <w:t xml:space="preserve">косвенное участие в уставном капитале Эмитента (владение </w:t>
      </w:r>
      <w:r w:rsidR="00AD20F9">
        <w:rPr>
          <w:rFonts w:ascii="Times New Roman" w:eastAsia="Times New Roman" w:hAnsi="Times New Roman"/>
          <w:b/>
          <w:i/>
          <w:sz w:val="24"/>
          <w:szCs w:val="24"/>
        </w:rPr>
        <w:t xml:space="preserve">долями в уставном капитале </w:t>
      </w:r>
      <w:r w:rsidRPr="00B52828">
        <w:rPr>
          <w:rFonts w:ascii="Times New Roman" w:eastAsia="Times New Roman" w:hAnsi="Times New Roman"/>
          <w:b/>
          <w:i/>
          <w:sz w:val="24"/>
          <w:szCs w:val="24"/>
        </w:rPr>
        <w:t>Эмитента).</w:t>
      </w:r>
    </w:p>
    <w:p w14:paraId="475A2842" w14:textId="77777777" w:rsidR="002D1C90" w:rsidRPr="00B52828" w:rsidRDefault="002D1C90" w:rsidP="002D1C90">
      <w:pPr>
        <w:pStyle w:val="ConsPlusNormal"/>
        <w:spacing w:before="240"/>
        <w:jc w:val="both"/>
        <w:rPr>
          <w:rFonts w:eastAsia="Times New Roman"/>
          <w:b/>
          <w:i/>
        </w:rPr>
      </w:pPr>
      <w:r w:rsidRPr="00B52828">
        <w:rPr>
          <w:rFonts w:eastAsia="Times New Roman"/>
        </w:rPr>
        <w:t>Иные сведения, указываемые эмитентом по собственному усмотрению</w:t>
      </w:r>
      <w:proofErr w:type="gramStart"/>
      <w:r w:rsidRPr="00B52828">
        <w:rPr>
          <w:rFonts w:eastAsia="Times New Roman"/>
        </w:rPr>
        <w:t>:</w:t>
      </w:r>
      <w:proofErr w:type="gramEnd"/>
      <w:r w:rsidRPr="00B52828">
        <w:rPr>
          <w:rFonts w:eastAsia="Times New Roman"/>
        </w:rPr>
        <w:t xml:space="preserve"> </w:t>
      </w:r>
      <w:r w:rsidRPr="00B52828">
        <w:rPr>
          <w:rFonts w:eastAsia="Times New Roman"/>
          <w:b/>
          <w:i/>
        </w:rPr>
        <w:t>отсутствуют.</w:t>
      </w:r>
    </w:p>
    <w:p w14:paraId="6FC6F5BA" w14:textId="26481922" w:rsidR="002D1C90" w:rsidRPr="00B52828" w:rsidRDefault="002D1C90" w:rsidP="002D1C90">
      <w:pPr>
        <w:pStyle w:val="ConsPlusNormal"/>
        <w:jc w:val="both"/>
        <w:outlineLvl w:val="2"/>
        <w:rPr>
          <w:rFonts w:eastAsiaTheme="minorHAnsi"/>
          <w:bCs/>
          <w:iCs/>
          <w:lang w:eastAsia="en-US"/>
        </w:rPr>
      </w:pPr>
      <w:bookmarkStart w:id="166" w:name="_Toc99959510"/>
    </w:p>
    <w:bookmarkEnd w:id="164"/>
    <w:bookmarkEnd w:id="166"/>
    <w:p w14:paraId="0855A0FC" w14:textId="47A0934C" w:rsidR="00F86C8E" w:rsidRDefault="00AD20F9" w:rsidP="00F86C8E">
      <w:pPr>
        <w:widowControl w:val="0"/>
        <w:autoSpaceDE w:val="0"/>
        <w:autoSpaceDN w:val="0"/>
        <w:adjustRightInd w:val="0"/>
        <w:spacing w:after="0" w:line="240" w:lineRule="auto"/>
        <w:ind w:firstLine="540"/>
        <w:jc w:val="both"/>
        <w:rPr>
          <w:rFonts w:ascii="Times New Roman" w:hAnsi="Times New Roman"/>
          <w:sz w:val="24"/>
          <w:szCs w:val="24"/>
        </w:rPr>
      </w:pPr>
      <w:r w:rsidRPr="004116DD">
        <w:rPr>
          <w:rFonts w:ascii="Times New Roman" w:hAnsi="Times New Roman"/>
          <w:sz w:val="24"/>
          <w:szCs w:val="24"/>
        </w:rPr>
        <w:t>Иных изменений</w:t>
      </w:r>
      <w:r>
        <w:rPr>
          <w:rFonts w:ascii="Times New Roman" w:hAnsi="Times New Roman"/>
          <w:sz w:val="24"/>
          <w:szCs w:val="24"/>
        </w:rPr>
        <w:t xml:space="preserve">, </w:t>
      </w:r>
      <w:r w:rsidRPr="004116DD">
        <w:rPr>
          <w:rFonts w:ascii="Times New Roman" w:hAnsi="Times New Roman"/>
          <w:sz w:val="24"/>
          <w:szCs w:val="24"/>
        </w:rPr>
        <w:t>в составе информации настоящего пункта,</w:t>
      </w:r>
      <w:r w:rsidRPr="004116DD">
        <w:t xml:space="preserve"> </w:t>
      </w:r>
      <w:r w:rsidRPr="004116DD">
        <w:rPr>
          <w:rFonts w:ascii="Times New Roman" w:hAnsi="Times New Roman"/>
          <w:sz w:val="24"/>
          <w:szCs w:val="24"/>
        </w:rPr>
        <w:t xml:space="preserve">помимо отражённых по тексту настоящего пункта, в период между отчётной датой (30.06.2024) и датой раскрытия финансовой отчётности Эмитента, на основе которой в Отчёте </w:t>
      </w:r>
      <w:r w:rsidR="00610B86">
        <w:rPr>
          <w:rFonts w:ascii="Times New Roman" w:hAnsi="Times New Roman"/>
          <w:sz w:val="24"/>
          <w:szCs w:val="24"/>
        </w:rPr>
        <w:t>Э</w:t>
      </w:r>
      <w:r w:rsidRPr="004116DD">
        <w:rPr>
          <w:rFonts w:ascii="Times New Roman" w:hAnsi="Times New Roman"/>
          <w:sz w:val="24"/>
          <w:szCs w:val="24"/>
        </w:rPr>
        <w:t>митента раскрывается информация о финансово-хозяйственной деятельности Эмитента (26.08.2024), не происходило.</w:t>
      </w:r>
    </w:p>
    <w:p w14:paraId="2D17E662" w14:textId="77777777" w:rsidR="00AD20F9" w:rsidRPr="005E3EB7" w:rsidRDefault="00AD20F9" w:rsidP="00F86C8E">
      <w:pPr>
        <w:widowControl w:val="0"/>
        <w:autoSpaceDE w:val="0"/>
        <w:autoSpaceDN w:val="0"/>
        <w:adjustRightInd w:val="0"/>
        <w:spacing w:after="0" w:line="240" w:lineRule="auto"/>
        <w:ind w:firstLine="540"/>
        <w:jc w:val="both"/>
        <w:rPr>
          <w:rFonts w:ascii="Times New Roman" w:hAnsi="Times New Roman"/>
          <w:color w:val="00B050"/>
          <w:sz w:val="24"/>
          <w:szCs w:val="24"/>
        </w:rPr>
      </w:pPr>
    </w:p>
    <w:p w14:paraId="580DA329" w14:textId="77777777" w:rsidR="00F86C8E" w:rsidRPr="001D3F60" w:rsidRDefault="00F86C8E" w:rsidP="00801C75">
      <w:pPr>
        <w:pStyle w:val="ConsPlusNormal"/>
        <w:jc w:val="both"/>
        <w:outlineLvl w:val="2"/>
        <w:rPr>
          <w:b/>
        </w:rPr>
      </w:pPr>
      <w:bookmarkStart w:id="167" w:name="Par4259"/>
      <w:bookmarkStart w:id="168" w:name="_Toc102669406"/>
      <w:bookmarkStart w:id="169" w:name="_Toc177983031"/>
      <w:bookmarkEnd w:id="167"/>
      <w:r w:rsidRPr="001D3F60">
        <w:rPr>
          <w:b/>
        </w:rPr>
        <w:t>3.3. Сведения о доле участия Российской Федерации, субъекта Российской Федерации или муниципального образования в уставном капитале эмитента, наличии специального права ("золотой акции")</w:t>
      </w:r>
      <w:bookmarkEnd w:id="168"/>
      <w:bookmarkEnd w:id="169"/>
    </w:p>
    <w:p w14:paraId="2F770563" w14:textId="476A3A3E" w:rsidR="00091620" w:rsidRPr="00086EC7" w:rsidRDefault="00100CA6" w:rsidP="0081717A">
      <w:pPr>
        <w:widowControl w:val="0"/>
        <w:autoSpaceDE w:val="0"/>
        <w:autoSpaceDN w:val="0"/>
        <w:adjustRightInd w:val="0"/>
        <w:spacing w:before="240" w:after="0" w:line="240" w:lineRule="auto"/>
        <w:jc w:val="both"/>
        <w:rPr>
          <w:rFonts w:ascii="Times New Roman" w:eastAsia="Times New Roman" w:hAnsi="Times New Roman"/>
          <w:sz w:val="24"/>
          <w:szCs w:val="24"/>
        </w:rPr>
      </w:pPr>
      <w:bookmarkStart w:id="170" w:name="_Hlk114506037"/>
      <w:r w:rsidRPr="00086EC7">
        <w:rPr>
          <w:rFonts w:ascii="Times New Roman" w:hAnsi="Times New Roman"/>
          <w:sz w:val="24"/>
          <w:szCs w:val="24"/>
        </w:rPr>
        <w:t xml:space="preserve">Информация в настоящем пункте не указывается на основании п.3 Примечаний к разделу 3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пункта, раскрытой в </w:t>
      </w:r>
      <w:r w:rsidR="00D81DE9" w:rsidRPr="00086EC7">
        <w:rPr>
          <w:rFonts w:ascii="Times New Roman" w:hAnsi="Times New Roman"/>
          <w:sz w:val="24"/>
          <w:szCs w:val="24"/>
        </w:rPr>
        <w:t>Отчёте</w:t>
      </w:r>
      <w:r w:rsidRPr="00086EC7">
        <w:rPr>
          <w:rFonts w:ascii="Times New Roman" w:hAnsi="Times New Roman"/>
          <w:sz w:val="24"/>
          <w:szCs w:val="24"/>
        </w:rPr>
        <w:t xml:space="preserve"> эмитента за 12 месяцев 202</w:t>
      </w:r>
      <w:r w:rsidR="00D81DE9" w:rsidRPr="00086EC7">
        <w:rPr>
          <w:rFonts w:ascii="Times New Roman" w:hAnsi="Times New Roman"/>
          <w:sz w:val="24"/>
          <w:szCs w:val="24"/>
        </w:rPr>
        <w:t>3</w:t>
      </w:r>
      <w:r w:rsidRPr="00086EC7">
        <w:rPr>
          <w:rFonts w:ascii="Times New Roman" w:hAnsi="Times New Roman"/>
          <w:sz w:val="24"/>
          <w:szCs w:val="24"/>
        </w:rPr>
        <w:t xml:space="preserve"> года, не прои</w:t>
      </w:r>
      <w:r w:rsidR="00F6382F">
        <w:rPr>
          <w:rFonts w:ascii="Times New Roman" w:hAnsi="Times New Roman"/>
          <w:sz w:val="24"/>
          <w:szCs w:val="24"/>
        </w:rPr>
        <w:t>зошло</w:t>
      </w:r>
      <w:r w:rsidRPr="00086EC7">
        <w:rPr>
          <w:rFonts w:ascii="Times New Roman" w:hAnsi="Times New Roman"/>
          <w:sz w:val="24"/>
          <w:szCs w:val="24"/>
        </w:rPr>
        <w:t xml:space="preserve"> изменений</w:t>
      </w:r>
      <w:r w:rsidR="00713BB4" w:rsidRPr="00086EC7">
        <w:rPr>
          <w:rFonts w:ascii="Times New Roman" w:hAnsi="Times New Roman"/>
          <w:sz w:val="24"/>
          <w:szCs w:val="24"/>
        </w:rPr>
        <w:t>.</w:t>
      </w:r>
    </w:p>
    <w:p w14:paraId="19801F6A" w14:textId="763F995B" w:rsidR="00A706DF" w:rsidRPr="00086EC7" w:rsidRDefault="000A6E1E" w:rsidP="00091620">
      <w:pPr>
        <w:widowControl w:val="0"/>
        <w:autoSpaceDE w:val="0"/>
        <w:autoSpaceDN w:val="0"/>
        <w:adjustRightInd w:val="0"/>
        <w:spacing w:before="240" w:after="0" w:line="240" w:lineRule="auto"/>
        <w:jc w:val="both"/>
        <w:rPr>
          <w:rFonts w:ascii="Times New Roman" w:hAnsi="Times New Roman"/>
          <w:sz w:val="24"/>
          <w:szCs w:val="24"/>
        </w:rPr>
      </w:pPr>
      <w:bookmarkStart w:id="171" w:name="_Hlk114854648"/>
      <w:r w:rsidRPr="00086EC7">
        <w:rPr>
          <w:rFonts w:ascii="Times New Roman" w:hAnsi="Times New Roman"/>
          <w:sz w:val="24"/>
          <w:szCs w:val="24"/>
        </w:rPr>
        <w:t xml:space="preserve">Изменений в составе информации настоящего пункта в период между </w:t>
      </w:r>
      <w:r w:rsidR="00D81DE9" w:rsidRPr="00086EC7">
        <w:rPr>
          <w:rFonts w:ascii="Times New Roman" w:hAnsi="Times New Roman"/>
          <w:sz w:val="24"/>
          <w:szCs w:val="24"/>
        </w:rPr>
        <w:t>отчётной</w:t>
      </w:r>
      <w:r w:rsidRPr="00086EC7">
        <w:rPr>
          <w:rFonts w:ascii="Times New Roman" w:hAnsi="Times New Roman"/>
          <w:sz w:val="24"/>
          <w:szCs w:val="24"/>
        </w:rPr>
        <w:t xml:space="preserve"> датой (30.06.202</w:t>
      </w:r>
      <w:r w:rsidR="00D81DE9" w:rsidRPr="00086EC7">
        <w:rPr>
          <w:rFonts w:ascii="Times New Roman" w:hAnsi="Times New Roman"/>
          <w:sz w:val="24"/>
          <w:szCs w:val="24"/>
        </w:rPr>
        <w:t>4</w:t>
      </w:r>
      <w:r w:rsidRPr="00086EC7">
        <w:rPr>
          <w:rFonts w:ascii="Times New Roman" w:hAnsi="Times New Roman"/>
          <w:sz w:val="24"/>
          <w:szCs w:val="24"/>
        </w:rPr>
        <w:t xml:space="preserve">) и датой раскрытия финансовой отчётности Эмитента, на основе которой в </w:t>
      </w:r>
      <w:r w:rsidR="00D81DE9" w:rsidRPr="00086EC7">
        <w:rPr>
          <w:rFonts w:ascii="Times New Roman" w:hAnsi="Times New Roman"/>
          <w:sz w:val="24"/>
          <w:szCs w:val="24"/>
        </w:rPr>
        <w:t>Отчёте</w:t>
      </w:r>
      <w:r w:rsidRPr="00086EC7">
        <w:rPr>
          <w:rFonts w:ascii="Times New Roman" w:hAnsi="Times New Roman"/>
          <w:sz w:val="24"/>
          <w:szCs w:val="24"/>
        </w:rPr>
        <w:t xml:space="preserve"> </w:t>
      </w:r>
      <w:r w:rsidR="00610B86">
        <w:rPr>
          <w:rFonts w:ascii="Times New Roman" w:hAnsi="Times New Roman"/>
          <w:sz w:val="24"/>
          <w:szCs w:val="24"/>
        </w:rPr>
        <w:t>Э</w:t>
      </w:r>
      <w:r w:rsidRPr="00086EC7">
        <w:rPr>
          <w:rFonts w:ascii="Times New Roman" w:hAnsi="Times New Roman"/>
          <w:sz w:val="24"/>
          <w:szCs w:val="24"/>
        </w:rPr>
        <w:t>митента раскрывается информация о финансово-хозяйственной деятельности Эмитента (2</w:t>
      </w:r>
      <w:r w:rsidR="00E178C6" w:rsidRPr="00086EC7">
        <w:rPr>
          <w:rFonts w:ascii="Times New Roman" w:hAnsi="Times New Roman"/>
          <w:sz w:val="24"/>
          <w:szCs w:val="24"/>
        </w:rPr>
        <w:t>6</w:t>
      </w:r>
      <w:r w:rsidRPr="00086EC7">
        <w:rPr>
          <w:rFonts w:ascii="Times New Roman" w:hAnsi="Times New Roman"/>
          <w:sz w:val="24"/>
          <w:szCs w:val="24"/>
        </w:rPr>
        <w:t>.08.202</w:t>
      </w:r>
      <w:r w:rsidR="00D81DE9" w:rsidRPr="00086EC7">
        <w:rPr>
          <w:rFonts w:ascii="Times New Roman" w:hAnsi="Times New Roman"/>
          <w:sz w:val="24"/>
          <w:szCs w:val="24"/>
        </w:rPr>
        <w:t>4</w:t>
      </w:r>
      <w:r w:rsidRPr="00086EC7">
        <w:rPr>
          <w:rFonts w:ascii="Times New Roman" w:hAnsi="Times New Roman"/>
          <w:sz w:val="24"/>
          <w:szCs w:val="24"/>
        </w:rPr>
        <w:t>), не прои</w:t>
      </w:r>
      <w:r w:rsidR="00727B3C">
        <w:rPr>
          <w:rFonts w:ascii="Times New Roman" w:hAnsi="Times New Roman"/>
          <w:sz w:val="24"/>
          <w:szCs w:val="24"/>
        </w:rPr>
        <w:t>сходило</w:t>
      </w:r>
      <w:r w:rsidR="00091620" w:rsidRPr="00086EC7">
        <w:rPr>
          <w:rFonts w:ascii="Times New Roman" w:eastAsia="Times New Roman" w:hAnsi="Times New Roman"/>
          <w:sz w:val="24"/>
          <w:szCs w:val="24"/>
        </w:rPr>
        <w:t>.</w:t>
      </w:r>
      <w:bookmarkEnd w:id="170"/>
      <w:bookmarkEnd w:id="171"/>
      <w:r w:rsidR="00A706DF" w:rsidRPr="00086EC7">
        <w:rPr>
          <w:rFonts w:ascii="Times New Roman" w:hAnsi="Times New Roman"/>
          <w:sz w:val="24"/>
          <w:szCs w:val="24"/>
        </w:rPr>
        <w:t xml:space="preserve"> </w:t>
      </w:r>
    </w:p>
    <w:p w14:paraId="5861D584" w14:textId="77777777" w:rsidR="00936BE2" w:rsidRPr="001D3F60" w:rsidRDefault="00936BE2" w:rsidP="00F86C8E">
      <w:pPr>
        <w:widowControl w:val="0"/>
        <w:autoSpaceDE w:val="0"/>
        <w:autoSpaceDN w:val="0"/>
        <w:adjustRightInd w:val="0"/>
        <w:spacing w:before="240" w:after="0" w:line="240" w:lineRule="auto"/>
        <w:ind w:firstLine="540"/>
        <w:jc w:val="both"/>
        <w:rPr>
          <w:rFonts w:ascii="Times New Roman" w:hAnsi="Times New Roman"/>
          <w:sz w:val="24"/>
          <w:szCs w:val="24"/>
        </w:rPr>
      </w:pPr>
    </w:p>
    <w:p w14:paraId="713B0AD6" w14:textId="77777777" w:rsidR="00936BE2" w:rsidRPr="001D3F60" w:rsidRDefault="00936BE2" w:rsidP="002819FF">
      <w:pPr>
        <w:pStyle w:val="ConsPlusNormal"/>
        <w:jc w:val="both"/>
        <w:outlineLvl w:val="2"/>
        <w:rPr>
          <w:b/>
        </w:rPr>
      </w:pPr>
      <w:bookmarkStart w:id="172" w:name="_Toc102669407"/>
      <w:bookmarkStart w:id="173" w:name="_Toc177983032"/>
      <w:bookmarkStart w:id="174" w:name="_Hlk93421098"/>
      <w:r w:rsidRPr="001D3F60">
        <w:rPr>
          <w:b/>
        </w:rPr>
        <w:lastRenderedPageBreak/>
        <w:t>3.4. Сделки эмитента, в совершении которых имелась заинтересованность</w:t>
      </w:r>
      <w:bookmarkEnd w:id="172"/>
      <w:bookmarkEnd w:id="173"/>
    </w:p>
    <w:p w14:paraId="74C2A3F5" w14:textId="5CE43238" w:rsidR="00936BE2" w:rsidRPr="00086EC7" w:rsidRDefault="00700CCC" w:rsidP="00630E9C">
      <w:pPr>
        <w:widowControl w:val="0"/>
        <w:autoSpaceDE w:val="0"/>
        <w:autoSpaceDN w:val="0"/>
        <w:adjustRightInd w:val="0"/>
        <w:spacing w:before="240" w:after="0" w:line="240" w:lineRule="auto"/>
        <w:jc w:val="both"/>
        <w:rPr>
          <w:rFonts w:ascii="Times New Roman" w:hAnsi="Times New Roman"/>
          <w:sz w:val="24"/>
          <w:szCs w:val="24"/>
        </w:rPr>
      </w:pPr>
      <w:r w:rsidRPr="00086EC7">
        <w:rPr>
          <w:rFonts w:ascii="Times New Roman" w:hAnsi="Times New Roman"/>
          <w:sz w:val="24"/>
          <w:szCs w:val="24"/>
        </w:rPr>
        <w:t xml:space="preserve">Информация, установленная настоящим пунктом, не включается в состав </w:t>
      </w:r>
      <w:r w:rsidR="00D81DE9" w:rsidRPr="00086EC7">
        <w:rPr>
          <w:rFonts w:ascii="Times New Roman" w:hAnsi="Times New Roman"/>
          <w:sz w:val="24"/>
          <w:szCs w:val="24"/>
        </w:rPr>
        <w:t>Отчёта</w:t>
      </w:r>
      <w:r w:rsidRPr="00086EC7">
        <w:rPr>
          <w:rFonts w:ascii="Times New Roman" w:hAnsi="Times New Roman"/>
          <w:sz w:val="24"/>
          <w:szCs w:val="24"/>
        </w:rPr>
        <w:t xml:space="preserve"> </w:t>
      </w:r>
      <w:r w:rsidR="00610B86">
        <w:rPr>
          <w:rFonts w:ascii="Times New Roman" w:hAnsi="Times New Roman"/>
          <w:sz w:val="24"/>
          <w:szCs w:val="24"/>
        </w:rPr>
        <w:t>Э</w:t>
      </w:r>
      <w:r w:rsidRPr="00086EC7">
        <w:rPr>
          <w:rFonts w:ascii="Times New Roman" w:hAnsi="Times New Roman"/>
          <w:sz w:val="24"/>
          <w:szCs w:val="24"/>
        </w:rPr>
        <w:t>митента на основании п.4 Примечаний к разделу 3 Приложения 3 к Положению Банка России от 27 марта 2020 года N 714-П "О раскрытии информации эмитентами эмиссионных ценных бумаг"</w:t>
      </w:r>
      <w:r w:rsidR="00610B86">
        <w:rPr>
          <w:rFonts w:ascii="Times New Roman" w:hAnsi="Times New Roman"/>
          <w:sz w:val="24"/>
          <w:szCs w:val="24"/>
        </w:rPr>
        <w:t>,</w:t>
      </w:r>
      <w:r w:rsidRPr="00086EC7">
        <w:rPr>
          <w:rFonts w:ascii="Times New Roman" w:hAnsi="Times New Roman"/>
          <w:sz w:val="24"/>
          <w:szCs w:val="24"/>
        </w:rPr>
        <w:t xml:space="preserve"> так как </w:t>
      </w:r>
      <w:r w:rsidR="00D81DE9" w:rsidRPr="00086EC7">
        <w:rPr>
          <w:rFonts w:ascii="Times New Roman" w:hAnsi="Times New Roman"/>
          <w:sz w:val="24"/>
          <w:szCs w:val="24"/>
        </w:rPr>
        <w:t>Отчёт</w:t>
      </w:r>
      <w:r w:rsidRPr="00086EC7">
        <w:rPr>
          <w:rFonts w:ascii="Times New Roman" w:hAnsi="Times New Roman"/>
          <w:sz w:val="24"/>
          <w:szCs w:val="24"/>
        </w:rPr>
        <w:t xml:space="preserve"> </w:t>
      </w:r>
      <w:r w:rsidR="00610B86">
        <w:rPr>
          <w:rFonts w:ascii="Times New Roman" w:hAnsi="Times New Roman"/>
          <w:sz w:val="24"/>
          <w:szCs w:val="24"/>
        </w:rPr>
        <w:t>Э</w:t>
      </w:r>
      <w:r w:rsidRPr="00086EC7">
        <w:rPr>
          <w:rFonts w:ascii="Times New Roman" w:hAnsi="Times New Roman"/>
          <w:sz w:val="24"/>
          <w:szCs w:val="24"/>
        </w:rPr>
        <w:t>митента составлен за 6 месяцев 202</w:t>
      </w:r>
      <w:r w:rsidR="00D81DE9" w:rsidRPr="00086EC7">
        <w:rPr>
          <w:rFonts w:ascii="Times New Roman" w:hAnsi="Times New Roman"/>
          <w:sz w:val="24"/>
          <w:szCs w:val="24"/>
        </w:rPr>
        <w:t>4</w:t>
      </w:r>
      <w:r w:rsidRPr="00086EC7">
        <w:rPr>
          <w:rFonts w:ascii="Times New Roman" w:hAnsi="Times New Roman"/>
          <w:sz w:val="24"/>
          <w:szCs w:val="24"/>
        </w:rPr>
        <w:t xml:space="preserve"> года.</w:t>
      </w:r>
      <w:r w:rsidR="0087118B" w:rsidRPr="00086EC7">
        <w:rPr>
          <w:rFonts w:ascii="Times New Roman" w:hAnsi="Times New Roman"/>
          <w:sz w:val="24"/>
          <w:szCs w:val="24"/>
        </w:rPr>
        <w:t xml:space="preserve"> </w:t>
      </w:r>
    </w:p>
    <w:p w14:paraId="24A753CD" w14:textId="77777777" w:rsidR="009C0434" w:rsidRPr="001D3F60" w:rsidRDefault="009C0434" w:rsidP="00936BE2">
      <w:pPr>
        <w:widowControl w:val="0"/>
        <w:autoSpaceDE w:val="0"/>
        <w:autoSpaceDN w:val="0"/>
        <w:adjustRightInd w:val="0"/>
        <w:spacing w:before="240" w:after="0" w:line="240" w:lineRule="auto"/>
        <w:ind w:firstLine="540"/>
        <w:jc w:val="both"/>
        <w:rPr>
          <w:rFonts w:ascii="Times New Roman" w:hAnsi="Times New Roman"/>
          <w:sz w:val="24"/>
          <w:szCs w:val="24"/>
        </w:rPr>
      </w:pPr>
    </w:p>
    <w:p w14:paraId="28AC0ED0" w14:textId="77777777" w:rsidR="009C0434" w:rsidRPr="001D3F60" w:rsidRDefault="009C0434" w:rsidP="002E01F9">
      <w:pPr>
        <w:pStyle w:val="ConsPlusNormal"/>
        <w:jc w:val="both"/>
        <w:outlineLvl w:val="2"/>
        <w:rPr>
          <w:b/>
        </w:rPr>
      </w:pPr>
      <w:bookmarkStart w:id="175" w:name="_Toc102669408"/>
      <w:bookmarkStart w:id="176" w:name="_Toc177983033"/>
      <w:r w:rsidRPr="001D3F60">
        <w:rPr>
          <w:b/>
        </w:rPr>
        <w:t>3.5. Крупные сделки эмитента</w:t>
      </w:r>
      <w:bookmarkEnd w:id="175"/>
      <w:bookmarkEnd w:id="176"/>
    </w:p>
    <w:bookmarkEnd w:id="174"/>
    <w:p w14:paraId="4409025A" w14:textId="79C0A40E" w:rsidR="009C0434" w:rsidRPr="00086EC7" w:rsidRDefault="00700CCC" w:rsidP="002E01F9">
      <w:pPr>
        <w:widowControl w:val="0"/>
        <w:autoSpaceDE w:val="0"/>
        <w:autoSpaceDN w:val="0"/>
        <w:adjustRightInd w:val="0"/>
        <w:spacing w:before="240" w:after="0" w:line="240" w:lineRule="auto"/>
        <w:jc w:val="both"/>
        <w:rPr>
          <w:rFonts w:ascii="Times New Roman" w:hAnsi="Times New Roman"/>
          <w:sz w:val="24"/>
          <w:szCs w:val="24"/>
        </w:rPr>
      </w:pPr>
      <w:r w:rsidRPr="00086EC7">
        <w:rPr>
          <w:rFonts w:ascii="Times New Roman" w:hAnsi="Times New Roman"/>
          <w:sz w:val="24"/>
          <w:szCs w:val="24"/>
        </w:rPr>
        <w:t xml:space="preserve">Информация, установленная настоящим пунктом, не включается в состав </w:t>
      </w:r>
      <w:r w:rsidR="00D81DE9" w:rsidRPr="00086EC7">
        <w:rPr>
          <w:rFonts w:ascii="Times New Roman" w:hAnsi="Times New Roman"/>
          <w:sz w:val="24"/>
          <w:szCs w:val="24"/>
        </w:rPr>
        <w:t>Отчёта</w:t>
      </w:r>
      <w:r w:rsidRPr="00086EC7">
        <w:rPr>
          <w:rFonts w:ascii="Times New Roman" w:hAnsi="Times New Roman"/>
          <w:sz w:val="24"/>
          <w:szCs w:val="24"/>
        </w:rPr>
        <w:t xml:space="preserve"> </w:t>
      </w:r>
      <w:r w:rsidR="00610B86">
        <w:rPr>
          <w:rFonts w:ascii="Times New Roman" w:hAnsi="Times New Roman"/>
          <w:sz w:val="24"/>
          <w:szCs w:val="24"/>
        </w:rPr>
        <w:t>Э</w:t>
      </w:r>
      <w:r w:rsidRPr="00086EC7">
        <w:rPr>
          <w:rFonts w:ascii="Times New Roman" w:hAnsi="Times New Roman"/>
          <w:sz w:val="24"/>
          <w:szCs w:val="24"/>
        </w:rPr>
        <w:t>митента на основании п.4 Примечаний к разделу 3 Приложения 3 к Положению Банка России от 27 марта 2020 года N 714-П "О раскрытии информации эмитентами эмиссионных ценных бумаг"</w:t>
      </w:r>
      <w:r w:rsidR="00610B86">
        <w:rPr>
          <w:rFonts w:ascii="Times New Roman" w:hAnsi="Times New Roman"/>
          <w:sz w:val="24"/>
          <w:szCs w:val="24"/>
        </w:rPr>
        <w:t>,</w:t>
      </w:r>
      <w:r w:rsidRPr="00086EC7">
        <w:rPr>
          <w:rFonts w:ascii="Times New Roman" w:hAnsi="Times New Roman"/>
          <w:sz w:val="24"/>
          <w:szCs w:val="24"/>
        </w:rPr>
        <w:t xml:space="preserve"> так как настоящий </w:t>
      </w:r>
      <w:r w:rsidR="00D81DE9" w:rsidRPr="00086EC7">
        <w:rPr>
          <w:rFonts w:ascii="Times New Roman" w:hAnsi="Times New Roman"/>
          <w:sz w:val="24"/>
          <w:szCs w:val="24"/>
        </w:rPr>
        <w:t>Отчёт</w:t>
      </w:r>
      <w:r w:rsidRPr="00086EC7">
        <w:rPr>
          <w:rFonts w:ascii="Times New Roman" w:hAnsi="Times New Roman"/>
          <w:sz w:val="24"/>
          <w:szCs w:val="24"/>
        </w:rPr>
        <w:t xml:space="preserve"> </w:t>
      </w:r>
      <w:r w:rsidR="00610B86">
        <w:rPr>
          <w:rFonts w:ascii="Times New Roman" w:hAnsi="Times New Roman"/>
          <w:sz w:val="24"/>
          <w:szCs w:val="24"/>
        </w:rPr>
        <w:t>Э</w:t>
      </w:r>
      <w:r w:rsidRPr="00086EC7">
        <w:rPr>
          <w:rFonts w:ascii="Times New Roman" w:hAnsi="Times New Roman"/>
          <w:sz w:val="24"/>
          <w:szCs w:val="24"/>
        </w:rPr>
        <w:t>митента составлен за 6 месяцев 202</w:t>
      </w:r>
      <w:r w:rsidR="00D81DE9" w:rsidRPr="00086EC7">
        <w:rPr>
          <w:rFonts w:ascii="Times New Roman" w:hAnsi="Times New Roman"/>
          <w:sz w:val="24"/>
          <w:szCs w:val="24"/>
        </w:rPr>
        <w:t>4</w:t>
      </w:r>
      <w:r w:rsidRPr="00086EC7">
        <w:rPr>
          <w:rFonts w:ascii="Times New Roman" w:hAnsi="Times New Roman"/>
          <w:sz w:val="24"/>
          <w:szCs w:val="24"/>
        </w:rPr>
        <w:t xml:space="preserve"> года</w:t>
      </w:r>
      <w:r w:rsidR="00D1061F" w:rsidRPr="00086EC7">
        <w:rPr>
          <w:rFonts w:ascii="Times New Roman" w:hAnsi="Times New Roman"/>
          <w:sz w:val="24"/>
          <w:szCs w:val="24"/>
        </w:rPr>
        <w:t xml:space="preserve">. </w:t>
      </w:r>
    </w:p>
    <w:p w14:paraId="38126B96" w14:textId="77777777" w:rsidR="00EA0B6F" w:rsidRPr="001D3F60" w:rsidRDefault="00EA0B6F" w:rsidP="00656F13">
      <w:pPr>
        <w:widowControl w:val="0"/>
        <w:autoSpaceDE w:val="0"/>
        <w:autoSpaceDN w:val="0"/>
        <w:adjustRightInd w:val="0"/>
        <w:spacing w:before="240" w:after="0" w:line="240" w:lineRule="auto"/>
        <w:ind w:firstLine="540"/>
        <w:jc w:val="both"/>
        <w:rPr>
          <w:rFonts w:ascii="Times New Roman" w:hAnsi="Times New Roman"/>
          <w:sz w:val="24"/>
          <w:szCs w:val="24"/>
        </w:rPr>
      </w:pPr>
    </w:p>
    <w:p w14:paraId="747D7064" w14:textId="02995F2D" w:rsidR="00144F91" w:rsidRPr="001D3F60" w:rsidRDefault="00144F91" w:rsidP="001949E7">
      <w:pPr>
        <w:pStyle w:val="ConsPlusNormal"/>
        <w:jc w:val="both"/>
        <w:outlineLvl w:val="2"/>
        <w:rPr>
          <w:b/>
        </w:rPr>
      </w:pPr>
      <w:bookmarkStart w:id="177" w:name="_Toc102669409"/>
      <w:bookmarkStart w:id="178" w:name="_Toc177983034"/>
      <w:r w:rsidRPr="001D3F60">
        <w:rPr>
          <w:b/>
        </w:rPr>
        <w:t xml:space="preserve">Раздел 4. Дополнительные сведения об эмитенте и о </w:t>
      </w:r>
      <w:r w:rsidR="00D81DE9" w:rsidRPr="001D3F60">
        <w:rPr>
          <w:b/>
        </w:rPr>
        <w:t>размещённых</w:t>
      </w:r>
      <w:r w:rsidRPr="001D3F60">
        <w:rPr>
          <w:b/>
        </w:rPr>
        <w:t xml:space="preserve"> им ценных бумагах</w:t>
      </w:r>
      <w:bookmarkEnd w:id="177"/>
      <w:bookmarkEnd w:id="178"/>
    </w:p>
    <w:p w14:paraId="0B4D9468" w14:textId="77777777" w:rsidR="00144F91" w:rsidRPr="001D3F60" w:rsidRDefault="00144F91" w:rsidP="00144F91">
      <w:pPr>
        <w:widowControl w:val="0"/>
        <w:autoSpaceDE w:val="0"/>
        <w:autoSpaceDN w:val="0"/>
        <w:adjustRightInd w:val="0"/>
        <w:spacing w:after="0" w:line="240" w:lineRule="auto"/>
        <w:ind w:firstLine="540"/>
        <w:jc w:val="both"/>
        <w:rPr>
          <w:rFonts w:ascii="Times New Roman" w:hAnsi="Times New Roman"/>
          <w:sz w:val="24"/>
          <w:szCs w:val="24"/>
        </w:rPr>
      </w:pPr>
    </w:p>
    <w:p w14:paraId="3A4318CC" w14:textId="77777777" w:rsidR="00144F91" w:rsidRPr="001D3F60" w:rsidRDefault="00144F91" w:rsidP="001949E7">
      <w:pPr>
        <w:pStyle w:val="ConsPlusNormal"/>
        <w:jc w:val="both"/>
        <w:outlineLvl w:val="2"/>
        <w:rPr>
          <w:b/>
        </w:rPr>
      </w:pPr>
      <w:bookmarkStart w:id="179" w:name="Par4284"/>
      <w:bookmarkStart w:id="180" w:name="_Toc102669410"/>
      <w:bookmarkStart w:id="181" w:name="_Toc177983035"/>
      <w:bookmarkEnd w:id="179"/>
      <w:r w:rsidRPr="001D3F60">
        <w:rPr>
          <w:b/>
        </w:rPr>
        <w:t>4.1. Подконтрольные эмитенту организации, имеющие для него существенное значение</w:t>
      </w:r>
      <w:bookmarkEnd w:id="180"/>
      <w:bookmarkEnd w:id="181"/>
    </w:p>
    <w:p w14:paraId="55CB460F" w14:textId="2BDD695A" w:rsidR="00B069CE" w:rsidRPr="00D038FB" w:rsidRDefault="00817FE4" w:rsidP="00B069CE">
      <w:pPr>
        <w:widowControl w:val="0"/>
        <w:autoSpaceDE w:val="0"/>
        <w:autoSpaceDN w:val="0"/>
        <w:adjustRightInd w:val="0"/>
        <w:spacing w:before="240" w:after="0" w:line="240" w:lineRule="auto"/>
        <w:jc w:val="both"/>
        <w:rPr>
          <w:rFonts w:ascii="Times New Roman" w:eastAsia="Times New Roman" w:hAnsi="Times New Roman"/>
          <w:sz w:val="24"/>
          <w:szCs w:val="24"/>
        </w:rPr>
      </w:pPr>
      <w:bookmarkStart w:id="182" w:name="_Hlk143531587"/>
      <w:bookmarkStart w:id="183" w:name="_Hlk114506185"/>
      <w:r w:rsidRPr="00D038FB">
        <w:rPr>
          <w:rFonts w:ascii="Times New Roman" w:eastAsia="Times New Roman" w:hAnsi="Times New Roman"/>
          <w:sz w:val="24"/>
          <w:szCs w:val="24"/>
        </w:rPr>
        <w:t xml:space="preserve">Информация в настоящем пункте не указывается на основании п.2 Примечаний к разделу 4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пункта, раскрытой в </w:t>
      </w:r>
      <w:r w:rsidR="00D81DE9" w:rsidRPr="00D038FB">
        <w:rPr>
          <w:rFonts w:ascii="Times New Roman" w:eastAsia="Times New Roman" w:hAnsi="Times New Roman"/>
          <w:sz w:val="24"/>
          <w:szCs w:val="24"/>
        </w:rPr>
        <w:t>Отчёте</w:t>
      </w:r>
      <w:r w:rsidRPr="00D038FB">
        <w:rPr>
          <w:rFonts w:ascii="Times New Roman" w:eastAsia="Times New Roman" w:hAnsi="Times New Roman"/>
          <w:sz w:val="24"/>
          <w:szCs w:val="24"/>
        </w:rPr>
        <w:t xml:space="preserve"> эмитента за 12 месяцев 202</w:t>
      </w:r>
      <w:r w:rsidR="00D81DE9" w:rsidRPr="00D038FB">
        <w:rPr>
          <w:rFonts w:ascii="Times New Roman" w:eastAsia="Times New Roman" w:hAnsi="Times New Roman"/>
          <w:sz w:val="24"/>
          <w:szCs w:val="24"/>
        </w:rPr>
        <w:t>3</w:t>
      </w:r>
      <w:r w:rsidRPr="00D038FB">
        <w:rPr>
          <w:rFonts w:ascii="Times New Roman" w:eastAsia="Times New Roman" w:hAnsi="Times New Roman"/>
          <w:sz w:val="24"/>
          <w:szCs w:val="24"/>
        </w:rPr>
        <w:t xml:space="preserve"> года, не прои</w:t>
      </w:r>
      <w:r w:rsidR="00F6382F">
        <w:rPr>
          <w:rFonts w:ascii="Times New Roman" w:eastAsia="Times New Roman" w:hAnsi="Times New Roman"/>
          <w:sz w:val="24"/>
          <w:szCs w:val="24"/>
        </w:rPr>
        <w:t xml:space="preserve">зошло </w:t>
      </w:r>
      <w:r w:rsidRPr="00D038FB">
        <w:rPr>
          <w:rFonts w:ascii="Times New Roman" w:eastAsia="Times New Roman" w:hAnsi="Times New Roman"/>
          <w:sz w:val="24"/>
          <w:szCs w:val="24"/>
        </w:rPr>
        <w:t>изменений</w:t>
      </w:r>
      <w:bookmarkEnd w:id="182"/>
      <w:r w:rsidR="00B069CE" w:rsidRPr="00D038FB">
        <w:rPr>
          <w:rFonts w:ascii="Times New Roman" w:eastAsia="Times New Roman" w:hAnsi="Times New Roman"/>
          <w:sz w:val="24"/>
          <w:szCs w:val="24"/>
        </w:rPr>
        <w:t>.</w:t>
      </w:r>
    </w:p>
    <w:p w14:paraId="66CC1BF4" w14:textId="6E62966F" w:rsidR="007350E0" w:rsidRPr="00D038FB" w:rsidRDefault="000A6E1E" w:rsidP="00B069CE">
      <w:pPr>
        <w:widowControl w:val="0"/>
        <w:autoSpaceDE w:val="0"/>
        <w:autoSpaceDN w:val="0"/>
        <w:adjustRightInd w:val="0"/>
        <w:spacing w:before="240" w:after="0" w:line="240" w:lineRule="auto"/>
        <w:jc w:val="both"/>
        <w:rPr>
          <w:rFonts w:ascii="Times New Roman" w:hAnsi="Times New Roman"/>
          <w:sz w:val="24"/>
          <w:szCs w:val="24"/>
        </w:rPr>
      </w:pPr>
      <w:bookmarkStart w:id="184" w:name="_Hlk178086630"/>
      <w:r w:rsidRPr="00D038FB">
        <w:rPr>
          <w:rFonts w:ascii="Times New Roman" w:hAnsi="Times New Roman"/>
          <w:sz w:val="24"/>
          <w:szCs w:val="24"/>
        </w:rPr>
        <w:t xml:space="preserve">Изменений в составе информации настоящего пункта в период между </w:t>
      </w:r>
      <w:r w:rsidR="00D81DE9" w:rsidRPr="00D038FB">
        <w:rPr>
          <w:rFonts w:ascii="Times New Roman" w:hAnsi="Times New Roman"/>
          <w:sz w:val="24"/>
          <w:szCs w:val="24"/>
        </w:rPr>
        <w:t>отчётной</w:t>
      </w:r>
      <w:r w:rsidRPr="00D038FB">
        <w:rPr>
          <w:rFonts w:ascii="Times New Roman" w:hAnsi="Times New Roman"/>
          <w:sz w:val="24"/>
          <w:szCs w:val="24"/>
        </w:rPr>
        <w:t xml:space="preserve"> датой (30.06.202</w:t>
      </w:r>
      <w:r w:rsidR="00D81DE9" w:rsidRPr="00D038FB">
        <w:rPr>
          <w:rFonts w:ascii="Times New Roman" w:hAnsi="Times New Roman"/>
          <w:sz w:val="24"/>
          <w:szCs w:val="24"/>
        </w:rPr>
        <w:t>4</w:t>
      </w:r>
      <w:r w:rsidRPr="00D038FB">
        <w:rPr>
          <w:rFonts w:ascii="Times New Roman" w:hAnsi="Times New Roman"/>
          <w:sz w:val="24"/>
          <w:szCs w:val="24"/>
        </w:rPr>
        <w:t xml:space="preserve">) и датой раскрытия финансовой отчётности Эмитента, на основе которой в </w:t>
      </w:r>
      <w:r w:rsidR="00D81DE9" w:rsidRPr="00D038FB">
        <w:rPr>
          <w:rFonts w:ascii="Times New Roman" w:hAnsi="Times New Roman"/>
          <w:sz w:val="24"/>
          <w:szCs w:val="24"/>
        </w:rPr>
        <w:t>Отчёте</w:t>
      </w:r>
      <w:r w:rsidRPr="00D038FB">
        <w:rPr>
          <w:rFonts w:ascii="Times New Roman" w:hAnsi="Times New Roman"/>
          <w:sz w:val="24"/>
          <w:szCs w:val="24"/>
        </w:rPr>
        <w:t xml:space="preserve"> </w:t>
      </w:r>
      <w:r w:rsidR="00610B86">
        <w:rPr>
          <w:rFonts w:ascii="Times New Roman" w:hAnsi="Times New Roman"/>
          <w:sz w:val="24"/>
          <w:szCs w:val="24"/>
        </w:rPr>
        <w:t>Э</w:t>
      </w:r>
      <w:r w:rsidRPr="00D038FB">
        <w:rPr>
          <w:rFonts w:ascii="Times New Roman" w:hAnsi="Times New Roman"/>
          <w:sz w:val="24"/>
          <w:szCs w:val="24"/>
        </w:rPr>
        <w:t>митента раскрывается информация о финансово-хозяйственной деятельности Эмитента (2</w:t>
      </w:r>
      <w:r w:rsidR="00E178C6" w:rsidRPr="00D038FB">
        <w:rPr>
          <w:rFonts w:ascii="Times New Roman" w:hAnsi="Times New Roman"/>
          <w:sz w:val="24"/>
          <w:szCs w:val="24"/>
        </w:rPr>
        <w:t>6</w:t>
      </w:r>
      <w:r w:rsidRPr="00D038FB">
        <w:rPr>
          <w:rFonts w:ascii="Times New Roman" w:hAnsi="Times New Roman"/>
          <w:sz w:val="24"/>
          <w:szCs w:val="24"/>
        </w:rPr>
        <w:t>.08.202</w:t>
      </w:r>
      <w:r w:rsidR="00D81DE9" w:rsidRPr="00D038FB">
        <w:rPr>
          <w:rFonts w:ascii="Times New Roman" w:hAnsi="Times New Roman"/>
          <w:sz w:val="24"/>
          <w:szCs w:val="24"/>
        </w:rPr>
        <w:t>4</w:t>
      </w:r>
      <w:r w:rsidRPr="00D038FB">
        <w:rPr>
          <w:rFonts w:ascii="Times New Roman" w:hAnsi="Times New Roman"/>
          <w:sz w:val="24"/>
          <w:szCs w:val="24"/>
        </w:rPr>
        <w:t>), не прои</w:t>
      </w:r>
      <w:r w:rsidR="00C938F4">
        <w:rPr>
          <w:rFonts w:ascii="Times New Roman" w:hAnsi="Times New Roman"/>
          <w:sz w:val="24"/>
          <w:szCs w:val="24"/>
        </w:rPr>
        <w:t>сходило</w:t>
      </w:r>
      <w:r w:rsidR="00B069CE" w:rsidRPr="00D038FB">
        <w:rPr>
          <w:rFonts w:ascii="Times New Roman" w:eastAsia="Times New Roman" w:hAnsi="Times New Roman"/>
          <w:sz w:val="24"/>
          <w:szCs w:val="24"/>
        </w:rPr>
        <w:t>.</w:t>
      </w:r>
      <w:bookmarkEnd w:id="183"/>
      <w:r w:rsidR="007350E0" w:rsidRPr="00D038FB">
        <w:rPr>
          <w:rFonts w:ascii="Times New Roman" w:hAnsi="Times New Roman"/>
          <w:sz w:val="24"/>
          <w:szCs w:val="24"/>
        </w:rPr>
        <w:t xml:space="preserve"> </w:t>
      </w:r>
    </w:p>
    <w:bookmarkEnd w:id="184"/>
    <w:p w14:paraId="43FA4BEE" w14:textId="77777777" w:rsidR="005208DA" w:rsidRPr="00732A09" w:rsidRDefault="005208DA" w:rsidP="00144F91">
      <w:pPr>
        <w:widowControl w:val="0"/>
        <w:autoSpaceDE w:val="0"/>
        <w:autoSpaceDN w:val="0"/>
        <w:adjustRightInd w:val="0"/>
        <w:spacing w:before="240" w:after="0" w:line="240" w:lineRule="auto"/>
        <w:ind w:firstLine="540"/>
        <w:jc w:val="both"/>
        <w:rPr>
          <w:rFonts w:ascii="Times New Roman" w:hAnsi="Times New Roman"/>
          <w:sz w:val="24"/>
          <w:szCs w:val="24"/>
        </w:rPr>
      </w:pPr>
    </w:p>
    <w:p w14:paraId="0CD000D0" w14:textId="52B6B1F1" w:rsidR="0063610F" w:rsidRPr="00663A85" w:rsidRDefault="005208DA" w:rsidP="0061070D">
      <w:pPr>
        <w:pStyle w:val="ConsPlusNormal"/>
        <w:jc w:val="both"/>
        <w:outlineLvl w:val="2"/>
        <w:rPr>
          <w:b/>
        </w:rPr>
      </w:pPr>
      <w:bookmarkStart w:id="185" w:name="_Toc177983036"/>
      <w:bookmarkStart w:id="186" w:name="_Toc102669411"/>
      <w:r w:rsidRPr="00663A85">
        <w:rPr>
          <w:b/>
        </w:rPr>
        <w:t xml:space="preserve">4.2. Дополнительные сведения, раскрываемые эмитентами </w:t>
      </w:r>
      <w:r w:rsidR="00D81DE9" w:rsidRPr="00663A85">
        <w:rPr>
          <w:b/>
        </w:rPr>
        <w:t>зелёных</w:t>
      </w:r>
      <w:r w:rsidR="000412C1" w:rsidRPr="00663A85">
        <w:rPr>
          <w:b/>
        </w:rPr>
        <w:t xml:space="preserve"> облигаций, социальных облигаций, облигаций устойчивого развития, адаптационных облигаций</w:t>
      </w:r>
      <w:bookmarkEnd w:id="185"/>
      <w:r w:rsidR="000412C1" w:rsidRPr="00663A85" w:rsidDel="000412C1">
        <w:rPr>
          <w:b/>
        </w:rPr>
        <w:t xml:space="preserve"> </w:t>
      </w:r>
      <w:bookmarkEnd w:id="186"/>
    </w:p>
    <w:p w14:paraId="2DCC1AE7" w14:textId="0AF426BE" w:rsidR="0061070D" w:rsidRPr="00663A85" w:rsidRDefault="0061070D" w:rsidP="0061070D">
      <w:pPr>
        <w:pStyle w:val="ConsPlusNormal"/>
        <w:jc w:val="both"/>
        <w:outlineLvl w:val="2"/>
        <w:rPr>
          <w:b/>
        </w:rPr>
      </w:pPr>
    </w:p>
    <w:p w14:paraId="0CF012AA" w14:textId="557CA863" w:rsidR="00D01730" w:rsidRPr="003403BD" w:rsidRDefault="00AE0336" w:rsidP="006C6D89">
      <w:pPr>
        <w:widowControl w:val="0"/>
        <w:autoSpaceDE w:val="0"/>
        <w:autoSpaceDN w:val="0"/>
        <w:adjustRightInd w:val="0"/>
        <w:spacing w:after="0" w:line="240" w:lineRule="auto"/>
        <w:jc w:val="both"/>
        <w:rPr>
          <w:rFonts w:ascii="Times New Roman" w:hAnsi="Times New Roman"/>
          <w:sz w:val="24"/>
          <w:szCs w:val="24"/>
        </w:rPr>
      </w:pPr>
      <w:r w:rsidRPr="003403BD">
        <w:rPr>
          <w:rFonts w:ascii="Times New Roman" w:hAnsi="Times New Roman"/>
          <w:sz w:val="24"/>
          <w:szCs w:val="24"/>
        </w:rPr>
        <w:t xml:space="preserve">Программа биржевых облигаций Эмитента предусматривает, что </w:t>
      </w:r>
      <w:r w:rsidR="0063610F" w:rsidRPr="003403BD">
        <w:rPr>
          <w:rFonts w:ascii="Times New Roman" w:hAnsi="Times New Roman"/>
          <w:sz w:val="24"/>
          <w:szCs w:val="24"/>
        </w:rPr>
        <w:t>Биржевые облигации, размещаемые в рамках Программы, могут являться «</w:t>
      </w:r>
      <w:r w:rsidR="00D81DE9" w:rsidRPr="003403BD">
        <w:rPr>
          <w:rFonts w:ascii="Times New Roman" w:hAnsi="Times New Roman"/>
          <w:sz w:val="24"/>
          <w:szCs w:val="24"/>
        </w:rPr>
        <w:t>зелёными</w:t>
      </w:r>
      <w:r w:rsidR="0063610F" w:rsidRPr="003403BD">
        <w:rPr>
          <w:rFonts w:ascii="Times New Roman" w:hAnsi="Times New Roman"/>
          <w:sz w:val="24"/>
          <w:szCs w:val="24"/>
        </w:rPr>
        <w:t xml:space="preserve"> облигациями», и(или) «социальными облигациями», и(или) «инфраструктурными облигациями». Соответствующий идентификационный признак будет установлен в </w:t>
      </w:r>
      <w:r w:rsidR="00521A6D" w:rsidRPr="003403BD">
        <w:rPr>
          <w:rFonts w:ascii="Times New Roman" w:hAnsi="Times New Roman"/>
          <w:sz w:val="24"/>
          <w:szCs w:val="24"/>
        </w:rPr>
        <w:t>р</w:t>
      </w:r>
      <w:r w:rsidR="0063610F" w:rsidRPr="003403BD">
        <w:rPr>
          <w:rFonts w:ascii="Times New Roman" w:hAnsi="Times New Roman"/>
          <w:sz w:val="24"/>
          <w:szCs w:val="24"/>
        </w:rPr>
        <w:t>ешении о выпуске</w:t>
      </w:r>
      <w:r w:rsidR="00521A6D" w:rsidRPr="003403BD">
        <w:rPr>
          <w:rFonts w:ascii="Times New Roman" w:hAnsi="Times New Roman"/>
          <w:sz w:val="24"/>
          <w:szCs w:val="24"/>
        </w:rPr>
        <w:t xml:space="preserve"> ценных бумаг</w:t>
      </w:r>
      <w:r w:rsidR="0063610F" w:rsidRPr="003403BD">
        <w:rPr>
          <w:rFonts w:ascii="Times New Roman" w:hAnsi="Times New Roman"/>
          <w:sz w:val="24"/>
          <w:szCs w:val="24"/>
        </w:rPr>
        <w:t xml:space="preserve">.  </w:t>
      </w:r>
      <w:r w:rsidR="00D01730" w:rsidRPr="003403BD">
        <w:rPr>
          <w:rFonts w:ascii="Times New Roman" w:hAnsi="Times New Roman"/>
          <w:sz w:val="24"/>
          <w:szCs w:val="24"/>
        </w:rPr>
        <w:t>Программой биржевых облигаций такая идентификация не устан</w:t>
      </w:r>
      <w:r w:rsidR="0089561F" w:rsidRPr="003403BD">
        <w:rPr>
          <w:rFonts w:ascii="Times New Roman" w:hAnsi="Times New Roman"/>
          <w:sz w:val="24"/>
          <w:szCs w:val="24"/>
        </w:rPr>
        <w:t>авливается.</w:t>
      </w:r>
    </w:p>
    <w:p w14:paraId="6B37F7F7" w14:textId="77777777" w:rsidR="002B6E04" w:rsidRDefault="0063610F" w:rsidP="00AE0336">
      <w:pPr>
        <w:widowControl w:val="0"/>
        <w:autoSpaceDE w:val="0"/>
        <w:autoSpaceDN w:val="0"/>
        <w:adjustRightInd w:val="0"/>
        <w:spacing w:after="0" w:line="240" w:lineRule="auto"/>
        <w:jc w:val="both"/>
        <w:rPr>
          <w:rFonts w:ascii="Times New Roman" w:hAnsi="Times New Roman"/>
          <w:b/>
          <w:i/>
          <w:sz w:val="24"/>
          <w:szCs w:val="24"/>
        </w:rPr>
      </w:pPr>
      <w:r w:rsidRPr="002B6E04">
        <w:rPr>
          <w:rFonts w:ascii="Times New Roman" w:hAnsi="Times New Roman"/>
          <w:b/>
          <w:i/>
          <w:sz w:val="24"/>
          <w:szCs w:val="24"/>
        </w:rPr>
        <w:t xml:space="preserve">На дату окончания </w:t>
      </w:r>
      <w:r w:rsidR="00D81DE9" w:rsidRPr="002B6E04">
        <w:rPr>
          <w:rFonts w:ascii="Times New Roman" w:hAnsi="Times New Roman"/>
          <w:b/>
          <w:i/>
          <w:sz w:val="24"/>
          <w:szCs w:val="24"/>
        </w:rPr>
        <w:t>отчётного</w:t>
      </w:r>
      <w:r w:rsidRPr="002B6E04">
        <w:rPr>
          <w:rFonts w:ascii="Times New Roman" w:hAnsi="Times New Roman"/>
          <w:b/>
          <w:i/>
          <w:sz w:val="24"/>
          <w:szCs w:val="24"/>
        </w:rPr>
        <w:t xml:space="preserve"> периода</w:t>
      </w:r>
      <w:r w:rsidR="00D81DE9" w:rsidRPr="002B6E04">
        <w:rPr>
          <w:rFonts w:ascii="Times New Roman" w:hAnsi="Times New Roman"/>
          <w:b/>
          <w:i/>
          <w:sz w:val="24"/>
          <w:szCs w:val="24"/>
        </w:rPr>
        <w:t xml:space="preserve"> (30.06.2024)</w:t>
      </w:r>
      <w:r w:rsidR="00AE0336" w:rsidRPr="002B6E04">
        <w:rPr>
          <w:rFonts w:ascii="Times New Roman" w:hAnsi="Times New Roman"/>
          <w:b/>
          <w:i/>
          <w:sz w:val="24"/>
          <w:szCs w:val="24"/>
        </w:rPr>
        <w:t xml:space="preserve"> в </w:t>
      </w:r>
      <w:r w:rsidR="00521A6D" w:rsidRPr="002B6E04">
        <w:rPr>
          <w:rFonts w:ascii="Times New Roman" w:hAnsi="Times New Roman"/>
          <w:b/>
          <w:i/>
          <w:sz w:val="24"/>
          <w:szCs w:val="24"/>
        </w:rPr>
        <w:t>р</w:t>
      </w:r>
      <w:r w:rsidR="00AE0336" w:rsidRPr="002B6E04">
        <w:rPr>
          <w:rFonts w:ascii="Times New Roman" w:hAnsi="Times New Roman"/>
          <w:b/>
          <w:i/>
          <w:sz w:val="24"/>
          <w:szCs w:val="24"/>
        </w:rPr>
        <w:t>ешениях о выпуске Биржевых облигаций,</w:t>
      </w:r>
      <w:r w:rsidR="001B509D" w:rsidRPr="002B6E04">
        <w:rPr>
          <w:rFonts w:ascii="Times New Roman" w:hAnsi="Times New Roman"/>
          <w:b/>
          <w:i/>
          <w:sz w:val="24"/>
          <w:szCs w:val="24"/>
        </w:rPr>
        <w:t xml:space="preserve"> </w:t>
      </w:r>
      <w:r w:rsidR="00521A6D" w:rsidRPr="002B6E04">
        <w:rPr>
          <w:rFonts w:ascii="Times New Roman" w:hAnsi="Times New Roman"/>
          <w:b/>
          <w:i/>
          <w:sz w:val="24"/>
          <w:szCs w:val="24"/>
        </w:rPr>
        <w:t>указано</w:t>
      </w:r>
      <w:r w:rsidR="001B509D" w:rsidRPr="002B6E04">
        <w:rPr>
          <w:rFonts w:ascii="Times New Roman" w:hAnsi="Times New Roman"/>
          <w:b/>
          <w:i/>
          <w:sz w:val="24"/>
          <w:szCs w:val="24"/>
        </w:rPr>
        <w:t xml:space="preserve">, что Эмитент не идентифицирует </w:t>
      </w:r>
      <w:r w:rsidR="00521A6D" w:rsidRPr="002B6E04">
        <w:rPr>
          <w:rFonts w:ascii="Times New Roman" w:hAnsi="Times New Roman"/>
          <w:b/>
          <w:i/>
          <w:sz w:val="24"/>
          <w:szCs w:val="24"/>
        </w:rPr>
        <w:t>биржевые облигации, размещаемые в соответствии с данными решениями о выпуске, с использованием слов</w:t>
      </w:r>
      <w:r w:rsidR="00521A6D" w:rsidRPr="002B6E04">
        <w:rPr>
          <w:b/>
          <w:i/>
        </w:rPr>
        <w:t xml:space="preserve"> </w:t>
      </w:r>
      <w:r w:rsidR="00521A6D" w:rsidRPr="002B6E04">
        <w:rPr>
          <w:rFonts w:ascii="Times New Roman" w:hAnsi="Times New Roman"/>
          <w:b/>
          <w:i/>
          <w:sz w:val="24"/>
          <w:szCs w:val="24"/>
        </w:rPr>
        <w:t>"</w:t>
      </w:r>
      <w:r w:rsidR="00D81DE9" w:rsidRPr="002B6E04">
        <w:rPr>
          <w:rFonts w:ascii="Times New Roman" w:hAnsi="Times New Roman"/>
          <w:b/>
          <w:i/>
          <w:sz w:val="24"/>
          <w:szCs w:val="24"/>
        </w:rPr>
        <w:t>зелёные</w:t>
      </w:r>
      <w:r w:rsidR="00521A6D" w:rsidRPr="002B6E04">
        <w:rPr>
          <w:rFonts w:ascii="Times New Roman" w:hAnsi="Times New Roman"/>
          <w:b/>
          <w:i/>
          <w:sz w:val="24"/>
          <w:szCs w:val="24"/>
        </w:rPr>
        <w:t xml:space="preserve"> облигации" и (или) "социальные облигации", и (или) "инфраструктурные облигации".</w:t>
      </w:r>
      <w:r w:rsidR="00AE0336" w:rsidRPr="002B6E04">
        <w:rPr>
          <w:rFonts w:ascii="Times New Roman" w:hAnsi="Times New Roman"/>
          <w:b/>
          <w:i/>
          <w:sz w:val="24"/>
          <w:szCs w:val="24"/>
        </w:rPr>
        <w:t xml:space="preserve"> </w:t>
      </w:r>
    </w:p>
    <w:p w14:paraId="07C65BC0" w14:textId="74869CBD" w:rsidR="000412C1" w:rsidRPr="002B6E04" w:rsidRDefault="002B6E04" w:rsidP="00AE0336">
      <w:pPr>
        <w:widowControl w:val="0"/>
        <w:autoSpaceDE w:val="0"/>
        <w:autoSpaceDN w:val="0"/>
        <w:adjustRightInd w:val="0"/>
        <w:spacing w:after="0" w:line="240" w:lineRule="auto"/>
        <w:jc w:val="both"/>
        <w:rPr>
          <w:rFonts w:ascii="Times New Roman" w:hAnsi="Times New Roman"/>
          <w:b/>
          <w:i/>
          <w:sz w:val="24"/>
          <w:szCs w:val="24"/>
        </w:rPr>
      </w:pPr>
      <w:r w:rsidRPr="002B6E04">
        <w:rPr>
          <w:rFonts w:ascii="Times New Roman" w:hAnsi="Times New Roman"/>
          <w:b/>
          <w:i/>
          <w:sz w:val="24"/>
          <w:szCs w:val="24"/>
        </w:rPr>
        <w:t>Эмитент не идентифицирует облигации Эмитента с использованием слов "облигации устойчивого развития", и (или) "адаптационные облигации".</w:t>
      </w:r>
    </w:p>
    <w:p w14:paraId="00707C89" w14:textId="559EEE56" w:rsidR="002B6E04" w:rsidRDefault="002B6E04" w:rsidP="00663A85">
      <w:pPr>
        <w:widowControl w:val="0"/>
        <w:autoSpaceDE w:val="0"/>
        <w:autoSpaceDN w:val="0"/>
        <w:adjustRightInd w:val="0"/>
        <w:spacing w:after="0" w:line="240" w:lineRule="auto"/>
        <w:jc w:val="both"/>
        <w:rPr>
          <w:rFonts w:ascii="Times New Roman" w:hAnsi="Times New Roman"/>
          <w:b/>
          <w:i/>
          <w:sz w:val="24"/>
          <w:szCs w:val="24"/>
        </w:rPr>
      </w:pPr>
      <w:r w:rsidRPr="002B6E04">
        <w:rPr>
          <w:rFonts w:ascii="Times New Roman" w:hAnsi="Times New Roman"/>
          <w:b/>
          <w:i/>
          <w:sz w:val="24"/>
          <w:szCs w:val="24"/>
        </w:rPr>
        <w:t>В связи с указанным информация, предусмотренная пунктом 4.2 (подпункты 4.2.1 – 4.2(3)), не приводится.</w:t>
      </w:r>
    </w:p>
    <w:p w14:paraId="4D2A3F85" w14:textId="1C7A5FFB" w:rsidR="002B6E04" w:rsidRDefault="002B6E04" w:rsidP="00663A85">
      <w:pPr>
        <w:widowControl w:val="0"/>
        <w:autoSpaceDE w:val="0"/>
        <w:autoSpaceDN w:val="0"/>
        <w:adjustRightInd w:val="0"/>
        <w:spacing w:after="0" w:line="240" w:lineRule="auto"/>
        <w:jc w:val="both"/>
        <w:rPr>
          <w:rFonts w:ascii="Times New Roman" w:hAnsi="Times New Roman"/>
          <w:b/>
          <w:i/>
          <w:sz w:val="24"/>
          <w:szCs w:val="24"/>
        </w:rPr>
      </w:pPr>
      <w:r w:rsidRPr="002B6E04">
        <w:rPr>
          <w:rFonts w:ascii="Times New Roman" w:hAnsi="Times New Roman"/>
          <w:b/>
          <w:i/>
          <w:sz w:val="24"/>
          <w:szCs w:val="24"/>
        </w:rPr>
        <w:t>Иные выпуски облигаций и иная программа облигаций, у Эмитента отсутствуют.</w:t>
      </w:r>
    </w:p>
    <w:p w14:paraId="1DC0D828" w14:textId="77777777" w:rsidR="002B6E04" w:rsidRDefault="002B6E04" w:rsidP="00663A85">
      <w:pPr>
        <w:widowControl w:val="0"/>
        <w:autoSpaceDE w:val="0"/>
        <w:autoSpaceDN w:val="0"/>
        <w:adjustRightInd w:val="0"/>
        <w:spacing w:after="0" w:line="240" w:lineRule="auto"/>
        <w:jc w:val="both"/>
        <w:rPr>
          <w:rFonts w:ascii="Times New Roman" w:hAnsi="Times New Roman"/>
          <w:b/>
          <w:i/>
          <w:sz w:val="24"/>
          <w:szCs w:val="24"/>
        </w:rPr>
      </w:pPr>
    </w:p>
    <w:p w14:paraId="194BECB4" w14:textId="3FD37B84" w:rsidR="00663A85" w:rsidRPr="002B6E04" w:rsidRDefault="002B6E04" w:rsidP="00663A85">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lastRenderedPageBreak/>
        <w:t xml:space="preserve">В период между отчётной датой </w:t>
      </w:r>
      <w:r w:rsidRPr="002B6E04">
        <w:rPr>
          <w:rFonts w:ascii="Times New Roman" w:hAnsi="Times New Roman"/>
          <w:b/>
          <w:i/>
          <w:sz w:val="24"/>
          <w:szCs w:val="24"/>
        </w:rPr>
        <w:t>(30.06.2024) и до даты раскрытия финансовой отчётности Эмитента, на основе которой в Отчёте Эмитента раскрывается информация о финансово-хозяйственной деятельности Эмитента (26.08.2024),</w:t>
      </w:r>
      <w:r>
        <w:rPr>
          <w:rFonts w:ascii="Times New Roman" w:hAnsi="Times New Roman"/>
          <w:b/>
          <w:i/>
          <w:sz w:val="24"/>
          <w:szCs w:val="24"/>
        </w:rPr>
        <w:t xml:space="preserve"> был размещён </w:t>
      </w:r>
      <w:r w:rsidR="0031302A" w:rsidRPr="002B6E04">
        <w:rPr>
          <w:rFonts w:ascii="Times New Roman" w:hAnsi="Times New Roman"/>
          <w:b/>
          <w:i/>
          <w:sz w:val="24"/>
          <w:szCs w:val="24"/>
        </w:rPr>
        <w:t xml:space="preserve"> выпуск Биржевых Облигаций 001Р-05</w:t>
      </w:r>
      <w:r>
        <w:rPr>
          <w:rFonts w:ascii="Times New Roman" w:hAnsi="Times New Roman"/>
          <w:b/>
          <w:i/>
          <w:sz w:val="24"/>
          <w:szCs w:val="24"/>
        </w:rPr>
        <w:t xml:space="preserve">. </w:t>
      </w:r>
      <w:r w:rsidR="00663A85" w:rsidRPr="002B6E04">
        <w:rPr>
          <w:rFonts w:ascii="Times New Roman" w:hAnsi="Times New Roman"/>
          <w:b/>
          <w:i/>
          <w:sz w:val="24"/>
          <w:szCs w:val="24"/>
        </w:rPr>
        <w:t xml:space="preserve">Эмитент не идентифицирует </w:t>
      </w:r>
      <w:r w:rsidR="0031302A" w:rsidRPr="002B6E04">
        <w:rPr>
          <w:rFonts w:ascii="Times New Roman" w:hAnsi="Times New Roman"/>
          <w:b/>
          <w:i/>
          <w:sz w:val="24"/>
          <w:szCs w:val="24"/>
        </w:rPr>
        <w:t>Биржевые Облигации 001Р-05</w:t>
      </w:r>
      <w:r w:rsidR="00AC54F2" w:rsidRPr="002B6E04">
        <w:rPr>
          <w:rFonts w:ascii="Times New Roman" w:hAnsi="Times New Roman"/>
          <w:b/>
          <w:i/>
          <w:sz w:val="24"/>
          <w:szCs w:val="24"/>
        </w:rPr>
        <w:t xml:space="preserve"> </w:t>
      </w:r>
      <w:r w:rsidR="00663A85" w:rsidRPr="002B6E04">
        <w:rPr>
          <w:rFonts w:ascii="Times New Roman" w:hAnsi="Times New Roman"/>
          <w:b/>
          <w:i/>
          <w:sz w:val="24"/>
          <w:szCs w:val="24"/>
        </w:rPr>
        <w:t>с использованием слов "зелёные облигации" и (или) "социальные облигации", и (или) "инфраструктурные облигации".</w:t>
      </w:r>
    </w:p>
    <w:p w14:paraId="19A2E389" w14:textId="6E19956E" w:rsidR="00AE0336" w:rsidRPr="002B6E04" w:rsidRDefault="000412C1" w:rsidP="00AE0336">
      <w:pPr>
        <w:widowControl w:val="0"/>
        <w:autoSpaceDE w:val="0"/>
        <w:autoSpaceDN w:val="0"/>
        <w:adjustRightInd w:val="0"/>
        <w:spacing w:after="0" w:line="240" w:lineRule="auto"/>
        <w:jc w:val="both"/>
        <w:rPr>
          <w:rFonts w:ascii="Times New Roman" w:hAnsi="Times New Roman"/>
          <w:b/>
          <w:i/>
          <w:sz w:val="24"/>
          <w:szCs w:val="24"/>
        </w:rPr>
      </w:pPr>
      <w:r w:rsidRPr="002B6E04">
        <w:rPr>
          <w:rFonts w:ascii="Times New Roman" w:hAnsi="Times New Roman"/>
          <w:b/>
          <w:i/>
          <w:sz w:val="24"/>
          <w:szCs w:val="24"/>
        </w:rPr>
        <w:t xml:space="preserve">Эмитент не идентифицирует </w:t>
      </w:r>
      <w:r w:rsidR="002B6E04" w:rsidRPr="002B6E04">
        <w:rPr>
          <w:rFonts w:ascii="Times New Roman" w:hAnsi="Times New Roman"/>
          <w:b/>
          <w:i/>
          <w:sz w:val="24"/>
          <w:szCs w:val="24"/>
        </w:rPr>
        <w:t>Биржевы</w:t>
      </w:r>
      <w:r w:rsidR="002B6E04">
        <w:rPr>
          <w:rFonts w:ascii="Times New Roman" w:hAnsi="Times New Roman"/>
          <w:b/>
          <w:i/>
          <w:sz w:val="24"/>
          <w:szCs w:val="24"/>
        </w:rPr>
        <w:t>е</w:t>
      </w:r>
      <w:r w:rsidR="002B6E04" w:rsidRPr="002B6E04">
        <w:rPr>
          <w:rFonts w:ascii="Times New Roman" w:hAnsi="Times New Roman"/>
          <w:b/>
          <w:i/>
          <w:sz w:val="24"/>
          <w:szCs w:val="24"/>
        </w:rPr>
        <w:t xml:space="preserve"> Облигаци</w:t>
      </w:r>
      <w:r w:rsidR="002B6E04">
        <w:rPr>
          <w:rFonts w:ascii="Times New Roman" w:hAnsi="Times New Roman"/>
          <w:b/>
          <w:i/>
          <w:sz w:val="24"/>
          <w:szCs w:val="24"/>
        </w:rPr>
        <w:t>и</w:t>
      </w:r>
      <w:r w:rsidR="002B6E04" w:rsidRPr="002B6E04">
        <w:rPr>
          <w:rFonts w:ascii="Times New Roman" w:hAnsi="Times New Roman"/>
          <w:b/>
          <w:i/>
          <w:sz w:val="24"/>
          <w:szCs w:val="24"/>
        </w:rPr>
        <w:t xml:space="preserve"> 001Р-05</w:t>
      </w:r>
      <w:r w:rsidR="002B6E04">
        <w:rPr>
          <w:rFonts w:ascii="Times New Roman" w:hAnsi="Times New Roman"/>
          <w:b/>
          <w:i/>
          <w:sz w:val="24"/>
          <w:szCs w:val="24"/>
        </w:rPr>
        <w:t xml:space="preserve"> </w:t>
      </w:r>
      <w:r w:rsidRPr="002B6E04">
        <w:rPr>
          <w:rFonts w:ascii="Times New Roman" w:hAnsi="Times New Roman"/>
          <w:b/>
          <w:i/>
          <w:sz w:val="24"/>
          <w:szCs w:val="24"/>
        </w:rPr>
        <w:t>с использованием слов</w:t>
      </w:r>
      <w:r w:rsidR="0063610F" w:rsidRPr="002B6E04">
        <w:rPr>
          <w:rFonts w:ascii="Times New Roman" w:hAnsi="Times New Roman"/>
          <w:b/>
          <w:i/>
          <w:sz w:val="24"/>
          <w:szCs w:val="24"/>
        </w:rPr>
        <w:t xml:space="preserve"> </w:t>
      </w:r>
      <w:r w:rsidRPr="002B6E04">
        <w:rPr>
          <w:rFonts w:ascii="Times New Roman" w:hAnsi="Times New Roman"/>
          <w:b/>
          <w:i/>
          <w:sz w:val="24"/>
          <w:szCs w:val="24"/>
        </w:rPr>
        <w:t>"облигации устойчивого развития", и (или) "адаптационные облигации".</w:t>
      </w:r>
    </w:p>
    <w:p w14:paraId="57C8E1D5" w14:textId="630566AF" w:rsidR="001D6542" w:rsidRDefault="001D6542" w:rsidP="00AE0336">
      <w:pPr>
        <w:widowControl w:val="0"/>
        <w:autoSpaceDE w:val="0"/>
        <w:autoSpaceDN w:val="0"/>
        <w:adjustRightInd w:val="0"/>
        <w:spacing w:after="0" w:line="240" w:lineRule="auto"/>
        <w:jc w:val="both"/>
        <w:rPr>
          <w:rFonts w:ascii="Times New Roman" w:hAnsi="Times New Roman"/>
          <w:b/>
          <w:i/>
          <w:sz w:val="24"/>
          <w:szCs w:val="24"/>
        </w:rPr>
      </w:pPr>
      <w:r w:rsidRPr="002B6E04">
        <w:rPr>
          <w:rFonts w:ascii="Times New Roman" w:hAnsi="Times New Roman"/>
          <w:b/>
          <w:i/>
          <w:sz w:val="24"/>
          <w:szCs w:val="24"/>
        </w:rPr>
        <w:t xml:space="preserve">В связи с указанным информация, предусмотренная пунктом 4.2 (подпункты 4.2.1 – 4.2(3)), не </w:t>
      </w:r>
      <w:r w:rsidR="001C517C" w:rsidRPr="002B6E04">
        <w:rPr>
          <w:rFonts w:ascii="Times New Roman" w:hAnsi="Times New Roman"/>
          <w:b/>
          <w:i/>
          <w:sz w:val="24"/>
          <w:szCs w:val="24"/>
        </w:rPr>
        <w:t>приводится</w:t>
      </w:r>
      <w:r w:rsidRPr="002B6E04">
        <w:rPr>
          <w:rFonts w:ascii="Times New Roman" w:hAnsi="Times New Roman"/>
          <w:b/>
          <w:i/>
          <w:sz w:val="24"/>
          <w:szCs w:val="24"/>
        </w:rPr>
        <w:t>.</w:t>
      </w:r>
    </w:p>
    <w:p w14:paraId="61413E55" w14:textId="196D5595" w:rsidR="002B6E04" w:rsidRDefault="002B6E04" w:rsidP="00AE0336">
      <w:pPr>
        <w:widowControl w:val="0"/>
        <w:autoSpaceDE w:val="0"/>
        <w:autoSpaceDN w:val="0"/>
        <w:adjustRightInd w:val="0"/>
        <w:spacing w:after="0" w:line="240" w:lineRule="auto"/>
        <w:jc w:val="both"/>
        <w:rPr>
          <w:rFonts w:ascii="Times New Roman" w:hAnsi="Times New Roman"/>
          <w:b/>
          <w:i/>
          <w:sz w:val="24"/>
          <w:szCs w:val="24"/>
        </w:rPr>
      </w:pPr>
      <w:r w:rsidRPr="002B6E04">
        <w:rPr>
          <w:rFonts w:ascii="Times New Roman" w:hAnsi="Times New Roman"/>
          <w:b/>
          <w:i/>
          <w:sz w:val="24"/>
          <w:szCs w:val="24"/>
        </w:rPr>
        <w:t>Иные выпуски облигаций и иная программа облигаций, у Эмитента отсутствуют.</w:t>
      </w:r>
    </w:p>
    <w:p w14:paraId="056E9E07" w14:textId="77777777" w:rsidR="002B6E04" w:rsidRDefault="002B6E04" w:rsidP="00AE0336">
      <w:pPr>
        <w:widowControl w:val="0"/>
        <w:autoSpaceDE w:val="0"/>
        <w:autoSpaceDN w:val="0"/>
        <w:adjustRightInd w:val="0"/>
        <w:spacing w:after="0" w:line="240" w:lineRule="auto"/>
        <w:jc w:val="both"/>
        <w:rPr>
          <w:rFonts w:ascii="Times New Roman" w:hAnsi="Times New Roman"/>
          <w:b/>
          <w:i/>
          <w:sz w:val="24"/>
          <w:szCs w:val="24"/>
        </w:rPr>
      </w:pPr>
    </w:p>
    <w:p w14:paraId="0DE4B4E6" w14:textId="216F6858" w:rsidR="002B6E04" w:rsidRDefault="002B6E04" w:rsidP="00AE0336">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Иных и</w:t>
      </w:r>
      <w:r w:rsidRPr="002B6E04">
        <w:rPr>
          <w:rFonts w:ascii="Times New Roman" w:hAnsi="Times New Roman"/>
          <w:b/>
          <w:i/>
          <w:sz w:val="24"/>
          <w:szCs w:val="24"/>
        </w:rPr>
        <w:t>зменений</w:t>
      </w:r>
      <w:r>
        <w:rPr>
          <w:rFonts w:ascii="Times New Roman" w:hAnsi="Times New Roman"/>
          <w:b/>
          <w:i/>
          <w:sz w:val="24"/>
          <w:szCs w:val="24"/>
        </w:rPr>
        <w:t>, помимо изложенных выше по тексту настоящего пункта,</w:t>
      </w:r>
      <w:r w:rsidRPr="002B6E04">
        <w:rPr>
          <w:rFonts w:ascii="Times New Roman" w:hAnsi="Times New Roman"/>
          <w:b/>
          <w:i/>
          <w:sz w:val="24"/>
          <w:szCs w:val="24"/>
        </w:rPr>
        <w:t xml:space="preserve"> в составе информации настоящего пункта в период между отчётной датой (30.06.2024) и датой раскрытия финансовой отчётности Эмитента, на основе которой в Отчёте Эмитента раскрывается информация о финансово-хозяйственной деятельности Эмитента (26.08.2024), не происходило.</w:t>
      </w:r>
    </w:p>
    <w:p w14:paraId="542197F1" w14:textId="77777777" w:rsidR="002B6E04" w:rsidRPr="002B6E04" w:rsidRDefault="002B6E04" w:rsidP="00AE0336">
      <w:pPr>
        <w:widowControl w:val="0"/>
        <w:autoSpaceDE w:val="0"/>
        <w:autoSpaceDN w:val="0"/>
        <w:adjustRightInd w:val="0"/>
        <w:spacing w:after="0" w:line="240" w:lineRule="auto"/>
        <w:jc w:val="both"/>
        <w:rPr>
          <w:rFonts w:ascii="Times New Roman" w:hAnsi="Times New Roman"/>
          <w:b/>
          <w:i/>
          <w:sz w:val="24"/>
          <w:szCs w:val="24"/>
        </w:rPr>
      </w:pPr>
    </w:p>
    <w:p w14:paraId="6C35AD11" w14:textId="2B9DE64D" w:rsidR="00581A4D" w:rsidRDefault="00581A4D" w:rsidP="005208DA">
      <w:pPr>
        <w:widowControl w:val="0"/>
        <w:autoSpaceDE w:val="0"/>
        <w:autoSpaceDN w:val="0"/>
        <w:adjustRightInd w:val="0"/>
        <w:spacing w:before="240" w:after="0" w:line="240" w:lineRule="auto"/>
        <w:ind w:firstLine="540"/>
        <w:jc w:val="both"/>
        <w:rPr>
          <w:rFonts w:ascii="Times New Roman" w:hAnsi="Times New Roman"/>
          <w:color w:val="FF0000"/>
          <w:sz w:val="24"/>
          <w:szCs w:val="24"/>
        </w:rPr>
      </w:pPr>
    </w:p>
    <w:p w14:paraId="01F3F217" w14:textId="77777777" w:rsidR="00581A4D" w:rsidRPr="001D3F60" w:rsidRDefault="00581A4D" w:rsidP="00896AA5">
      <w:pPr>
        <w:pStyle w:val="ConsPlusNormal"/>
        <w:jc w:val="both"/>
        <w:outlineLvl w:val="2"/>
        <w:rPr>
          <w:b/>
        </w:rPr>
      </w:pPr>
      <w:bookmarkStart w:id="187" w:name="_Toc102669412"/>
      <w:bookmarkStart w:id="188" w:name="_Toc177983037"/>
      <w:r w:rsidRPr="001D3F60">
        <w:rPr>
          <w:b/>
        </w:rPr>
        <w:t>4.3. 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bookmarkEnd w:id="187"/>
      <w:bookmarkEnd w:id="188"/>
    </w:p>
    <w:p w14:paraId="0A9E0EA1" w14:textId="4399AF28" w:rsidR="00F13D74" w:rsidRPr="00632FF0" w:rsidRDefault="00F13D74" w:rsidP="00F13D74">
      <w:pPr>
        <w:widowControl w:val="0"/>
        <w:autoSpaceDE w:val="0"/>
        <w:autoSpaceDN w:val="0"/>
        <w:adjustRightInd w:val="0"/>
        <w:spacing w:before="240" w:after="0" w:line="240" w:lineRule="auto"/>
        <w:jc w:val="both"/>
        <w:rPr>
          <w:rFonts w:ascii="Times New Roman" w:hAnsi="Times New Roman"/>
          <w:b/>
          <w:i/>
          <w:sz w:val="24"/>
          <w:szCs w:val="24"/>
        </w:rPr>
      </w:pPr>
      <w:r w:rsidRPr="00632FF0">
        <w:rPr>
          <w:rFonts w:ascii="Times New Roman" w:hAnsi="Times New Roman"/>
          <w:b/>
          <w:i/>
          <w:sz w:val="24"/>
          <w:szCs w:val="24"/>
        </w:rPr>
        <w:t>В обращении находятся облигации Эмитента</w:t>
      </w:r>
      <w:r w:rsidR="00E011C2" w:rsidRPr="00632FF0">
        <w:rPr>
          <w:rFonts w:ascii="Times New Roman" w:hAnsi="Times New Roman"/>
          <w:b/>
          <w:i/>
          <w:sz w:val="24"/>
          <w:szCs w:val="24"/>
        </w:rPr>
        <w:t>,</w:t>
      </w:r>
      <w:r w:rsidRPr="00632FF0">
        <w:rPr>
          <w:rFonts w:ascii="Times New Roman" w:hAnsi="Times New Roman"/>
          <w:b/>
          <w:i/>
          <w:sz w:val="24"/>
          <w:szCs w:val="24"/>
        </w:rPr>
        <w:t xml:space="preserve"> в отношении которых зарегистрирован проспект, </w:t>
      </w:r>
      <w:r w:rsidR="00D81DE9" w:rsidRPr="00632FF0">
        <w:rPr>
          <w:rFonts w:ascii="Times New Roman" w:hAnsi="Times New Roman"/>
          <w:b/>
          <w:i/>
          <w:sz w:val="24"/>
          <w:szCs w:val="24"/>
        </w:rPr>
        <w:t>размещённые</w:t>
      </w:r>
      <w:r w:rsidRPr="00632FF0">
        <w:rPr>
          <w:rFonts w:ascii="Times New Roman" w:hAnsi="Times New Roman"/>
          <w:b/>
          <w:i/>
          <w:sz w:val="24"/>
          <w:szCs w:val="24"/>
        </w:rPr>
        <w:t xml:space="preserve"> </w:t>
      </w:r>
      <w:r w:rsidR="00D81DE9" w:rsidRPr="00632FF0">
        <w:rPr>
          <w:rFonts w:ascii="Times New Roman" w:hAnsi="Times New Roman"/>
          <w:b/>
          <w:i/>
          <w:sz w:val="24"/>
          <w:szCs w:val="24"/>
        </w:rPr>
        <w:t>путём</w:t>
      </w:r>
      <w:r w:rsidRPr="00632FF0">
        <w:rPr>
          <w:rFonts w:ascii="Times New Roman" w:hAnsi="Times New Roman"/>
          <w:b/>
          <w:i/>
          <w:sz w:val="24"/>
          <w:szCs w:val="24"/>
        </w:rPr>
        <w:t xml:space="preserve"> открытой подписки, в отношении которых предоставлено обеспечение.</w:t>
      </w:r>
    </w:p>
    <w:p w14:paraId="6CA3F653" w14:textId="79E17C73" w:rsidR="00F13D74" w:rsidRPr="00632FF0" w:rsidRDefault="00F13D74" w:rsidP="00F13D74">
      <w:pPr>
        <w:widowControl w:val="0"/>
        <w:autoSpaceDE w:val="0"/>
        <w:autoSpaceDN w:val="0"/>
        <w:adjustRightInd w:val="0"/>
        <w:spacing w:before="240" w:after="0" w:line="240" w:lineRule="auto"/>
        <w:jc w:val="both"/>
        <w:rPr>
          <w:rFonts w:ascii="Times New Roman" w:hAnsi="Times New Roman"/>
          <w:b/>
          <w:i/>
          <w:sz w:val="24"/>
          <w:szCs w:val="24"/>
        </w:rPr>
      </w:pPr>
      <w:r w:rsidRPr="00632FF0">
        <w:rPr>
          <w:rFonts w:ascii="Times New Roman" w:hAnsi="Times New Roman"/>
          <w:b/>
          <w:i/>
          <w:sz w:val="24"/>
          <w:szCs w:val="24"/>
        </w:rPr>
        <w:t xml:space="preserve">Сведения о предоставлении обеспечения по </w:t>
      </w:r>
      <w:r w:rsidR="00D81DE9" w:rsidRPr="00632FF0">
        <w:rPr>
          <w:rFonts w:ascii="Times New Roman" w:hAnsi="Times New Roman"/>
          <w:b/>
          <w:i/>
          <w:sz w:val="24"/>
          <w:szCs w:val="24"/>
        </w:rPr>
        <w:t>размещённым</w:t>
      </w:r>
      <w:r w:rsidRPr="00632FF0">
        <w:rPr>
          <w:rFonts w:ascii="Times New Roman" w:hAnsi="Times New Roman"/>
          <w:b/>
          <w:i/>
          <w:sz w:val="24"/>
          <w:szCs w:val="24"/>
        </w:rPr>
        <w:t xml:space="preserve"> облигациям эмитента с обеспечением:</w:t>
      </w:r>
    </w:p>
    <w:p w14:paraId="692DC510" w14:textId="77777777" w:rsidR="00F13D74" w:rsidRPr="001D3F60" w:rsidRDefault="00F13D74" w:rsidP="00F13D74">
      <w:pPr>
        <w:widowControl w:val="0"/>
        <w:autoSpaceDE w:val="0"/>
        <w:autoSpaceDN w:val="0"/>
        <w:adjustRightInd w:val="0"/>
        <w:spacing w:after="0" w:line="240" w:lineRule="auto"/>
        <w:ind w:firstLine="540"/>
        <w:jc w:val="both"/>
        <w:rPr>
          <w:rFonts w:ascii="Times New Roman" w:hAnsi="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106"/>
        <w:gridCol w:w="4965"/>
      </w:tblGrid>
      <w:tr w:rsidR="00F13D74" w:rsidRPr="001D3F60" w14:paraId="7D5D2D8F" w14:textId="77777777" w:rsidTr="00261ABB">
        <w:tc>
          <w:tcPr>
            <w:tcW w:w="4106" w:type="dxa"/>
            <w:tcBorders>
              <w:top w:val="single" w:sz="4" w:space="0" w:color="auto"/>
              <w:left w:val="single" w:sz="4" w:space="0" w:color="auto"/>
              <w:bottom w:val="single" w:sz="4" w:space="0" w:color="auto"/>
              <w:right w:val="single" w:sz="4" w:space="0" w:color="auto"/>
            </w:tcBorders>
          </w:tcPr>
          <w:p w14:paraId="1BEDDAD8" w14:textId="41821A2B" w:rsidR="00F13D74" w:rsidRPr="001D3F60" w:rsidRDefault="00F13D74" w:rsidP="00261ABB">
            <w:pPr>
              <w:widowControl w:val="0"/>
              <w:autoSpaceDE w:val="0"/>
              <w:autoSpaceDN w:val="0"/>
              <w:adjustRightInd w:val="0"/>
              <w:spacing w:after="0" w:line="240" w:lineRule="auto"/>
              <w:jc w:val="both"/>
              <w:rPr>
                <w:rFonts w:ascii="Times New Roman" w:hAnsi="Times New Roman"/>
                <w:b/>
                <w:sz w:val="24"/>
                <w:szCs w:val="24"/>
              </w:rPr>
            </w:pPr>
            <w:r w:rsidRPr="001D3F60">
              <w:rPr>
                <w:rFonts w:ascii="Times New Roman" w:hAnsi="Times New Roman"/>
                <w:b/>
                <w:sz w:val="24"/>
                <w:szCs w:val="24"/>
              </w:rPr>
              <w:t xml:space="preserve">Полное и </w:t>
            </w:r>
            <w:r w:rsidR="00D81DE9" w:rsidRPr="001D3F60">
              <w:rPr>
                <w:rFonts w:ascii="Times New Roman" w:hAnsi="Times New Roman"/>
                <w:b/>
                <w:sz w:val="24"/>
                <w:szCs w:val="24"/>
              </w:rPr>
              <w:t>сокращённое</w:t>
            </w:r>
            <w:r w:rsidRPr="001D3F60">
              <w:rPr>
                <w:rFonts w:ascii="Times New Roman" w:hAnsi="Times New Roman"/>
                <w:b/>
                <w:sz w:val="24"/>
                <w:szCs w:val="24"/>
              </w:rPr>
              <w:t xml:space="preserve"> (при наличии) фирменные наименования (для коммерческих организаций) или наименование (для некоммерческих организаций), место нахождения, идентификационный номер налогоплательщика (ИНН) (при наличии), основной государственный регистрационный номер (ОГРН) (при наличии) или фамилия, имя, отчество (последнее при наличии) лица, предоставившего обеспечение по </w:t>
            </w:r>
            <w:r w:rsidR="00663A85" w:rsidRPr="001D3F60">
              <w:rPr>
                <w:rFonts w:ascii="Times New Roman" w:hAnsi="Times New Roman"/>
                <w:b/>
                <w:sz w:val="24"/>
                <w:szCs w:val="24"/>
              </w:rPr>
              <w:t>размещённым</w:t>
            </w:r>
            <w:r w:rsidRPr="001D3F60">
              <w:rPr>
                <w:rFonts w:ascii="Times New Roman" w:hAnsi="Times New Roman"/>
                <w:b/>
                <w:sz w:val="24"/>
                <w:szCs w:val="24"/>
              </w:rPr>
              <w:t xml:space="preserve"> облигациям эмитента с обеспечением, либо указание на то, что таким лицом является эмитент</w:t>
            </w:r>
          </w:p>
        </w:tc>
        <w:tc>
          <w:tcPr>
            <w:tcW w:w="4965" w:type="dxa"/>
            <w:tcBorders>
              <w:top w:val="single" w:sz="4" w:space="0" w:color="auto"/>
              <w:left w:val="single" w:sz="4" w:space="0" w:color="auto"/>
              <w:bottom w:val="single" w:sz="4" w:space="0" w:color="auto"/>
              <w:right w:val="single" w:sz="4" w:space="0" w:color="auto"/>
            </w:tcBorders>
          </w:tcPr>
          <w:p w14:paraId="0EF156C1" w14:textId="77777777" w:rsidR="00F13D74" w:rsidRPr="00202676" w:rsidRDefault="00F13D74" w:rsidP="00261ABB">
            <w:pPr>
              <w:widowControl w:val="0"/>
              <w:autoSpaceDE w:val="0"/>
              <w:autoSpaceDN w:val="0"/>
              <w:adjustRightInd w:val="0"/>
              <w:spacing w:after="0" w:line="240" w:lineRule="auto"/>
              <w:jc w:val="both"/>
              <w:rPr>
                <w:rFonts w:ascii="Times New Roman" w:hAnsi="Times New Roman"/>
                <w:b/>
                <w:i/>
                <w:sz w:val="24"/>
                <w:szCs w:val="24"/>
              </w:rPr>
            </w:pPr>
            <w:bookmarkStart w:id="189" w:name="_Hlk101453899"/>
            <w:r w:rsidRPr="00202676">
              <w:rPr>
                <w:rFonts w:ascii="Times New Roman" w:hAnsi="Times New Roman"/>
                <w:b/>
                <w:i/>
                <w:sz w:val="24"/>
                <w:szCs w:val="24"/>
              </w:rPr>
              <w:t>Полное фирменное наименование: Общество с ограниченной ответственностью «МВМ»</w:t>
            </w:r>
          </w:p>
          <w:p w14:paraId="5B99EC20" w14:textId="21AE4CB0" w:rsidR="00F13D74" w:rsidRPr="00202676" w:rsidRDefault="00D81DE9" w:rsidP="00261ABB">
            <w:pPr>
              <w:widowControl w:val="0"/>
              <w:autoSpaceDE w:val="0"/>
              <w:autoSpaceDN w:val="0"/>
              <w:adjustRightInd w:val="0"/>
              <w:spacing w:after="0" w:line="240" w:lineRule="auto"/>
              <w:jc w:val="both"/>
              <w:rPr>
                <w:rFonts w:ascii="Times New Roman" w:hAnsi="Times New Roman"/>
                <w:b/>
                <w:i/>
                <w:sz w:val="24"/>
                <w:szCs w:val="24"/>
              </w:rPr>
            </w:pPr>
            <w:r w:rsidRPr="00202676">
              <w:rPr>
                <w:rFonts w:ascii="Times New Roman" w:hAnsi="Times New Roman"/>
                <w:b/>
                <w:i/>
                <w:sz w:val="24"/>
                <w:szCs w:val="24"/>
              </w:rPr>
              <w:t>Сокращённое</w:t>
            </w:r>
            <w:r w:rsidR="00F13D74" w:rsidRPr="00202676">
              <w:rPr>
                <w:rFonts w:ascii="Times New Roman" w:hAnsi="Times New Roman"/>
                <w:b/>
                <w:i/>
                <w:sz w:val="24"/>
                <w:szCs w:val="24"/>
              </w:rPr>
              <w:t xml:space="preserve"> фирменное наименование: ООО «МВМ»</w:t>
            </w:r>
          </w:p>
          <w:p w14:paraId="3B046270" w14:textId="77777777" w:rsidR="00F13D74" w:rsidRPr="00202676" w:rsidRDefault="00F13D74" w:rsidP="00261ABB">
            <w:pPr>
              <w:widowControl w:val="0"/>
              <w:autoSpaceDE w:val="0"/>
              <w:autoSpaceDN w:val="0"/>
              <w:adjustRightInd w:val="0"/>
              <w:spacing w:after="0" w:line="240" w:lineRule="auto"/>
              <w:jc w:val="both"/>
              <w:rPr>
                <w:rFonts w:ascii="Times New Roman" w:hAnsi="Times New Roman"/>
                <w:b/>
                <w:i/>
                <w:sz w:val="24"/>
                <w:szCs w:val="24"/>
              </w:rPr>
            </w:pPr>
            <w:r w:rsidRPr="00202676">
              <w:rPr>
                <w:rFonts w:ascii="Times New Roman" w:hAnsi="Times New Roman"/>
                <w:b/>
                <w:i/>
                <w:sz w:val="24"/>
                <w:szCs w:val="24"/>
              </w:rPr>
              <w:t>Место нахождения: Российская Федерация, город Москва</w:t>
            </w:r>
          </w:p>
          <w:p w14:paraId="32414239" w14:textId="77777777" w:rsidR="00F13D74" w:rsidRPr="00202676" w:rsidRDefault="00F13D74" w:rsidP="00261ABB">
            <w:pPr>
              <w:widowControl w:val="0"/>
              <w:autoSpaceDE w:val="0"/>
              <w:autoSpaceDN w:val="0"/>
              <w:adjustRightInd w:val="0"/>
              <w:spacing w:after="0" w:line="240" w:lineRule="auto"/>
              <w:jc w:val="both"/>
              <w:rPr>
                <w:rFonts w:ascii="Times New Roman" w:hAnsi="Times New Roman"/>
                <w:b/>
                <w:i/>
                <w:sz w:val="24"/>
                <w:szCs w:val="24"/>
              </w:rPr>
            </w:pPr>
            <w:r w:rsidRPr="00202676">
              <w:rPr>
                <w:rFonts w:ascii="Times New Roman" w:hAnsi="Times New Roman"/>
                <w:b/>
                <w:i/>
                <w:sz w:val="24"/>
                <w:szCs w:val="24"/>
              </w:rPr>
              <w:t>ИНН: 7707548740</w:t>
            </w:r>
          </w:p>
          <w:p w14:paraId="0C964EE4" w14:textId="03D1D160" w:rsidR="00F13D74" w:rsidRPr="00202676" w:rsidRDefault="00F13D74" w:rsidP="00261ABB">
            <w:pPr>
              <w:widowControl w:val="0"/>
              <w:autoSpaceDE w:val="0"/>
              <w:autoSpaceDN w:val="0"/>
              <w:adjustRightInd w:val="0"/>
              <w:spacing w:after="0" w:line="240" w:lineRule="auto"/>
              <w:jc w:val="both"/>
              <w:rPr>
                <w:rFonts w:ascii="Times New Roman" w:hAnsi="Times New Roman"/>
                <w:b/>
                <w:i/>
                <w:sz w:val="24"/>
                <w:szCs w:val="24"/>
              </w:rPr>
            </w:pPr>
            <w:r w:rsidRPr="00202676">
              <w:rPr>
                <w:rFonts w:ascii="Times New Roman" w:hAnsi="Times New Roman"/>
                <w:b/>
                <w:i/>
                <w:sz w:val="24"/>
                <w:szCs w:val="24"/>
              </w:rPr>
              <w:t>ОГРН: 1057746840095</w:t>
            </w:r>
            <w:bookmarkEnd w:id="189"/>
          </w:p>
        </w:tc>
      </w:tr>
      <w:tr w:rsidR="00F03219" w:rsidRPr="00F03219" w14:paraId="42A5F295" w14:textId="77777777" w:rsidTr="00261ABB">
        <w:tc>
          <w:tcPr>
            <w:tcW w:w="4106" w:type="dxa"/>
            <w:tcBorders>
              <w:top w:val="single" w:sz="4" w:space="0" w:color="auto"/>
              <w:left w:val="single" w:sz="4" w:space="0" w:color="auto"/>
              <w:bottom w:val="single" w:sz="4" w:space="0" w:color="auto"/>
              <w:right w:val="single" w:sz="4" w:space="0" w:color="auto"/>
            </w:tcBorders>
          </w:tcPr>
          <w:p w14:paraId="7AA9B1A5" w14:textId="77777777" w:rsidR="00F13D74" w:rsidRPr="00F03219" w:rsidRDefault="00F13D74" w:rsidP="00261ABB">
            <w:pPr>
              <w:widowControl w:val="0"/>
              <w:autoSpaceDE w:val="0"/>
              <w:autoSpaceDN w:val="0"/>
              <w:adjustRightInd w:val="0"/>
              <w:spacing w:after="0" w:line="240" w:lineRule="auto"/>
              <w:jc w:val="both"/>
              <w:rPr>
                <w:rFonts w:ascii="Times New Roman" w:hAnsi="Times New Roman"/>
                <w:b/>
                <w:sz w:val="24"/>
                <w:szCs w:val="24"/>
              </w:rPr>
            </w:pPr>
            <w:r w:rsidRPr="00F03219">
              <w:rPr>
                <w:rFonts w:ascii="Times New Roman" w:hAnsi="Times New Roman"/>
                <w:b/>
                <w:sz w:val="24"/>
                <w:szCs w:val="24"/>
              </w:rPr>
              <w:t xml:space="preserve">Регистрационный номер выпуска (выпусков) облигаций с обеспечением и дата его (их) </w:t>
            </w:r>
            <w:r w:rsidRPr="00F03219">
              <w:rPr>
                <w:rFonts w:ascii="Times New Roman" w:hAnsi="Times New Roman"/>
                <w:b/>
                <w:sz w:val="24"/>
                <w:szCs w:val="24"/>
              </w:rPr>
              <w:lastRenderedPageBreak/>
              <w:t>регистрации (идентификационный номер выпуска (выпусков) облигаций с обеспечением и дата его (их) присвоения в случае, если выпуск (выпуски) облигаций с обеспечением не подлежал (не подлежали) государственной регистрации)</w:t>
            </w:r>
          </w:p>
        </w:tc>
        <w:tc>
          <w:tcPr>
            <w:tcW w:w="4965" w:type="dxa"/>
            <w:tcBorders>
              <w:top w:val="single" w:sz="4" w:space="0" w:color="auto"/>
              <w:left w:val="single" w:sz="4" w:space="0" w:color="auto"/>
              <w:bottom w:val="single" w:sz="4" w:space="0" w:color="auto"/>
              <w:right w:val="single" w:sz="4" w:space="0" w:color="auto"/>
            </w:tcBorders>
          </w:tcPr>
          <w:p w14:paraId="5B10F9F4" w14:textId="3ABC5EF1" w:rsidR="00F13D74" w:rsidRPr="00202676" w:rsidRDefault="00F13D74" w:rsidP="00261ABB">
            <w:pPr>
              <w:widowControl w:val="0"/>
              <w:autoSpaceDE w:val="0"/>
              <w:autoSpaceDN w:val="0"/>
              <w:adjustRightInd w:val="0"/>
              <w:spacing w:after="0" w:line="240" w:lineRule="auto"/>
              <w:jc w:val="both"/>
              <w:rPr>
                <w:rFonts w:ascii="Times New Roman" w:hAnsi="Times New Roman"/>
                <w:b/>
                <w:i/>
                <w:sz w:val="24"/>
                <w:szCs w:val="24"/>
              </w:rPr>
            </w:pPr>
            <w:r w:rsidRPr="00202676">
              <w:rPr>
                <w:rFonts w:ascii="Times New Roman" w:hAnsi="Times New Roman"/>
                <w:b/>
                <w:i/>
                <w:sz w:val="24"/>
                <w:szCs w:val="24"/>
              </w:rPr>
              <w:lastRenderedPageBreak/>
              <w:t>1) 4B02-01-00590-R-001P</w:t>
            </w:r>
            <w:r w:rsidRPr="00202676">
              <w:rPr>
                <w:b/>
                <w:i/>
              </w:rPr>
              <w:t xml:space="preserve"> </w:t>
            </w:r>
            <w:r w:rsidRPr="00202676">
              <w:rPr>
                <w:rFonts w:ascii="Times New Roman" w:hAnsi="Times New Roman"/>
                <w:b/>
                <w:i/>
                <w:sz w:val="24"/>
                <w:szCs w:val="24"/>
              </w:rPr>
              <w:t>от 13.04.2021</w:t>
            </w:r>
            <w:r w:rsidR="00696225" w:rsidRPr="00202676">
              <w:rPr>
                <w:rFonts w:ascii="Times New Roman" w:hAnsi="Times New Roman"/>
                <w:b/>
                <w:i/>
                <w:sz w:val="24"/>
                <w:szCs w:val="24"/>
              </w:rPr>
              <w:t>*</w:t>
            </w:r>
          </w:p>
          <w:p w14:paraId="3551FEF3" w14:textId="0D71DFB0" w:rsidR="00F13D74" w:rsidRPr="00202676" w:rsidRDefault="00F13D74" w:rsidP="00261ABB">
            <w:pPr>
              <w:widowControl w:val="0"/>
              <w:autoSpaceDE w:val="0"/>
              <w:autoSpaceDN w:val="0"/>
              <w:adjustRightInd w:val="0"/>
              <w:spacing w:after="0" w:line="240" w:lineRule="auto"/>
              <w:jc w:val="both"/>
              <w:rPr>
                <w:rFonts w:ascii="Times New Roman" w:hAnsi="Times New Roman"/>
                <w:b/>
                <w:i/>
                <w:sz w:val="24"/>
                <w:szCs w:val="24"/>
              </w:rPr>
            </w:pPr>
            <w:r w:rsidRPr="00202676">
              <w:rPr>
                <w:rFonts w:ascii="Times New Roman" w:hAnsi="Times New Roman"/>
                <w:b/>
                <w:i/>
                <w:sz w:val="24"/>
                <w:szCs w:val="24"/>
              </w:rPr>
              <w:t>2) 4B02-02-00590-R-001P от 05.08.2021</w:t>
            </w:r>
            <w:r w:rsidR="00643EA8" w:rsidRPr="00202676">
              <w:rPr>
                <w:rFonts w:ascii="Times New Roman" w:hAnsi="Times New Roman"/>
                <w:b/>
                <w:i/>
                <w:sz w:val="24"/>
                <w:szCs w:val="24"/>
              </w:rPr>
              <w:t>**</w:t>
            </w:r>
          </w:p>
          <w:p w14:paraId="25AE8D0A" w14:textId="77777777" w:rsidR="00F13D74" w:rsidRPr="00202676" w:rsidRDefault="00F13D74" w:rsidP="00261ABB">
            <w:pPr>
              <w:widowControl w:val="0"/>
              <w:autoSpaceDE w:val="0"/>
              <w:autoSpaceDN w:val="0"/>
              <w:adjustRightInd w:val="0"/>
              <w:spacing w:after="0" w:line="240" w:lineRule="auto"/>
              <w:jc w:val="both"/>
              <w:rPr>
                <w:rFonts w:ascii="Times New Roman" w:hAnsi="Times New Roman"/>
                <w:b/>
                <w:i/>
                <w:sz w:val="24"/>
                <w:szCs w:val="24"/>
              </w:rPr>
            </w:pPr>
            <w:r w:rsidRPr="00202676">
              <w:rPr>
                <w:rFonts w:ascii="Times New Roman" w:hAnsi="Times New Roman"/>
                <w:b/>
                <w:i/>
                <w:sz w:val="24"/>
                <w:szCs w:val="24"/>
              </w:rPr>
              <w:t>3) 4B02-03-00590-R-001P</w:t>
            </w:r>
            <w:r w:rsidRPr="00202676">
              <w:rPr>
                <w:b/>
                <w:i/>
              </w:rPr>
              <w:t xml:space="preserve"> </w:t>
            </w:r>
            <w:r w:rsidRPr="00202676">
              <w:rPr>
                <w:rFonts w:ascii="Times New Roman" w:hAnsi="Times New Roman"/>
                <w:b/>
                <w:i/>
                <w:sz w:val="24"/>
                <w:szCs w:val="24"/>
              </w:rPr>
              <w:t>от 14.10.2021</w:t>
            </w:r>
          </w:p>
          <w:p w14:paraId="34658D87" w14:textId="77777777" w:rsidR="00F13D74" w:rsidRPr="00202676" w:rsidRDefault="00F13D74" w:rsidP="00261ABB">
            <w:pPr>
              <w:widowControl w:val="0"/>
              <w:autoSpaceDE w:val="0"/>
              <w:autoSpaceDN w:val="0"/>
              <w:adjustRightInd w:val="0"/>
              <w:spacing w:after="0" w:line="240" w:lineRule="auto"/>
              <w:jc w:val="both"/>
              <w:rPr>
                <w:rFonts w:ascii="Times New Roman" w:hAnsi="Times New Roman"/>
                <w:b/>
                <w:i/>
                <w:sz w:val="24"/>
                <w:szCs w:val="24"/>
              </w:rPr>
            </w:pPr>
            <w:r w:rsidRPr="00202676">
              <w:rPr>
                <w:rFonts w:ascii="Times New Roman" w:eastAsia="Times New Roman" w:hAnsi="Times New Roman"/>
                <w:b/>
                <w:i/>
                <w:sz w:val="24"/>
                <w:szCs w:val="24"/>
              </w:rPr>
              <w:lastRenderedPageBreak/>
              <w:t xml:space="preserve">4) </w:t>
            </w:r>
            <w:r w:rsidRPr="00202676">
              <w:rPr>
                <w:rFonts w:ascii="Times New Roman" w:hAnsi="Times New Roman"/>
                <w:b/>
                <w:i/>
                <w:sz w:val="24"/>
                <w:szCs w:val="24"/>
              </w:rPr>
              <w:t>4B02-04-00590-R-001P</w:t>
            </w:r>
            <w:r w:rsidRPr="00202676">
              <w:rPr>
                <w:b/>
                <w:i/>
              </w:rPr>
              <w:t xml:space="preserve"> </w:t>
            </w:r>
            <w:r w:rsidRPr="00202676">
              <w:rPr>
                <w:rFonts w:ascii="Times New Roman" w:hAnsi="Times New Roman"/>
                <w:b/>
                <w:i/>
                <w:sz w:val="24"/>
                <w:szCs w:val="24"/>
              </w:rPr>
              <w:t>от 14.11.2022</w:t>
            </w:r>
          </w:p>
          <w:p w14:paraId="29049022" w14:textId="649F09D3" w:rsidR="00F13D74" w:rsidRPr="00202676" w:rsidRDefault="00E36680" w:rsidP="00261ABB">
            <w:pPr>
              <w:widowControl w:val="0"/>
              <w:autoSpaceDE w:val="0"/>
              <w:autoSpaceDN w:val="0"/>
              <w:adjustRightInd w:val="0"/>
              <w:spacing w:after="0" w:line="240" w:lineRule="auto"/>
              <w:jc w:val="both"/>
              <w:rPr>
                <w:rFonts w:ascii="Times New Roman" w:eastAsia="Times New Roman" w:hAnsi="Times New Roman"/>
                <w:b/>
                <w:i/>
                <w:sz w:val="24"/>
                <w:szCs w:val="24"/>
              </w:rPr>
            </w:pPr>
            <w:r w:rsidRPr="00202676">
              <w:rPr>
                <w:rFonts w:ascii="Times New Roman" w:eastAsia="Times New Roman" w:hAnsi="Times New Roman"/>
                <w:b/>
                <w:i/>
                <w:sz w:val="24"/>
                <w:szCs w:val="24"/>
              </w:rPr>
              <w:t>5) 4B02-05-00590-R-001P от 19.07.2024</w:t>
            </w:r>
            <w:r w:rsidR="00B9356B" w:rsidRPr="00202676">
              <w:rPr>
                <w:rFonts w:ascii="Times New Roman" w:eastAsia="Times New Roman" w:hAnsi="Times New Roman"/>
                <w:b/>
                <w:i/>
                <w:sz w:val="24"/>
                <w:szCs w:val="24"/>
              </w:rPr>
              <w:t>**</w:t>
            </w:r>
            <w:r w:rsidR="00643EA8" w:rsidRPr="00202676">
              <w:rPr>
                <w:rFonts w:ascii="Times New Roman" w:eastAsia="Times New Roman" w:hAnsi="Times New Roman"/>
                <w:b/>
                <w:i/>
                <w:sz w:val="24"/>
                <w:szCs w:val="24"/>
              </w:rPr>
              <w:t>*</w:t>
            </w:r>
          </w:p>
          <w:p w14:paraId="307FEF55" w14:textId="620AB2C6" w:rsidR="0070134D" w:rsidRPr="00202676" w:rsidRDefault="0070134D" w:rsidP="00261ABB">
            <w:pPr>
              <w:widowControl w:val="0"/>
              <w:autoSpaceDE w:val="0"/>
              <w:autoSpaceDN w:val="0"/>
              <w:adjustRightInd w:val="0"/>
              <w:spacing w:after="0" w:line="240" w:lineRule="auto"/>
              <w:jc w:val="both"/>
              <w:rPr>
                <w:rFonts w:ascii="Times New Roman" w:eastAsia="Times New Roman" w:hAnsi="Times New Roman"/>
                <w:b/>
                <w:i/>
                <w:sz w:val="24"/>
                <w:szCs w:val="24"/>
              </w:rPr>
            </w:pPr>
          </w:p>
          <w:p w14:paraId="592218EB" w14:textId="1E192BF6" w:rsidR="00E36680" w:rsidRPr="00202676" w:rsidRDefault="00696225" w:rsidP="00261ABB">
            <w:pPr>
              <w:widowControl w:val="0"/>
              <w:autoSpaceDE w:val="0"/>
              <w:autoSpaceDN w:val="0"/>
              <w:adjustRightInd w:val="0"/>
              <w:spacing w:after="0" w:line="240" w:lineRule="auto"/>
              <w:jc w:val="both"/>
              <w:rPr>
                <w:rFonts w:ascii="Times New Roman" w:hAnsi="Times New Roman"/>
                <w:b/>
                <w:i/>
                <w:sz w:val="24"/>
                <w:szCs w:val="24"/>
              </w:rPr>
            </w:pPr>
            <w:r w:rsidRPr="00202676">
              <w:rPr>
                <w:rFonts w:ascii="Times New Roman" w:hAnsi="Times New Roman"/>
                <w:b/>
                <w:i/>
                <w:sz w:val="24"/>
                <w:szCs w:val="24"/>
              </w:rPr>
              <w:t>*</w:t>
            </w:r>
            <w:r w:rsidR="00E36680" w:rsidRPr="00202676">
              <w:rPr>
                <w:rFonts w:ascii="Times New Roman" w:hAnsi="Times New Roman"/>
                <w:b/>
                <w:i/>
                <w:sz w:val="24"/>
                <w:szCs w:val="24"/>
              </w:rPr>
              <w:t xml:space="preserve">На дату окончания отчётного периода (30.06.2024) </w:t>
            </w:r>
            <w:r w:rsidR="00440649" w:rsidRPr="00202676">
              <w:rPr>
                <w:rFonts w:ascii="Times New Roman" w:hAnsi="Times New Roman"/>
                <w:b/>
                <w:i/>
                <w:sz w:val="24"/>
                <w:szCs w:val="24"/>
              </w:rPr>
              <w:t xml:space="preserve">Биржевые </w:t>
            </w:r>
            <w:r w:rsidRPr="00202676">
              <w:rPr>
                <w:rFonts w:ascii="Times New Roman" w:hAnsi="Times New Roman"/>
                <w:b/>
                <w:i/>
                <w:sz w:val="24"/>
                <w:szCs w:val="24"/>
              </w:rPr>
              <w:t>О</w:t>
            </w:r>
            <w:r w:rsidR="00440649" w:rsidRPr="00202676">
              <w:rPr>
                <w:rFonts w:ascii="Times New Roman" w:hAnsi="Times New Roman"/>
                <w:b/>
                <w:i/>
                <w:sz w:val="24"/>
                <w:szCs w:val="24"/>
              </w:rPr>
              <w:t>блигации 001Р-01</w:t>
            </w:r>
            <w:r w:rsidR="00F03219" w:rsidRPr="00202676">
              <w:rPr>
                <w:rFonts w:ascii="Times New Roman" w:hAnsi="Times New Roman"/>
                <w:b/>
                <w:i/>
                <w:sz w:val="24"/>
                <w:szCs w:val="24"/>
              </w:rPr>
              <w:t xml:space="preserve"> </w:t>
            </w:r>
            <w:r w:rsidR="0031302A" w:rsidRPr="00202676">
              <w:rPr>
                <w:rFonts w:ascii="Times New Roman" w:hAnsi="Times New Roman"/>
                <w:b/>
                <w:i/>
                <w:sz w:val="24"/>
                <w:szCs w:val="24"/>
              </w:rPr>
              <w:t xml:space="preserve">(регистрационный номер выпуска 4B02-01-00590-R-001P от 13.04.2021) </w:t>
            </w:r>
            <w:r w:rsidR="00E36680" w:rsidRPr="00202676">
              <w:rPr>
                <w:rFonts w:ascii="Times New Roman" w:hAnsi="Times New Roman"/>
                <w:b/>
                <w:i/>
                <w:sz w:val="24"/>
                <w:szCs w:val="24"/>
              </w:rPr>
              <w:t xml:space="preserve">были погашены в связи с наступление срока их погашения согласно решению о выпуске ценных бумаг (дата погашения: 18.04.2024). </w:t>
            </w:r>
          </w:p>
          <w:p w14:paraId="46B841AD" w14:textId="3595D524" w:rsidR="00643EA8" w:rsidRPr="00202676" w:rsidRDefault="00643EA8" w:rsidP="00261ABB">
            <w:pPr>
              <w:widowControl w:val="0"/>
              <w:autoSpaceDE w:val="0"/>
              <w:autoSpaceDN w:val="0"/>
              <w:adjustRightInd w:val="0"/>
              <w:spacing w:after="0" w:line="240" w:lineRule="auto"/>
              <w:jc w:val="both"/>
              <w:rPr>
                <w:rFonts w:ascii="Times New Roman" w:hAnsi="Times New Roman"/>
                <w:b/>
                <w:i/>
                <w:sz w:val="24"/>
                <w:szCs w:val="24"/>
              </w:rPr>
            </w:pPr>
            <w:r w:rsidRPr="00202676">
              <w:rPr>
                <w:rFonts w:ascii="Times New Roman" w:hAnsi="Times New Roman"/>
                <w:b/>
                <w:i/>
                <w:sz w:val="24"/>
                <w:szCs w:val="24"/>
              </w:rPr>
              <w:t xml:space="preserve">** В период между датой окончания отчётного периода (30.06.2024) и датой раскрытия финансовой отчётности Эмитента, на основе которой в Отчёте </w:t>
            </w:r>
            <w:r w:rsidR="00610B86" w:rsidRPr="00202676">
              <w:rPr>
                <w:rFonts w:ascii="Times New Roman" w:hAnsi="Times New Roman"/>
                <w:b/>
                <w:i/>
                <w:sz w:val="24"/>
                <w:szCs w:val="24"/>
              </w:rPr>
              <w:t>Э</w:t>
            </w:r>
            <w:r w:rsidRPr="00202676">
              <w:rPr>
                <w:rFonts w:ascii="Times New Roman" w:hAnsi="Times New Roman"/>
                <w:b/>
                <w:i/>
                <w:sz w:val="24"/>
                <w:szCs w:val="24"/>
              </w:rPr>
              <w:t>митента раскрывается информация о финансово-хозяйственной деятельности Эмитента (26.08.2024),   Биржевые Облигации 001Р-02 (регистрационный номер выпуска 4B02-02-00590-R-001P от 05.08.2021) были погашены в связи с наступление срока их погашения согласно решению о выпуске ценных бумаг (дата погашения: 07.08.2024).</w:t>
            </w:r>
          </w:p>
          <w:p w14:paraId="2DD79618" w14:textId="501E93DA" w:rsidR="00E36680" w:rsidRPr="00202676" w:rsidRDefault="0070134D" w:rsidP="0031302A">
            <w:pPr>
              <w:widowControl w:val="0"/>
              <w:autoSpaceDE w:val="0"/>
              <w:autoSpaceDN w:val="0"/>
              <w:adjustRightInd w:val="0"/>
              <w:spacing w:after="0" w:line="240" w:lineRule="auto"/>
              <w:jc w:val="both"/>
              <w:rPr>
                <w:rFonts w:ascii="Times New Roman" w:hAnsi="Times New Roman"/>
                <w:b/>
                <w:i/>
                <w:sz w:val="24"/>
                <w:szCs w:val="24"/>
              </w:rPr>
            </w:pPr>
            <w:r w:rsidRPr="00202676">
              <w:rPr>
                <w:rFonts w:ascii="Times New Roman" w:hAnsi="Times New Roman"/>
                <w:b/>
                <w:i/>
                <w:sz w:val="24"/>
                <w:szCs w:val="24"/>
              </w:rPr>
              <w:t>**</w:t>
            </w:r>
            <w:r w:rsidR="00643EA8" w:rsidRPr="00202676">
              <w:rPr>
                <w:rFonts w:ascii="Times New Roman" w:hAnsi="Times New Roman"/>
                <w:b/>
                <w:i/>
                <w:sz w:val="24"/>
                <w:szCs w:val="24"/>
              </w:rPr>
              <w:t>*</w:t>
            </w:r>
            <w:r w:rsidRPr="00202676">
              <w:rPr>
                <w:rFonts w:ascii="Times New Roman" w:hAnsi="Times New Roman"/>
                <w:b/>
                <w:i/>
                <w:sz w:val="24"/>
                <w:szCs w:val="24"/>
              </w:rPr>
              <w:t xml:space="preserve"> В период между отчётной датой (30.06.2024) и датой раскрытия финансовой отчётности Эмитента, на основе которой в Отчёте </w:t>
            </w:r>
            <w:r w:rsidR="00610B86" w:rsidRPr="00202676">
              <w:rPr>
                <w:rFonts w:ascii="Times New Roman" w:hAnsi="Times New Roman"/>
                <w:b/>
                <w:i/>
                <w:sz w:val="24"/>
                <w:szCs w:val="24"/>
              </w:rPr>
              <w:t>Э</w:t>
            </w:r>
            <w:r w:rsidRPr="00202676">
              <w:rPr>
                <w:rFonts w:ascii="Times New Roman" w:hAnsi="Times New Roman"/>
                <w:b/>
                <w:i/>
                <w:sz w:val="24"/>
                <w:szCs w:val="24"/>
              </w:rPr>
              <w:t>митента раскрывается информация о финансово-хозяйственной деятельности Эмитента (26.08.2024), были размещены Биржевые Облигации 001Р-05</w:t>
            </w:r>
            <w:r w:rsidR="00F03219" w:rsidRPr="00202676">
              <w:rPr>
                <w:rFonts w:ascii="Times New Roman" w:hAnsi="Times New Roman"/>
                <w:b/>
                <w:i/>
                <w:sz w:val="24"/>
                <w:szCs w:val="24"/>
              </w:rPr>
              <w:t xml:space="preserve"> (</w:t>
            </w:r>
            <w:r w:rsidR="0031302A" w:rsidRPr="00202676">
              <w:rPr>
                <w:rFonts w:ascii="Times New Roman" w:hAnsi="Times New Roman"/>
                <w:b/>
                <w:i/>
                <w:sz w:val="24"/>
                <w:szCs w:val="24"/>
              </w:rPr>
              <w:t xml:space="preserve">регистрационный номер выпуска 4B02-05-00590-R-001P от 19.07.2024 от </w:t>
            </w:r>
            <w:r w:rsidR="0031302A" w:rsidRPr="00202676">
              <w:rPr>
                <w:rFonts w:ascii="Times New Roman" w:eastAsia="Times New Roman" w:hAnsi="Times New Roman"/>
                <w:b/>
                <w:i/>
                <w:sz w:val="24"/>
                <w:szCs w:val="24"/>
              </w:rPr>
              <w:t xml:space="preserve">19.07.2024, дата </w:t>
            </w:r>
            <w:r w:rsidR="0031302A" w:rsidRPr="00202676">
              <w:rPr>
                <w:rFonts w:ascii="Times New Roman" w:hAnsi="Times New Roman"/>
                <w:b/>
                <w:i/>
                <w:sz w:val="24"/>
                <w:szCs w:val="24"/>
              </w:rPr>
              <w:t>размещения 16.08.2024</w:t>
            </w:r>
            <w:r w:rsidR="00F03219" w:rsidRPr="00202676">
              <w:rPr>
                <w:rFonts w:ascii="Times New Roman" w:hAnsi="Times New Roman"/>
                <w:b/>
                <w:i/>
                <w:sz w:val="24"/>
                <w:szCs w:val="24"/>
              </w:rPr>
              <w:t>).</w:t>
            </w:r>
          </w:p>
        </w:tc>
      </w:tr>
      <w:tr w:rsidR="00F13D74" w:rsidRPr="000F0E0B" w14:paraId="1A441BDF" w14:textId="77777777" w:rsidTr="00261ABB">
        <w:tc>
          <w:tcPr>
            <w:tcW w:w="4106" w:type="dxa"/>
            <w:tcBorders>
              <w:top w:val="single" w:sz="4" w:space="0" w:color="auto"/>
              <w:left w:val="single" w:sz="4" w:space="0" w:color="auto"/>
              <w:bottom w:val="single" w:sz="4" w:space="0" w:color="auto"/>
              <w:right w:val="single" w:sz="4" w:space="0" w:color="auto"/>
            </w:tcBorders>
          </w:tcPr>
          <w:p w14:paraId="73580C20" w14:textId="77777777" w:rsidR="00F13D74" w:rsidRPr="001D3F60" w:rsidRDefault="00F13D74" w:rsidP="00261ABB">
            <w:pPr>
              <w:widowControl w:val="0"/>
              <w:autoSpaceDE w:val="0"/>
              <w:autoSpaceDN w:val="0"/>
              <w:adjustRightInd w:val="0"/>
              <w:spacing w:after="0" w:line="240" w:lineRule="auto"/>
              <w:jc w:val="both"/>
              <w:rPr>
                <w:rFonts w:ascii="Times New Roman" w:hAnsi="Times New Roman"/>
                <w:b/>
                <w:sz w:val="24"/>
                <w:szCs w:val="24"/>
              </w:rPr>
            </w:pPr>
            <w:r w:rsidRPr="001D3F60">
              <w:rPr>
                <w:rFonts w:ascii="Times New Roman" w:hAnsi="Times New Roman"/>
                <w:b/>
                <w:sz w:val="24"/>
                <w:szCs w:val="24"/>
              </w:rPr>
              <w:lastRenderedPageBreak/>
              <w:t>Вид предоставленного обеспечения (залог, поручительство, независимая гарантия, государственная или муниципальная гарантия) по облигациям эмитента</w:t>
            </w:r>
          </w:p>
        </w:tc>
        <w:tc>
          <w:tcPr>
            <w:tcW w:w="4965" w:type="dxa"/>
            <w:tcBorders>
              <w:top w:val="single" w:sz="4" w:space="0" w:color="auto"/>
              <w:left w:val="single" w:sz="4" w:space="0" w:color="auto"/>
              <w:bottom w:val="single" w:sz="4" w:space="0" w:color="auto"/>
              <w:right w:val="single" w:sz="4" w:space="0" w:color="auto"/>
            </w:tcBorders>
          </w:tcPr>
          <w:p w14:paraId="13D62B34" w14:textId="77777777" w:rsidR="00F13D74" w:rsidRPr="00202676" w:rsidRDefault="00F13D74" w:rsidP="00261ABB">
            <w:pPr>
              <w:widowControl w:val="0"/>
              <w:autoSpaceDE w:val="0"/>
              <w:autoSpaceDN w:val="0"/>
              <w:adjustRightInd w:val="0"/>
              <w:spacing w:after="0" w:line="240" w:lineRule="auto"/>
              <w:jc w:val="both"/>
              <w:rPr>
                <w:rFonts w:ascii="Times New Roman" w:hAnsi="Times New Roman"/>
                <w:b/>
                <w:i/>
                <w:sz w:val="24"/>
                <w:szCs w:val="24"/>
              </w:rPr>
            </w:pPr>
            <w:r w:rsidRPr="00202676">
              <w:rPr>
                <w:rFonts w:ascii="Times New Roman" w:hAnsi="Times New Roman"/>
                <w:b/>
                <w:i/>
                <w:sz w:val="24"/>
                <w:szCs w:val="24"/>
              </w:rPr>
              <w:t>Поручительство</w:t>
            </w:r>
          </w:p>
        </w:tc>
      </w:tr>
      <w:tr w:rsidR="00F13D74" w:rsidRPr="000F0E0B" w14:paraId="1F60E8CA" w14:textId="77777777" w:rsidTr="00261ABB">
        <w:tc>
          <w:tcPr>
            <w:tcW w:w="4106" w:type="dxa"/>
            <w:tcBorders>
              <w:top w:val="single" w:sz="4" w:space="0" w:color="auto"/>
              <w:left w:val="single" w:sz="4" w:space="0" w:color="auto"/>
              <w:bottom w:val="single" w:sz="4" w:space="0" w:color="auto"/>
              <w:right w:val="single" w:sz="4" w:space="0" w:color="auto"/>
            </w:tcBorders>
          </w:tcPr>
          <w:p w14:paraId="41EDF368" w14:textId="77777777" w:rsidR="00F13D74" w:rsidRPr="000F0E0B" w:rsidRDefault="00F13D74" w:rsidP="00261ABB">
            <w:pPr>
              <w:widowControl w:val="0"/>
              <w:autoSpaceDE w:val="0"/>
              <w:autoSpaceDN w:val="0"/>
              <w:adjustRightInd w:val="0"/>
              <w:spacing w:after="0" w:line="240" w:lineRule="auto"/>
              <w:jc w:val="both"/>
              <w:rPr>
                <w:rFonts w:ascii="Times New Roman" w:hAnsi="Times New Roman"/>
                <w:b/>
                <w:color w:val="FF0000"/>
                <w:sz w:val="24"/>
                <w:szCs w:val="24"/>
              </w:rPr>
            </w:pPr>
            <w:r w:rsidRPr="00F03219">
              <w:rPr>
                <w:rFonts w:ascii="Times New Roman" w:hAnsi="Times New Roman"/>
                <w:b/>
                <w:sz w:val="24"/>
                <w:szCs w:val="24"/>
              </w:rPr>
              <w:t>Размер (сумма) предоставленного обеспечения по облигациям эмитента</w:t>
            </w:r>
          </w:p>
        </w:tc>
        <w:tc>
          <w:tcPr>
            <w:tcW w:w="4965" w:type="dxa"/>
            <w:tcBorders>
              <w:top w:val="single" w:sz="4" w:space="0" w:color="auto"/>
              <w:left w:val="single" w:sz="4" w:space="0" w:color="auto"/>
              <w:bottom w:val="single" w:sz="4" w:space="0" w:color="auto"/>
              <w:right w:val="single" w:sz="4" w:space="0" w:color="auto"/>
            </w:tcBorders>
          </w:tcPr>
          <w:p w14:paraId="609FBBDD" w14:textId="38683290" w:rsidR="00F13D74" w:rsidRPr="00202676" w:rsidRDefault="00F13D74" w:rsidP="00261ABB">
            <w:pPr>
              <w:contextualSpacing/>
              <w:jc w:val="both"/>
              <w:rPr>
                <w:rFonts w:ascii="Times New Roman" w:hAnsi="Times New Roman"/>
                <w:b/>
                <w:i/>
                <w:sz w:val="24"/>
                <w:szCs w:val="24"/>
              </w:rPr>
            </w:pPr>
            <w:r w:rsidRPr="00202676">
              <w:rPr>
                <w:rFonts w:ascii="Times New Roman" w:hAnsi="Times New Roman"/>
                <w:b/>
                <w:i/>
                <w:sz w:val="24"/>
                <w:szCs w:val="24"/>
              </w:rPr>
              <w:t xml:space="preserve">1) По Биржевым </w:t>
            </w:r>
            <w:r w:rsidR="0070134D" w:rsidRPr="00202676">
              <w:rPr>
                <w:rFonts w:ascii="Times New Roman" w:hAnsi="Times New Roman"/>
                <w:b/>
                <w:i/>
                <w:sz w:val="24"/>
                <w:szCs w:val="24"/>
              </w:rPr>
              <w:t>О</w:t>
            </w:r>
            <w:r w:rsidRPr="00202676">
              <w:rPr>
                <w:rFonts w:ascii="Times New Roman" w:hAnsi="Times New Roman"/>
                <w:b/>
                <w:i/>
                <w:sz w:val="24"/>
                <w:szCs w:val="24"/>
              </w:rPr>
              <w:t xml:space="preserve">блигациям 001Р-01: </w:t>
            </w:r>
          </w:p>
          <w:p w14:paraId="6AF6FA61" w14:textId="3C4A29DE" w:rsidR="00F13D74" w:rsidRPr="00202676" w:rsidRDefault="00F13D74" w:rsidP="00261ABB">
            <w:pPr>
              <w:ind w:left="366"/>
              <w:contextualSpacing/>
              <w:jc w:val="both"/>
              <w:rPr>
                <w:rFonts w:ascii="Times New Roman" w:eastAsia="Times New Roman" w:hAnsi="Times New Roman"/>
                <w:b/>
                <w:i/>
                <w:sz w:val="24"/>
                <w:szCs w:val="24"/>
                <w:lang w:eastAsia="en-US"/>
              </w:rPr>
            </w:pPr>
            <w:r w:rsidRPr="00202676">
              <w:rPr>
                <w:rFonts w:ascii="Times New Roman" w:eastAsia="Times New Roman" w:hAnsi="Times New Roman"/>
                <w:b/>
                <w:i/>
                <w:sz w:val="24"/>
                <w:szCs w:val="24"/>
                <w:lang w:eastAsia="en-US"/>
              </w:rPr>
              <w:t xml:space="preserve">- на дату размещения Биржевых </w:t>
            </w:r>
            <w:r w:rsidR="0070134D" w:rsidRPr="00202676">
              <w:rPr>
                <w:rFonts w:ascii="Times New Roman" w:eastAsia="Times New Roman" w:hAnsi="Times New Roman"/>
                <w:b/>
                <w:i/>
                <w:sz w:val="24"/>
                <w:szCs w:val="24"/>
                <w:lang w:eastAsia="en-US"/>
              </w:rPr>
              <w:t>О</w:t>
            </w:r>
            <w:r w:rsidRPr="00202676">
              <w:rPr>
                <w:rFonts w:ascii="Times New Roman" w:eastAsia="Times New Roman" w:hAnsi="Times New Roman"/>
                <w:b/>
                <w:i/>
                <w:sz w:val="24"/>
                <w:szCs w:val="24"/>
                <w:lang w:eastAsia="en-US"/>
              </w:rPr>
              <w:t xml:space="preserve">блигаций 001Р-01: 10 000 000 тыс. рублей и сумма совокупного купонного дохода по Биржевым </w:t>
            </w:r>
            <w:r w:rsidR="00FC2C36" w:rsidRPr="00202676">
              <w:rPr>
                <w:rFonts w:ascii="Times New Roman" w:eastAsia="Times New Roman" w:hAnsi="Times New Roman"/>
                <w:b/>
                <w:i/>
                <w:sz w:val="24"/>
                <w:szCs w:val="24"/>
                <w:lang w:eastAsia="en-US"/>
              </w:rPr>
              <w:t>О</w:t>
            </w:r>
            <w:r w:rsidRPr="00202676">
              <w:rPr>
                <w:rFonts w:ascii="Times New Roman" w:eastAsia="Times New Roman" w:hAnsi="Times New Roman"/>
                <w:b/>
                <w:i/>
                <w:sz w:val="24"/>
                <w:szCs w:val="24"/>
                <w:lang w:eastAsia="en-US"/>
              </w:rPr>
              <w:t>блигациям 001Р-01;</w:t>
            </w:r>
          </w:p>
          <w:p w14:paraId="2AB35DB6" w14:textId="00C3E7EB" w:rsidR="00FB5CB3" w:rsidRPr="00202676" w:rsidRDefault="00FB5CB3" w:rsidP="00FB5CB3">
            <w:pPr>
              <w:widowControl w:val="0"/>
              <w:autoSpaceDE w:val="0"/>
              <w:autoSpaceDN w:val="0"/>
              <w:adjustRightInd w:val="0"/>
              <w:spacing w:after="0" w:line="240" w:lineRule="auto"/>
              <w:ind w:left="366"/>
              <w:jc w:val="both"/>
              <w:rPr>
                <w:rFonts w:ascii="Times New Roman" w:eastAsiaTheme="minorHAnsi" w:hAnsi="Times New Roman"/>
                <w:b/>
                <w:i/>
                <w:sz w:val="24"/>
                <w:szCs w:val="24"/>
                <w:highlight w:val="cyan"/>
                <w:lang w:eastAsia="en-US"/>
              </w:rPr>
            </w:pPr>
            <w:r w:rsidRPr="00202676">
              <w:rPr>
                <w:rFonts w:ascii="Times New Roman" w:eastAsiaTheme="minorHAnsi" w:hAnsi="Times New Roman"/>
                <w:b/>
                <w:i/>
                <w:sz w:val="24"/>
                <w:szCs w:val="24"/>
                <w:lang w:eastAsia="en-US"/>
              </w:rPr>
              <w:t>- на дату окончания отчётного периода (30.06.2024): 0 рублей, в</w:t>
            </w:r>
            <w:r w:rsidR="00253A31" w:rsidRPr="00202676">
              <w:rPr>
                <w:rFonts w:ascii="Times New Roman" w:eastAsiaTheme="minorHAnsi" w:hAnsi="Times New Roman"/>
                <w:b/>
                <w:i/>
                <w:sz w:val="24"/>
                <w:szCs w:val="24"/>
                <w:lang w:eastAsia="en-US"/>
              </w:rPr>
              <w:t xml:space="preserve"> с</w:t>
            </w:r>
            <w:r w:rsidRPr="00202676">
              <w:rPr>
                <w:rFonts w:ascii="Times New Roman" w:eastAsiaTheme="minorHAnsi" w:hAnsi="Times New Roman"/>
                <w:b/>
                <w:i/>
                <w:sz w:val="24"/>
                <w:szCs w:val="24"/>
                <w:lang w:eastAsia="en-US"/>
              </w:rPr>
              <w:t>вязи с погашени</w:t>
            </w:r>
            <w:r w:rsidR="00253A31" w:rsidRPr="00202676">
              <w:rPr>
                <w:rFonts w:ascii="Times New Roman" w:eastAsiaTheme="minorHAnsi" w:hAnsi="Times New Roman"/>
                <w:b/>
                <w:i/>
                <w:sz w:val="24"/>
                <w:szCs w:val="24"/>
                <w:lang w:eastAsia="en-US"/>
              </w:rPr>
              <w:t>ем</w:t>
            </w:r>
            <w:r w:rsidRPr="00202676">
              <w:rPr>
                <w:rFonts w:ascii="Times New Roman" w:eastAsiaTheme="minorHAnsi" w:hAnsi="Times New Roman"/>
                <w:b/>
                <w:i/>
                <w:sz w:val="24"/>
                <w:szCs w:val="24"/>
                <w:lang w:eastAsia="en-US"/>
              </w:rPr>
              <w:t xml:space="preserve"> Биржевых </w:t>
            </w:r>
            <w:r w:rsidR="0070134D" w:rsidRPr="00202676">
              <w:rPr>
                <w:rFonts w:ascii="Times New Roman" w:eastAsiaTheme="minorHAnsi" w:hAnsi="Times New Roman"/>
                <w:b/>
                <w:i/>
                <w:sz w:val="24"/>
                <w:szCs w:val="24"/>
                <w:lang w:eastAsia="en-US"/>
              </w:rPr>
              <w:t>О</w:t>
            </w:r>
            <w:r w:rsidRPr="00202676">
              <w:rPr>
                <w:rFonts w:ascii="Times New Roman" w:eastAsiaTheme="minorHAnsi" w:hAnsi="Times New Roman"/>
                <w:b/>
                <w:i/>
                <w:sz w:val="24"/>
                <w:szCs w:val="24"/>
                <w:lang w:eastAsia="en-US"/>
              </w:rPr>
              <w:t>блигаций 001Р-</w:t>
            </w:r>
            <w:proofErr w:type="gramStart"/>
            <w:r w:rsidRPr="00202676">
              <w:rPr>
                <w:rFonts w:ascii="Times New Roman" w:eastAsiaTheme="minorHAnsi" w:hAnsi="Times New Roman"/>
                <w:b/>
                <w:i/>
                <w:sz w:val="24"/>
                <w:szCs w:val="24"/>
                <w:lang w:eastAsia="en-US"/>
              </w:rPr>
              <w:t xml:space="preserve">01  </w:t>
            </w:r>
            <w:r w:rsidR="00440649" w:rsidRPr="00202676">
              <w:rPr>
                <w:rFonts w:ascii="Times New Roman" w:hAnsi="Times New Roman"/>
                <w:b/>
                <w:i/>
                <w:sz w:val="24"/>
                <w:szCs w:val="24"/>
              </w:rPr>
              <w:t>(</w:t>
            </w:r>
            <w:proofErr w:type="gramEnd"/>
            <w:r w:rsidR="00440649" w:rsidRPr="00202676">
              <w:rPr>
                <w:rFonts w:ascii="Times New Roman" w:hAnsi="Times New Roman"/>
                <w:b/>
                <w:i/>
                <w:sz w:val="24"/>
                <w:szCs w:val="24"/>
              </w:rPr>
              <w:t xml:space="preserve">дата погашения: 18.04.2024) </w:t>
            </w:r>
            <w:r w:rsidR="00253A31" w:rsidRPr="00202676">
              <w:rPr>
                <w:rFonts w:ascii="Times New Roman" w:eastAsiaTheme="minorHAnsi" w:hAnsi="Times New Roman"/>
                <w:b/>
                <w:i/>
                <w:sz w:val="24"/>
                <w:szCs w:val="24"/>
                <w:lang w:eastAsia="en-US"/>
              </w:rPr>
              <w:t xml:space="preserve">и исполнением Эмитентом обязательств </w:t>
            </w:r>
            <w:r w:rsidR="00253A31" w:rsidRPr="00202676">
              <w:rPr>
                <w:rFonts w:ascii="Times New Roman" w:eastAsiaTheme="minorHAnsi" w:hAnsi="Times New Roman"/>
                <w:b/>
                <w:i/>
                <w:sz w:val="24"/>
                <w:szCs w:val="24"/>
                <w:lang w:eastAsia="en-US"/>
              </w:rPr>
              <w:lastRenderedPageBreak/>
              <w:t xml:space="preserve">по выплате номинальной стоимости и </w:t>
            </w:r>
            <w:r w:rsidR="00253A31" w:rsidRPr="00202676">
              <w:rPr>
                <w:rFonts w:ascii="Times New Roman" w:eastAsia="Times New Roman" w:hAnsi="Times New Roman"/>
                <w:b/>
                <w:i/>
                <w:sz w:val="24"/>
                <w:szCs w:val="24"/>
                <w:lang w:eastAsia="en-US"/>
              </w:rPr>
              <w:t xml:space="preserve">совокупного купонного дохода по Биржевым </w:t>
            </w:r>
            <w:r w:rsidR="00F03219" w:rsidRPr="00202676">
              <w:rPr>
                <w:rFonts w:ascii="Times New Roman" w:eastAsia="Times New Roman" w:hAnsi="Times New Roman"/>
                <w:b/>
                <w:i/>
                <w:sz w:val="24"/>
                <w:szCs w:val="24"/>
                <w:lang w:eastAsia="en-US"/>
              </w:rPr>
              <w:t>О</w:t>
            </w:r>
            <w:r w:rsidR="00253A31" w:rsidRPr="00202676">
              <w:rPr>
                <w:rFonts w:ascii="Times New Roman" w:eastAsia="Times New Roman" w:hAnsi="Times New Roman"/>
                <w:b/>
                <w:i/>
                <w:sz w:val="24"/>
                <w:szCs w:val="24"/>
                <w:lang w:eastAsia="en-US"/>
              </w:rPr>
              <w:t>блигациям 001Р-01.</w:t>
            </w:r>
          </w:p>
          <w:p w14:paraId="5C3831CC" w14:textId="7C8666DB" w:rsidR="00440649" w:rsidRPr="00202676" w:rsidRDefault="00F13D74" w:rsidP="00261ABB">
            <w:pPr>
              <w:widowControl w:val="0"/>
              <w:autoSpaceDE w:val="0"/>
              <w:autoSpaceDN w:val="0"/>
              <w:adjustRightInd w:val="0"/>
              <w:spacing w:after="0" w:line="240" w:lineRule="auto"/>
              <w:jc w:val="both"/>
              <w:rPr>
                <w:rFonts w:ascii="Times New Roman" w:hAnsi="Times New Roman"/>
                <w:b/>
                <w:i/>
                <w:sz w:val="24"/>
                <w:szCs w:val="24"/>
              </w:rPr>
            </w:pPr>
            <w:r w:rsidRPr="00202676">
              <w:rPr>
                <w:rFonts w:ascii="Times New Roman" w:hAnsi="Times New Roman"/>
                <w:b/>
                <w:i/>
                <w:sz w:val="24"/>
                <w:szCs w:val="24"/>
              </w:rPr>
              <w:t xml:space="preserve">2) По Биржевым </w:t>
            </w:r>
            <w:r w:rsidR="00FC2C36" w:rsidRPr="00202676">
              <w:rPr>
                <w:rFonts w:ascii="Times New Roman" w:hAnsi="Times New Roman"/>
                <w:b/>
                <w:i/>
                <w:sz w:val="24"/>
                <w:szCs w:val="24"/>
              </w:rPr>
              <w:t>О</w:t>
            </w:r>
            <w:r w:rsidRPr="00202676">
              <w:rPr>
                <w:rFonts w:ascii="Times New Roman" w:hAnsi="Times New Roman"/>
                <w:b/>
                <w:i/>
                <w:sz w:val="24"/>
                <w:szCs w:val="24"/>
              </w:rPr>
              <w:t xml:space="preserve">блигациям 001Р-02: </w:t>
            </w:r>
          </w:p>
          <w:p w14:paraId="37D1FB35" w14:textId="1B3084A5" w:rsidR="00440649" w:rsidRPr="00202676" w:rsidRDefault="00440649" w:rsidP="00342977">
            <w:pPr>
              <w:widowControl w:val="0"/>
              <w:autoSpaceDE w:val="0"/>
              <w:autoSpaceDN w:val="0"/>
              <w:adjustRightInd w:val="0"/>
              <w:spacing w:after="0" w:line="240" w:lineRule="auto"/>
              <w:ind w:left="360"/>
              <w:jc w:val="both"/>
              <w:rPr>
                <w:rFonts w:ascii="Times New Roman" w:hAnsi="Times New Roman"/>
                <w:b/>
                <w:i/>
                <w:sz w:val="24"/>
                <w:szCs w:val="24"/>
              </w:rPr>
            </w:pPr>
            <w:r w:rsidRPr="00202676">
              <w:rPr>
                <w:rFonts w:ascii="Times New Roman" w:hAnsi="Times New Roman"/>
                <w:b/>
                <w:i/>
                <w:sz w:val="24"/>
                <w:szCs w:val="24"/>
              </w:rPr>
              <w:t xml:space="preserve">- на дату размещения Биржевых </w:t>
            </w:r>
            <w:r w:rsidR="00F03219" w:rsidRPr="00202676">
              <w:rPr>
                <w:rFonts w:ascii="Times New Roman" w:hAnsi="Times New Roman"/>
                <w:b/>
                <w:i/>
                <w:sz w:val="24"/>
                <w:szCs w:val="24"/>
              </w:rPr>
              <w:t>О</w:t>
            </w:r>
            <w:r w:rsidRPr="00202676">
              <w:rPr>
                <w:rFonts w:ascii="Times New Roman" w:hAnsi="Times New Roman"/>
                <w:b/>
                <w:i/>
                <w:sz w:val="24"/>
                <w:szCs w:val="24"/>
              </w:rPr>
              <w:t xml:space="preserve">блигаций и отчётную дату (30.06.2024) - </w:t>
            </w:r>
            <w:r w:rsidR="00F13D74" w:rsidRPr="00202676">
              <w:rPr>
                <w:rFonts w:ascii="Times New Roman" w:hAnsi="Times New Roman"/>
                <w:b/>
                <w:i/>
                <w:sz w:val="24"/>
                <w:szCs w:val="24"/>
              </w:rPr>
              <w:t xml:space="preserve">9 000 000 тыс. рублей и сумма совокупного купонного дохода по Биржевым </w:t>
            </w:r>
            <w:r w:rsidR="00F03219" w:rsidRPr="00202676">
              <w:rPr>
                <w:rFonts w:ascii="Times New Roman" w:hAnsi="Times New Roman"/>
                <w:b/>
                <w:i/>
                <w:sz w:val="24"/>
                <w:szCs w:val="24"/>
              </w:rPr>
              <w:t>О</w:t>
            </w:r>
            <w:r w:rsidR="00F13D74" w:rsidRPr="00202676">
              <w:rPr>
                <w:rFonts w:ascii="Times New Roman" w:hAnsi="Times New Roman"/>
                <w:b/>
                <w:i/>
                <w:sz w:val="24"/>
                <w:szCs w:val="24"/>
              </w:rPr>
              <w:t>блигациям 001Р-02</w:t>
            </w:r>
            <w:r w:rsidRPr="00202676">
              <w:rPr>
                <w:rFonts w:ascii="Times New Roman" w:hAnsi="Times New Roman"/>
                <w:b/>
                <w:i/>
                <w:sz w:val="24"/>
                <w:szCs w:val="24"/>
              </w:rPr>
              <w:t xml:space="preserve">; </w:t>
            </w:r>
          </w:p>
          <w:p w14:paraId="5FE2F2F9" w14:textId="401B00DD" w:rsidR="00F13D74" w:rsidRPr="00202676" w:rsidRDefault="00440649" w:rsidP="00342977">
            <w:pPr>
              <w:widowControl w:val="0"/>
              <w:autoSpaceDE w:val="0"/>
              <w:autoSpaceDN w:val="0"/>
              <w:adjustRightInd w:val="0"/>
              <w:spacing w:after="0" w:line="240" w:lineRule="auto"/>
              <w:ind w:left="360"/>
              <w:jc w:val="both"/>
              <w:rPr>
                <w:rFonts w:ascii="Times New Roman" w:hAnsi="Times New Roman"/>
                <w:b/>
                <w:i/>
                <w:sz w:val="24"/>
                <w:szCs w:val="24"/>
              </w:rPr>
            </w:pPr>
            <w:r w:rsidRPr="00202676">
              <w:rPr>
                <w:rFonts w:ascii="Times New Roman" w:hAnsi="Times New Roman"/>
                <w:b/>
                <w:i/>
                <w:sz w:val="24"/>
                <w:szCs w:val="24"/>
              </w:rPr>
              <w:t xml:space="preserve">- на дату раскрытия финансовой отчётности Эмитента, на основе которой в Отчёте </w:t>
            </w:r>
            <w:r w:rsidR="00610B86" w:rsidRPr="00202676">
              <w:rPr>
                <w:rFonts w:ascii="Times New Roman" w:hAnsi="Times New Roman"/>
                <w:b/>
                <w:i/>
                <w:sz w:val="24"/>
                <w:szCs w:val="24"/>
              </w:rPr>
              <w:t>Э</w:t>
            </w:r>
            <w:r w:rsidRPr="00202676">
              <w:rPr>
                <w:rFonts w:ascii="Times New Roman" w:hAnsi="Times New Roman"/>
                <w:b/>
                <w:i/>
                <w:sz w:val="24"/>
                <w:szCs w:val="24"/>
              </w:rPr>
              <w:t xml:space="preserve">митента раскрывается информация о финансово-хозяйственной деятельности Эмитента (26.08.2024), - 0 рублей, в связи с погашением Биржевых </w:t>
            </w:r>
            <w:r w:rsidR="00F03219" w:rsidRPr="00202676">
              <w:rPr>
                <w:rFonts w:ascii="Times New Roman" w:hAnsi="Times New Roman"/>
                <w:b/>
                <w:i/>
                <w:sz w:val="24"/>
                <w:szCs w:val="24"/>
              </w:rPr>
              <w:t>О</w:t>
            </w:r>
            <w:r w:rsidRPr="00202676">
              <w:rPr>
                <w:rFonts w:ascii="Times New Roman" w:hAnsi="Times New Roman"/>
                <w:b/>
                <w:i/>
                <w:sz w:val="24"/>
                <w:szCs w:val="24"/>
              </w:rPr>
              <w:t xml:space="preserve">блигаций 001Р-02   (дата погашения: 07.08.2024) и исполнением Эмитентом обязательств по выплате номинальной стоимости и совокупного купонного дохода по Биржевым </w:t>
            </w:r>
            <w:r w:rsidR="00F03219" w:rsidRPr="00202676">
              <w:rPr>
                <w:rFonts w:ascii="Times New Roman" w:hAnsi="Times New Roman"/>
                <w:b/>
                <w:i/>
                <w:sz w:val="24"/>
                <w:szCs w:val="24"/>
              </w:rPr>
              <w:t>О</w:t>
            </w:r>
            <w:r w:rsidRPr="00202676">
              <w:rPr>
                <w:rFonts w:ascii="Times New Roman" w:hAnsi="Times New Roman"/>
                <w:b/>
                <w:i/>
                <w:sz w:val="24"/>
                <w:szCs w:val="24"/>
              </w:rPr>
              <w:t>блигациям 001Р-02</w:t>
            </w:r>
            <w:r w:rsidR="00F13D74" w:rsidRPr="00202676">
              <w:rPr>
                <w:rFonts w:ascii="Times New Roman" w:hAnsi="Times New Roman"/>
                <w:b/>
                <w:i/>
                <w:sz w:val="24"/>
                <w:szCs w:val="24"/>
              </w:rPr>
              <w:t>.</w:t>
            </w:r>
          </w:p>
          <w:p w14:paraId="20902336" w14:textId="191FF2AD" w:rsidR="00F13D74" w:rsidRPr="00202676" w:rsidRDefault="00F13D74" w:rsidP="00261ABB">
            <w:pPr>
              <w:widowControl w:val="0"/>
              <w:autoSpaceDE w:val="0"/>
              <w:autoSpaceDN w:val="0"/>
              <w:adjustRightInd w:val="0"/>
              <w:spacing w:after="0" w:line="240" w:lineRule="auto"/>
              <w:jc w:val="both"/>
              <w:rPr>
                <w:rFonts w:ascii="Times New Roman" w:hAnsi="Times New Roman"/>
                <w:b/>
                <w:i/>
                <w:sz w:val="24"/>
                <w:szCs w:val="24"/>
              </w:rPr>
            </w:pPr>
            <w:r w:rsidRPr="00202676">
              <w:rPr>
                <w:rFonts w:ascii="Times New Roman" w:hAnsi="Times New Roman"/>
                <w:b/>
                <w:i/>
                <w:sz w:val="24"/>
                <w:szCs w:val="24"/>
              </w:rPr>
              <w:t xml:space="preserve">3) По Биржевым </w:t>
            </w:r>
            <w:r w:rsidR="00F03219" w:rsidRPr="00202676">
              <w:rPr>
                <w:rFonts w:ascii="Times New Roman" w:hAnsi="Times New Roman"/>
                <w:b/>
                <w:i/>
                <w:sz w:val="24"/>
                <w:szCs w:val="24"/>
              </w:rPr>
              <w:t>О</w:t>
            </w:r>
            <w:r w:rsidRPr="00202676">
              <w:rPr>
                <w:rFonts w:ascii="Times New Roman" w:hAnsi="Times New Roman"/>
                <w:b/>
                <w:i/>
                <w:sz w:val="24"/>
                <w:szCs w:val="24"/>
              </w:rPr>
              <w:t xml:space="preserve">блигациям 001Р-03: 5 000 000 тыс. рублей и сумма совокупного купонного дохода по Биржевым </w:t>
            </w:r>
            <w:r w:rsidR="00F03219" w:rsidRPr="00202676">
              <w:rPr>
                <w:rFonts w:ascii="Times New Roman" w:hAnsi="Times New Roman"/>
                <w:b/>
                <w:i/>
                <w:sz w:val="24"/>
                <w:szCs w:val="24"/>
              </w:rPr>
              <w:t>О</w:t>
            </w:r>
            <w:r w:rsidRPr="00202676">
              <w:rPr>
                <w:rFonts w:ascii="Times New Roman" w:hAnsi="Times New Roman"/>
                <w:b/>
                <w:i/>
                <w:sz w:val="24"/>
                <w:szCs w:val="24"/>
              </w:rPr>
              <w:t>блигациям 001Р-03.</w:t>
            </w:r>
          </w:p>
          <w:p w14:paraId="5B8A9E36" w14:textId="11E280DA" w:rsidR="00F13D74" w:rsidRPr="00202676" w:rsidRDefault="00F13D74" w:rsidP="00261ABB">
            <w:pPr>
              <w:widowControl w:val="0"/>
              <w:autoSpaceDE w:val="0"/>
              <w:autoSpaceDN w:val="0"/>
              <w:adjustRightInd w:val="0"/>
              <w:spacing w:after="0" w:line="240" w:lineRule="auto"/>
              <w:jc w:val="both"/>
              <w:rPr>
                <w:rFonts w:ascii="Times New Roman" w:eastAsia="Times New Roman" w:hAnsi="Times New Roman"/>
                <w:b/>
                <w:i/>
                <w:sz w:val="24"/>
                <w:szCs w:val="24"/>
              </w:rPr>
            </w:pPr>
            <w:r w:rsidRPr="00202676">
              <w:rPr>
                <w:rFonts w:ascii="Times New Roman" w:eastAsia="Times New Roman" w:hAnsi="Times New Roman"/>
                <w:b/>
                <w:i/>
                <w:sz w:val="24"/>
                <w:szCs w:val="24"/>
              </w:rPr>
              <w:t xml:space="preserve">4) По Биржевым </w:t>
            </w:r>
            <w:r w:rsidR="00F03219" w:rsidRPr="00202676">
              <w:rPr>
                <w:rFonts w:ascii="Times New Roman" w:eastAsia="Times New Roman" w:hAnsi="Times New Roman"/>
                <w:b/>
                <w:i/>
                <w:sz w:val="24"/>
                <w:szCs w:val="24"/>
              </w:rPr>
              <w:t>О</w:t>
            </w:r>
            <w:r w:rsidRPr="00202676">
              <w:rPr>
                <w:rFonts w:ascii="Times New Roman" w:eastAsia="Times New Roman" w:hAnsi="Times New Roman"/>
                <w:b/>
                <w:i/>
                <w:sz w:val="24"/>
                <w:szCs w:val="24"/>
              </w:rPr>
              <w:t>блигациям 001Р-04:</w:t>
            </w:r>
            <w:r w:rsidRPr="00202676">
              <w:rPr>
                <w:b/>
                <w:i/>
              </w:rPr>
              <w:t xml:space="preserve"> </w:t>
            </w:r>
            <w:r w:rsidRPr="00202676">
              <w:rPr>
                <w:rFonts w:ascii="Times New Roman" w:eastAsia="Times New Roman" w:hAnsi="Times New Roman"/>
                <w:b/>
                <w:i/>
                <w:sz w:val="24"/>
                <w:szCs w:val="24"/>
              </w:rPr>
              <w:t xml:space="preserve">7 000 000 тыс. рублей и сумма совокупного купонного дохода по Биржевым </w:t>
            </w:r>
            <w:r w:rsidR="00F03219" w:rsidRPr="00202676">
              <w:rPr>
                <w:rFonts w:ascii="Times New Roman" w:eastAsia="Times New Roman" w:hAnsi="Times New Roman"/>
                <w:b/>
                <w:i/>
                <w:sz w:val="24"/>
                <w:szCs w:val="24"/>
              </w:rPr>
              <w:t>О</w:t>
            </w:r>
            <w:r w:rsidRPr="00202676">
              <w:rPr>
                <w:rFonts w:ascii="Times New Roman" w:eastAsia="Times New Roman" w:hAnsi="Times New Roman"/>
                <w:b/>
                <w:i/>
                <w:sz w:val="24"/>
                <w:szCs w:val="24"/>
              </w:rPr>
              <w:t>блигациям 001Р-04.</w:t>
            </w:r>
          </w:p>
          <w:p w14:paraId="54A37F8B" w14:textId="66FD02FD" w:rsidR="006A4E86" w:rsidRPr="00202676" w:rsidRDefault="006A4E86" w:rsidP="00F03219">
            <w:pPr>
              <w:widowControl w:val="0"/>
              <w:autoSpaceDE w:val="0"/>
              <w:autoSpaceDN w:val="0"/>
              <w:adjustRightInd w:val="0"/>
              <w:spacing w:after="0" w:line="240" w:lineRule="auto"/>
              <w:jc w:val="both"/>
              <w:rPr>
                <w:rFonts w:ascii="Times New Roman" w:hAnsi="Times New Roman"/>
                <w:b/>
                <w:i/>
                <w:color w:val="FF0000"/>
                <w:sz w:val="24"/>
                <w:szCs w:val="24"/>
              </w:rPr>
            </w:pPr>
            <w:r w:rsidRPr="00202676">
              <w:rPr>
                <w:rFonts w:ascii="Times New Roman" w:hAnsi="Times New Roman"/>
                <w:b/>
                <w:i/>
                <w:sz w:val="24"/>
                <w:szCs w:val="24"/>
              </w:rPr>
              <w:t xml:space="preserve">5) По Биржевым </w:t>
            </w:r>
            <w:r w:rsidR="00F03219" w:rsidRPr="00202676">
              <w:rPr>
                <w:rFonts w:ascii="Times New Roman" w:hAnsi="Times New Roman"/>
                <w:b/>
                <w:i/>
                <w:sz w:val="24"/>
                <w:szCs w:val="24"/>
              </w:rPr>
              <w:t>О</w:t>
            </w:r>
            <w:r w:rsidRPr="00202676">
              <w:rPr>
                <w:rFonts w:ascii="Times New Roman" w:hAnsi="Times New Roman"/>
                <w:b/>
                <w:i/>
                <w:sz w:val="24"/>
                <w:szCs w:val="24"/>
              </w:rPr>
              <w:t xml:space="preserve">блигациям 001Р-05, размещённым в период после отчётности даты (30.06.2024) </w:t>
            </w:r>
            <w:r w:rsidR="00F03219" w:rsidRPr="00202676">
              <w:rPr>
                <w:rFonts w:ascii="Times New Roman" w:hAnsi="Times New Roman"/>
                <w:b/>
                <w:i/>
                <w:sz w:val="24"/>
                <w:szCs w:val="24"/>
              </w:rPr>
              <w:t xml:space="preserve">и </w:t>
            </w:r>
            <w:r w:rsidRPr="00202676">
              <w:rPr>
                <w:rFonts w:ascii="Times New Roman" w:hAnsi="Times New Roman"/>
                <w:b/>
                <w:i/>
                <w:sz w:val="24"/>
                <w:szCs w:val="24"/>
              </w:rPr>
              <w:t xml:space="preserve">до даты раскрытия финансовой отчётности Эмитента, на основе которой в Отчёте </w:t>
            </w:r>
            <w:r w:rsidR="00610B86" w:rsidRPr="00202676">
              <w:rPr>
                <w:rFonts w:ascii="Times New Roman" w:hAnsi="Times New Roman"/>
                <w:b/>
                <w:i/>
                <w:sz w:val="24"/>
                <w:szCs w:val="24"/>
              </w:rPr>
              <w:t>Э</w:t>
            </w:r>
            <w:r w:rsidRPr="00202676">
              <w:rPr>
                <w:rFonts w:ascii="Times New Roman" w:hAnsi="Times New Roman"/>
                <w:b/>
                <w:i/>
                <w:sz w:val="24"/>
                <w:szCs w:val="24"/>
              </w:rPr>
              <w:t xml:space="preserve">митента раскрывается информация о финансово-хозяйственной деятельности Эмитента (26.08.2024): 3 750 000 тыс. рублей и сумма совокупного купонного дохода по Биржевым </w:t>
            </w:r>
            <w:r w:rsidR="00F03219" w:rsidRPr="00202676">
              <w:rPr>
                <w:rFonts w:ascii="Times New Roman" w:hAnsi="Times New Roman"/>
                <w:b/>
                <w:i/>
                <w:sz w:val="24"/>
                <w:szCs w:val="24"/>
              </w:rPr>
              <w:t>О</w:t>
            </w:r>
            <w:r w:rsidRPr="00202676">
              <w:rPr>
                <w:rFonts w:ascii="Times New Roman" w:hAnsi="Times New Roman"/>
                <w:b/>
                <w:i/>
                <w:sz w:val="24"/>
                <w:szCs w:val="24"/>
              </w:rPr>
              <w:t>блигациям 001Р-05</w:t>
            </w:r>
            <w:r w:rsidR="008748DC" w:rsidRPr="00202676">
              <w:rPr>
                <w:rFonts w:ascii="Times New Roman" w:hAnsi="Times New Roman"/>
                <w:b/>
                <w:i/>
                <w:sz w:val="24"/>
                <w:szCs w:val="24"/>
              </w:rPr>
              <w:t>. Д</w:t>
            </w:r>
            <w:r w:rsidR="00F00175" w:rsidRPr="00202676">
              <w:rPr>
                <w:rFonts w:ascii="Times New Roman" w:hAnsi="Times New Roman"/>
                <w:b/>
                <w:i/>
                <w:sz w:val="24"/>
                <w:szCs w:val="24"/>
              </w:rPr>
              <w:t>ата размещения</w:t>
            </w:r>
            <w:r w:rsidR="008748DC" w:rsidRPr="00202676">
              <w:rPr>
                <w:b/>
                <w:i/>
              </w:rPr>
              <w:t xml:space="preserve"> </w:t>
            </w:r>
            <w:r w:rsidR="008748DC" w:rsidRPr="00202676">
              <w:rPr>
                <w:rFonts w:ascii="Times New Roman" w:hAnsi="Times New Roman"/>
                <w:b/>
                <w:i/>
                <w:sz w:val="24"/>
                <w:szCs w:val="24"/>
              </w:rPr>
              <w:t xml:space="preserve">Биржевых </w:t>
            </w:r>
            <w:r w:rsidR="00F03219" w:rsidRPr="00202676">
              <w:rPr>
                <w:rFonts w:ascii="Times New Roman" w:hAnsi="Times New Roman"/>
                <w:b/>
                <w:i/>
                <w:sz w:val="24"/>
                <w:szCs w:val="24"/>
              </w:rPr>
              <w:t>О</w:t>
            </w:r>
            <w:r w:rsidR="008748DC" w:rsidRPr="00202676">
              <w:rPr>
                <w:rFonts w:ascii="Times New Roman" w:hAnsi="Times New Roman"/>
                <w:b/>
                <w:i/>
                <w:sz w:val="24"/>
                <w:szCs w:val="24"/>
              </w:rPr>
              <w:t>блигаций 001Р-05</w:t>
            </w:r>
            <w:r w:rsidR="00F00175" w:rsidRPr="00202676">
              <w:rPr>
                <w:rFonts w:ascii="Times New Roman" w:hAnsi="Times New Roman"/>
                <w:b/>
                <w:i/>
                <w:sz w:val="24"/>
                <w:szCs w:val="24"/>
              </w:rPr>
              <w:t xml:space="preserve">: </w:t>
            </w:r>
            <w:r w:rsidR="008748DC" w:rsidRPr="00202676">
              <w:rPr>
                <w:rFonts w:ascii="Times New Roman" w:hAnsi="Times New Roman"/>
                <w:b/>
                <w:i/>
                <w:sz w:val="24"/>
                <w:szCs w:val="24"/>
              </w:rPr>
              <w:t>16.08.2024</w:t>
            </w:r>
            <w:r w:rsidRPr="00202676">
              <w:rPr>
                <w:rFonts w:ascii="Times New Roman" w:hAnsi="Times New Roman"/>
                <w:b/>
                <w:i/>
                <w:sz w:val="24"/>
                <w:szCs w:val="24"/>
              </w:rPr>
              <w:t>.</w:t>
            </w:r>
          </w:p>
        </w:tc>
      </w:tr>
      <w:tr w:rsidR="00F03219" w:rsidRPr="00F03219" w14:paraId="2C6A49FE" w14:textId="77777777" w:rsidTr="00261ABB">
        <w:tc>
          <w:tcPr>
            <w:tcW w:w="4106" w:type="dxa"/>
            <w:tcBorders>
              <w:top w:val="single" w:sz="4" w:space="0" w:color="auto"/>
              <w:left w:val="single" w:sz="4" w:space="0" w:color="auto"/>
              <w:bottom w:val="single" w:sz="4" w:space="0" w:color="auto"/>
              <w:right w:val="single" w:sz="4" w:space="0" w:color="auto"/>
            </w:tcBorders>
          </w:tcPr>
          <w:p w14:paraId="63CF596F" w14:textId="77777777" w:rsidR="00F13D74" w:rsidRPr="00F03219" w:rsidRDefault="00F13D74" w:rsidP="00261ABB">
            <w:pPr>
              <w:widowControl w:val="0"/>
              <w:autoSpaceDE w:val="0"/>
              <w:autoSpaceDN w:val="0"/>
              <w:adjustRightInd w:val="0"/>
              <w:spacing w:after="0" w:line="240" w:lineRule="auto"/>
              <w:jc w:val="both"/>
              <w:rPr>
                <w:rFonts w:ascii="Times New Roman" w:hAnsi="Times New Roman"/>
                <w:b/>
                <w:sz w:val="24"/>
                <w:szCs w:val="24"/>
              </w:rPr>
            </w:pPr>
            <w:r w:rsidRPr="00F03219">
              <w:rPr>
                <w:rFonts w:ascii="Times New Roman" w:hAnsi="Times New Roman"/>
                <w:b/>
                <w:sz w:val="24"/>
                <w:szCs w:val="24"/>
              </w:rPr>
              <w:lastRenderedPageBreak/>
              <w:t>Обязательства из облигаций эмитента, исполнение которых обеспечивается предоставленным обеспечением</w:t>
            </w:r>
          </w:p>
        </w:tc>
        <w:tc>
          <w:tcPr>
            <w:tcW w:w="4965" w:type="dxa"/>
            <w:tcBorders>
              <w:top w:val="single" w:sz="4" w:space="0" w:color="auto"/>
              <w:left w:val="single" w:sz="4" w:space="0" w:color="auto"/>
              <w:bottom w:val="single" w:sz="4" w:space="0" w:color="auto"/>
              <w:right w:val="single" w:sz="4" w:space="0" w:color="auto"/>
            </w:tcBorders>
          </w:tcPr>
          <w:p w14:paraId="24A6DF2D" w14:textId="25B3EFDE" w:rsidR="00F13D74" w:rsidRPr="00202676" w:rsidRDefault="00F13D74" w:rsidP="00261ABB">
            <w:pPr>
              <w:widowControl w:val="0"/>
              <w:autoSpaceDE w:val="0"/>
              <w:autoSpaceDN w:val="0"/>
              <w:adjustRightInd w:val="0"/>
              <w:spacing w:after="0" w:line="240" w:lineRule="auto"/>
              <w:jc w:val="both"/>
              <w:rPr>
                <w:rFonts w:ascii="Times New Roman" w:hAnsi="Times New Roman"/>
                <w:b/>
                <w:i/>
                <w:sz w:val="24"/>
                <w:szCs w:val="24"/>
              </w:rPr>
            </w:pPr>
            <w:r w:rsidRPr="00202676">
              <w:rPr>
                <w:rFonts w:ascii="Times New Roman" w:hAnsi="Times New Roman"/>
                <w:b/>
                <w:i/>
                <w:sz w:val="24"/>
                <w:szCs w:val="24"/>
              </w:rPr>
              <w:t xml:space="preserve">1) По Биржевым </w:t>
            </w:r>
            <w:r w:rsidR="00F03219" w:rsidRPr="00202676">
              <w:rPr>
                <w:rFonts w:ascii="Times New Roman" w:hAnsi="Times New Roman"/>
                <w:b/>
                <w:i/>
                <w:sz w:val="24"/>
                <w:szCs w:val="24"/>
              </w:rPr>
              <w:t>О</w:t>
            </w:r>
            <w:r w:rsidRPr="00202676">
              <w:rPr>
                <w:rFonts w:ascii="Times New Roman" w:hAnsi="Times New Roman"/>
                <w:b/>
                <w:i/>
                <w:sz w:val="24"/>
                <w:szCs w:val="24"/>
              </w:rPr>
              <w:t xml:space="preserve">блигациям 001Р-01: обязательства по выплате владельцам Биржевых </w:t>
            </w:r>
            <w:r w:rsidR="00FC2C36" w:rsidRPr="00202676">
              <w:rPr>
                <w:rFonts w:ascii="Times New Roman" w:hAnsi="Times New Roman"/>
                <w:b/>
                <w:i/>
                <w:sz w:val="24"/>
                <w:szCs w:val="24"/>
              </w:rPr>
              <w:t>О</w:t>
            </w:r>
            <w:r w:rsidRPr="00202676">
              <w:rPr>
                <w:rFonts w:ascii="Times New Roman" w:hAnsi="Times New Roman"/>
                <w:b/>
                <w:i/>
                <w:sz w:val="24"/>
                <w:szCs w:val="24"/>
              </w:rPr>
              <w:t>блигаций 001Р-01 их номинальной стоимости (основной суммы долга) и выплате причитающихся процентов (купонного дохода).</w:t>
            </w:r>
          </w:p>
          <w:p w14:paraId="30CC91BF" w14:textId="1365BC86" w:rsidR="00F13D74" w:rsidRPr="00202676" w:rsidRDefault="00F13D74" w:rsidP="00261ABB">
            <w:pPr>
              <w:widowControl w:val="0"/>
              <w:autoSpaceDE w:val="0"/>
              <w:autoSpaceDN w:val="0"/>
              <w:adjustRightInd w:val="0"/>
              <w:spacing w:after="0" w:line="240" w:lineRule="auto"/>
              <w:jc w:val="both"/>
              <w:rPr>
                <w:rFonts w:ascii="Times New Roman" w:hAnsi="Times New Roman"/>
                <w:b/>
                <w:i/>
                <w:sz w:val="24"/>
                <w:szCs w:val="24"/>
              </w:rPr>
            </w:pPr>
            <w:r w:rsidRPr="00202676">
              <w:rPr>
                <w:rFonts w:ascii="Times New Roman" w:hAnsi="Times New Roman"/>
                <w:b/>
                <w:i/>
                <w:sz w:val="24"/>
                <w:szCs w:val="24"/>
              </w:rPr>
              <w:t xml:space="preserve">2) По Биржевым </w:t>
            </w:r>
            <w:r w:rsidR="00F03219" w:rsidRPr="00202676">
              <w:rPr>
                <w:rFonts w:ascii="Times New Roman" w:hAnsi="Times New Roman"/>
                <w:b/>
                <w:i/>
                <w:sz w:val="24"/>
                <w:szCs w:val="24"/>
              </w:rPr>
              <w:t>О</w:t>
            </w:r>
            <w:r w:rsidRPr="00202676">
              <w:rPr>
                <w:rFonts w:ascii="Times New Roman" w:hAnsi="Times New Roman"/>
                <w:b/>
                <w:i/>
                <w:sz w:val="24"/>
                <w:szCs w:val="24"/>
              </w:rPr>
              <w:t xml:space="preserve">блигациям 001Р-02: обязательства по выплате владельцам Биржевых </w:t>
            </w:r>
            <w:r w:rsidR="00FC2C36" w:rsidRPr="00202676">
              <w:rPr>
                <w:rFonts w:ascii="Times New Roman" w:hAnsi="Times New Roman"/>
                <w:b/>
                <w:i/>
                <w:sz w:val="24"/>
                <w:szCs w:val="24"/>
              </w:rPr>
              <w:t>О</w:t>
            </w:r>
            <w:r w:rsidRPr="00202676">
              <w:rPr>
                <w:rFonts w:ascii="Times New Roman" w:hAnsi="Times New Roman"/>
                <w:b/>
                <w:i/>
                <w:sz w:val="24"/>
                <w:szCs w:val="24"/>
              </w:rPr>
              <w:t xml:space="preserve">блигаций 001Р-02 их номинальной стоимости (основной суммы </w:t>
            </w:r>
            <w:r w:rsidRPr="00202676">
              <w:rPr>
                <w:rFonts w:ascii="Times New Roman" w:hAnsi="Times New Roman"/>
                <w:b/>
                <w:i/>
                <w:sz w:val="24"/>
                <w:szCs w:val="24"/>
              </w:rPr>
              <w:lastRenderedPageBreak/>
              <w:t>долга) и выплате причитающихся процентов (купонного дохода).</w:t>
            </w:r>
          </w:p>
          <w:p w14:paraId="33002268" w14:textId="54AC01A9" w:rsidR="00F13D74" w:rsidRPr="00202676" w:rsidRDefault="00F13D74" w:rsidP="00261ABB">
            <w:pPr>
              <w:widowControl w:val="0"/>
              <w:autoSpaceDE w:val="0"/>
              <w:autoSpaceDN w:val="0"/>
              <w:adjustRightInd w:val="0"/>
              <w:spacing w:after="0" w:line="240" w:lineRule="auto"/>
              <w:jc w:val="both"/>
              <w:rPr>
                <w:rFonts w:ascii="Times New Roman" w:hAnsi="Times New Roman"/>
                <w:b/>
                <w:i/>
                <w:sz w:val="24"/>
                <w:szCs w:val="24"/>
              </w:rPr>
            </w:pPr>
            <w:r w:rsidRPr="00202676">
              <w:rPr>
                <w:rFonts w:ascii="Times New Roman" w:hAnsi="Times New Roman"/>
                <w:b/>
                <w:i/>
                <w:sz w:val="24"/>
                <w:szCs w:val="24"/>
              </w:rPr>
              <w:t xml:space="preserve">3) По Биржевым </w:t>
            </w:r>
            <w:r w:rsidR="00F03219" w:rsidRPr="00202676">
              <w:rPr>
                <w:rFonts w:ascii="Times New Roman" w:hAnsi="Times New Roman"/>
                <w:b/>
                <w:i/>
                <w:sz w:val="24"/>
                <w:szCs w:val="24"/>
              </w:rPr>
              <w:t>О</w:t>
            </w:r>
            <w:r w:rsidRPr="00202676">
              <w:rPr>
                <w:rFonts w:ascii="Times New Roman" w:hAnsi="Times New Roman"/>
                <w:b/>
                <w:i/>
                <w:sz w:val="24"/>
                <w:szCs w:val="24"/>
              </w:rPr>
              <w:t xml:space="preserve">блигациям 001Р-03: обязательства по выплате владельцам Биржевых </w:t>
            </w:r>
            <w:r w:rsidR="00FC2C36" w:rsidRPr="00202676">
              <w:rPr>
                <w:rFonts w:ascii="Times New Roman" w:hAnsi="Times New Roman"/>
                <w:b/>
                <w:i/>
                <w:sz w:val="24"/>
                <w:szCs w:val="24"/>
              </w:rPr>
              <w:t>О</w:t>
            </w:r>
            <w:r w:rsidRPr="00202676">
              <w:rPr>
                <w:rFonts w:ascii="Times New Roman" w:hAnsi="Times New Roman"/>
                <w:b/>
                <w:i/>
                <w:sz w:val="24"/>
                <w:szCs w:val="24"/>
              </w:rPr>
              <w:t>блигаций 001Р-03 их номинальной стоимости (основной суммы долга) и выплате причитающихся процентов (купонного дохода).</w:t>
            </w:r>
          </w:p>
          <w:p w14:paraId="566D402F" w14:textId="65C886C9" w:rsidR="00F13D74" w:rsidRPr="00202676" w:rsidRDefault="00F13D74" w:rsidP="00261ABB">
            <w:pPr>
              <w:widowControl w:val="0"/>
              <w:autoSpaceDE w:val="0"/>
              <w:autoSpaceDN w:val="0"/>
              <w:adjustRightInd w:val="0"/>
              <w:spacing w:after="0" w:line="240" w:lineRule="auto"/>
              <w:jc w:val="both"/>
              <w:rPr>
                <w:rFonts w:ascii="Times New Roman" w:hAnsi="Times New Roman"/>
                <w:b/>
                <w:i/>
                <w:sz w:val="24"/>
                <w:szCs w:val="24"/>
              </w:rPr>
            </w:pPr>
            <w:r w:rsidRPr="00202676">
              <w:rPr>
                <w:rFonts w:ascii="Times New Roman" w:hAnsi="Times New Roman"/>
                <w:b/>
                <w:i/>
                <w:sz w:val="24"/>
                <w:szCs w:val="24"/>
              </w:rPr>
              <w:t xml:space="preserve">4) По </w:t>
            </w:r>
            <w:r w:rsidRPr="00202676">
              <w:rPr>
                <w:rFonts w:ascii="Times New Roman" w:eastAsia="Times New Roman" w:hAnsi="Times New Roman"/>
                <w:b/>
                <w:i/>
                <w:sz w:val="24"/>
                <w:szCs w:val="24"/>
              </w:rPr>
              <w:t xml:space="preserve">Биржевым </w:t>
            </w:r>
            <w:r w:rsidR="00F03219" w:rsidRPr="00202676">
              <w:rPr>
                <w:rFonts w:ascii="Times New Roman" w:eastAsia="Times New Roman" w:hAnsi="Times New Roman"/>
                <w:b/>
                <w:i/>
                <w:sz w:val="24"/>
                <w:szCs w:val="24"/>
              </w:rPr>
              <w:t>О</w:t>
            </w:r>
            <w:r w:rsidRPr="00202676">
              <w:rPr>
                <w:rFonts w:ascii="Times New Roman" w:eastAsia="Times New Roman" w:hAnsi="Times New Roman"/>
                <w:b/>
                <w:i/>
                <w:sz w:val="24"/>
                <w:szCs w:val="24"/>
              </w:rPr>
              <w:t>блигациям 001Р-04:</w:t>
            </w:r>
            <w:r w:rsidRPr="00202676">
              <w:rPr>
                <w:rFonts w:ascii="Times New Roman" w:hAnsi="Times New Roman"/>
                <w:b/>
                <w:i/>
                <w:sz w:val="24"/>
                <w:szCs w:val="24"/>
              </w:rPr>
              <w:t xml:space="preserve"> обязательства по выплате владельцам Биржевых </w:t>
            </w:r>
            <w:r w:rsidR="00FC2C36" w:rsidRPr="00202676">
              <w:rPr>
                <w:rFonts w:ascii="Times New Roman" w:hAnsi="Times New Roman"/>
                <w:b/>
                <w:i/>
                <w:sz w:val="24"/>
                <w:szCs w:val="24"/>
              </w:rPr>
              <w:t>О</w:t>
            </w:r>
            <w:r w:rsidRPr="00202676">
              <w:rPr>
                <w:rFonts w:ascii="Times New Roman" w:hAnsi="Times New Roman"/>
                <w:b/>
                <w:i/>
                <w:sz w:val="24"/>
                <w:szCs w:val="24"/>
              </w:rPr>
              <w:t>блигаций 001Р-04 их номинальной стоимости (основной суммы долга) и выплате причитающихся процентов (купонного дохода).</w:t>
            </w:r>
          </w:p>
          <w:p w14:paraId="2734B757" w14:textId="77DD2A18" w:rsidR="00F03219" w:rsidRPr="00202676" w:rsidRDefault="00F03219" w:rsidP="00FC2C36">
            <w:pPr>
              <w:widowControl w:val="0"/>
              <w:autoSpaceDE w:val="0"/>
              <w:autoSpaceDN w:val="0"/>
              <w:adjustRightInd w:val="0"/>
              <w:spacing w:after="0" w:line="240" w:lineRule="auto"/>
              <w:jc w:val="both"/>
              <w:rPr>
                <w:rFonts w:ascii="Times New Roman" w:hAnsi="Times New Roman"/>
                <w:b/>
                <w:i/>
                <w:sz w:val="24"/>
                <w:szCs w:val="24"/>
              </w:rPr>
            </w:pPr>
            <w:r w:rsidRPr="00202676">
              <w:rPr>
                <w:rFonts w:ascii="Times New Roman" w:hAnsi="Times New Roman"/>
                <w:b/>
                <w:i/>
                <w:sz w:val="24"/>
                <w:szCs w:val="24"/>
              </w:rPr>
              <w:t xml:space="preserve">5) По </w:t>
            </w:r>
            <w:r w:rsidRPr="00202676">
              <w:rPr>
                <w:rFonts w:ascii="Times New Roman" w:eastAsia="Times New Roman" w:hAnsi="Times New Roman"/>
                <w:b/>
                <w:i/>
                <w:sz w:val="24"/>
                <w:szCs w:val="24"/>
              </w:rPr>
              <w:t>Биржевым Облигациям 001Р-05:</w:t>
            </w:r>
            <w:r w:rsidRPr="00202676">
              <w:rPr>
                <w:rFonts w:ascii="Times New Roman" w:hAnsi="Times New Roman"/>
                <w:b/>
                <w:i/>
                <w:sz w:val="24"/>
                <w:szCs w:val="24"/>
              </w:rPr>
              <w:t xml:space="preserve"> обязательства по выплате владельцам Биржевых </w:t>
            </w:r>
            <w:r w:rsidR="00FC2C36" w:rsidRPr="00202676">
              <w:rPr>
                <w:rFonts w:ascii="Times New Roman" w:hAnsi="Times New Roman"/>
                <w:b/>
                <w:i/>
                <w:sz w:val="24"/>
                <w:szCs w:val="24"/>
              </w:rPr>
              <w:t>О</w:t>
            </w:r>
            <w:r w:rsidRPr="00202676">
              <w:rPr>
                <w:rFonts w:ascii="Times New Roman" w:hAnsi="Times New Roman"/>
                <w:b/>
                <w:i/>
                <w:sz w:val="24"/>
                <w:szCs w:val="24"/>
              </w:rPr>
              <w:t>блигаций 001Р-0</w:t>
            </w:r>
            <w:r w:rsidR="00211D4F" w:rsidRPr="00202676">
              <w:rPr>
                <w:rFonts w:ascii="Times New Roman" w:hAnsi="Times New Roman"/>
                <w:b/>
                <w:i/>
                <w:sz w:val="24"/>
                <w:szCs w:val="24"/>
              </w:rPr>
              <w:t>5</w:t>
            </w:r>
            <w:r w:rsidRPr="00202676">
              <w:rPr>
                <w:rFonts w:ascii="Times New Roman" w:hAnsi="Times New Roman"/>
                <w:b/>
                <w:i/>
                <w:sz w:val="24"/>
                <w:szCs w:val="24"/>
              </w:rPr>
              <w:t xml:space="preserve"> их номинальной стоимости (основной суммы долга) и выплате причитающихся процентов (купонного дохода).</w:t>
            </w:r>
          </w:p>
        </w:tc>
      </w:tr>
      <w:tr w:rsidR="00F13D74" w:rsidRPr="000F0E0B" w14:paraId="1C64C34B" w14:textId="77777777" w:rsidTr="00261ABB">
        <w:tc>
          <w:tcPr>
            <w:tcW w:w="4106" w:type="dxa"/>
            <w:tcBorders>
              <w:top w:val="single" w:sz="4" w:space="0" w:color="auto"/>
              <w:left w:val="single" w:sz="4" w:space="0" w:color="auto"/>
              <w:bottom w:val="single" w:sz="4" w:space="0" w:color="auto"/>
              <w:right w:val="single" w:sz="4" w:space="0" w:color="auto"/>
            </w:tcBorders>
          </w:tcPr>
          <w:p w14:paraId="04A55065" w14:textId="4E61017A" w:rsidR="00F13D74" w:rsidRPr="000F0E0B" w:rsidRDefault="00F13D74" w:rsidP="00261ABB">
            <w:pPr>
              <w:widowControl w:val="0"/>
              <w:autoSpaceDE w:val="0"/>
              <w:autoSpaceDN w:val="0"/>
              <w:adjustRightInd w:val="0"/>
              <w:spacing w:after="0" w:line="240" w:lineRule="auto"/>
              <w:jc w:val="both"/>
              <w:rPr>
                <w:rFonts w:ascii="Times New Roman" w:hAnsi="Times New Roman"/>
                <w:b/>
                <w:color w:val="FF0000"/>
                <w:sz w:val="24"/>
                <w:szCs w:val="24"/>
              </w:rPr>
            </w:pPr>
            <w:r w:rsidRPr="001D3F60">
              <w:rPr>
                <w:rFonts w:ascii="Times New Roman" w:hAnsi="Times New Roman"/>
                <w:b/>
                <w:sz w:val="24"/>
                <w:szCs w:val="24"/>
              </w:rPr>
              <w:lastRenderedPageBreak/>
              <w:t>Адрес страницы в сети Интернет, на которой раскрывается информация о лице, предоставившем обеспечение по облигациям эмитента (при е</w:t>
            </w:r>
            <w:r w:rsidR="00D81DE9" w:rsidRPr="001D3F60">
              <w:rPr>
                <w:rFonts w:ascii="Times New Roman" w:hAnsi="Times New Roman"/>
                <w:b/>
                <w:sz w:val="24"/>
                <w:szCs w:val="24"/>
              </w:rPr>
              <w:t>ё</w:t>
            </w:r>
            <w:r w:rsidRPr="001D3F60">
              <w:rPr>
                <w:rFonts w:ascii="Times New Roman" w:hAnsi="Times New Roman"/>
                <w:b/>
                <w:sz w:val="24"/>
                <w:szCs w:val="24"/>
              </w:rPr>
              <w:t xml:space="preserve"> наличии)</w:t>
            </w:r>
          </w:p>
        </w:tc>
        <w:tc>
          <w:tcPr>
            <w:tcW w:w="4965" w:type="dxa"/>
            <w:tcBorders>
              <w:top w:val="single" w:sz="4" w:space="0" w:color="auto"/>
              <w:left w:val="single" w:sz="4" w:space="0" w:color="auto"/>
              <w:bottom w:val="single" w:sz="4" w:space="0" w:color="auto"/>
              <w:right w:val="single" w:sz="4" w:space="0" w:color="auto"/>
            </w:tcBorders>
          </w:tcPr>
          <w:p w14:paraId="5509F23B" w14:textId="77777777" w:rsidR="00F13D74" w:rsidRPr="00202676" w:rsidRDefault="00F13D74" w:rsidP="00261ABB">
            <w:pPr>
              <w:widowControl w:val="0"/>
              <w:autoSpaceDE w:val="0"/>
              <w:autoSpaceDN w:val="0"/>
              <w:adjustRightInd w:val="0"/>
              <w:spacing w:after="0" w:line="240" w:lineRule="auto"/>
              <w:jc w:val="both"/>
              <w:rPr>
                <w:rFonts w:ascii="Times New Roman" w:hAnsi="Times New Roman"/>
                <w:b/>
                <w:i/>
                <w:sz w:val="24"/>
                <w:szCs w:val="24"/>
              </w:rPr>
            </w:pPr>
            <w:r w:rsidRPr="00202676">
              <w:rPr>
                <w:rFonts w:ascii="Times New Roman" w:hAnsi="Times New Roman"/>
                <w:b/>
                <w:i/>
                <w:sz w:val="24"/>
                <w:szCs w:val="24"/>
              </w:rPr>
              <w:t>Поручитель не раскрывает информацию в сети Интернет в связи с отсутствием такой обязанности.</w:t>
            </w:r>
          </w:p>
          <w:p w14:paraId="799E9C78" w14:textId="1368828C" w:rsidR="00F13D74" w:rsidRPr="00202676" w:rsidRDefault="00F13D74" w:rsidP="00261ABB">
            <w:pPr>
              <w:widowControl w:val="0"/>
              <w:autoSpaceDE w:val="0"/>
              <w:autoSpaceDN w:val="0"/>
              <w:adjustRightInd w:val="0"/>
              <w:spacing w:after="0" w:line="240" w:lineRule="auto"/>
              <w:jc w:val="both"/>
              <w:rPr>
                <w:rFonts w:ascii="Times New Roman" w:hAnsi="Times New Roman"/>
                <w:b/>
                <w:i/>
                <w:sz w:val="24"/>
                <w:szCs w:val="24"/>
              </w:rPr>
            </w:pPr>
            <w:r w:rsidRPr="00202676">
              <w:rPr>
                <w:rFonts w:ascii="Times New Roman" w:hAnsi="Times New Roman"/>
                <w:b/>
                <w:i/>
                <w:sz w:val="24"/>
                <w:szCs w:val="24"/>
              </w:rPr>
              <w:t xml:space="preserve">Информация о лице, предоставившем обеспечение по Биржевым облигациям, раскрывается Эмитентом на странице в сети Интернет по адресу: </w:t>
            </w:r>
            <w:hyperlink r:id="rId12" w:history="1">
              <w:r w:rsidRPr="00202676">
                <w:rPr>
                  <w:rStyle w:val="a4"/>
                  <w:rFonts w:ascii="Times New Roman" w:hAnsi="Times New Roman"/>
                  <w:b/>
                  <w:i/>
                  <w:sz w:val="24"/>
                  <w:szCs w:val="24"/>
                </w:rPr>
                <w:t>https://www.e-disclosure.ru/portal/company.aspx?id=38369</w:t>
              </w:r>
            </w:hyperlink>
            <w:r w:rsidRPr="00202676">
              <w:rPr>
                <w:rStyle w:val="a4"/>
                <w:b/>
                <w:i/>
              </w:rPr>
              <w:t>,</w:t>
            </w:r>
            <w:r w:rsidRPr="00202676">
              <w:rPr>
                <w:rFonts w:ascii="Times New Roman" w:hAnsi="Times New Roman"/>
                <w:b/>
                <w:i/>
                <w:sz w:val="24"/>
                <w:szCs w:val="24"/>
              </w:rPr>
              <w:t xml:space="preserve"> в случае, когда Эмитент обязан раскрывать информацию о Поручителе в соответствии с действующим законодательством (в том числе в составе </w:t>
            </w:r>
            <w:r w:rsidR="00D81DE9" w:rsidRPr="00202676">
              <w:rPr>
                <w:rFonts w:ascii="Times New Roman" w:hAnsi="Times New Roman"/>
                <w:b/>
                <w:i/>
                <w:sz w:val="24"/>
                <w:szCs w:val="24"/>
              </w:rPr>
              <w:t>Отчёта</w:t>
            </w:r>
            <w:r w:rsidRPr="00202676">
              <w:rPr>
                <w:rFonts w:ascii="Times New Roman" w:hAnsi="Times New Roman"/>
                <w:b/>
                <w:i/>
                <w:sz w:val="24"/>
                <w:szCs w:val="24"/>
              </w:rPr>
              <w:t xml:space="preserve"> </w:t>
            </w:r>
            <w:r w:rsidR="00E57C2D" w:rsidRPr="00202676">
              <w:rPr>
                <w:rFonts w:ascii="Times New Roman" w:hAnsi="Times New Roman"/>
                <w:b/>
                <w:i/>
                <w:sz w:val="24"/>
                <w:szCs w:val="24"/>
              </w:rPr>
              <w:t>Э</w:t>
            </w:r>
            <w:r w:rsidRPr="00202676">
              <w:rPr>
                <w:rFonts w:ascii="Times New Roman" w:hAnsi="Times New Roman"/>
                <w:b/>
                <w:i/>
                <w:sz w:val="24"/>
                <w:szCs w:val="24"/>
              </w:rPr>
              <w:t>митента).</w:t>
            </w:r>
          </w:p>
          <w:p w14:paraId="54E59C08" w14:textId="52B05559" w:rsidR="00F13D74" w:rsidRPr="00202676" w:rsidRDefault="00F13D74" w:rsidP="00261ABB">
            <w:pPr>
              <w:widowControl w:val="0"/>
              <w:autoSpaceDE w:val="0"/>
              <w:autoSpaceDN w:val="0"/>
              <w:adjustRightInd w:val="0"/>
              <w:spacing w:after="0" w:line="240" w:lineRule="auto"/>
              <w:jc w:val="both"/>
              <w:rPr>
                <w:rFonts w:ascii="Times New Roman" w:hAnsi="Times New Roman"/>
                <w:b/>
                <w:i/>
                <w:sz w:val="24"/>
                <w:szCs w:val="24"/>
              </w:rPr>
            </w:pPr>
            <w:r w:rsidRPr="00202676">
              <w:rPr>
                <w:rFonts w:ascii="Times New Roman" w:hAnsi="Times New Roman"/>
                <w:b/>
                <w:i/>
                <w:sz w:val="24"/>
                <w:szCs w:val="24"/>
              </w:rPr>
              <w:t>Дополнительно на указанной странице раскрыт</w:t>
            </w:r>
            <w:r w:rsidR="00D26992" w:rsidRPr="00202676">
              <w:rPr>
                <w:rFonts w:ascii="Times New Roman" w:hAnsi="Times New Roman"/>
                <w:b/>
                <w:i/>
                <w:sz w:val="24"/>
                <w:szCs w:val="24"/>
              </w:rPr>
              <w:t>а</w:t>
            </w:r>
            <w:r w:rsidRPr="00202676">
              <w:rPr>
                <w:rFonts w:ascii="Times New Roman" w:hAnsi="Times New Roman"/>
                <w:b/>
                <w:i/>
                <w:sz w:val="24"/>
                <w:szCs w:val="24"/>
              </w:rPr>
              <w:t>:</w:t>
            </w:r>
          </w:p>
          <w:p w14:paraId="4BC9EBB8" w14:textId="4A2B2783" w:rsidR="00F13D74" w:rsidRPr="00202676" w:rsidRDefault="00F13D74" w:rsidP="00261ABB">
            <w:pPr>
              <w:widowControl w:val="0"/>
              <w:autoSpaceDE w:val="0"/>
              <w:autoSpaceDN w:val="0"/>
              <w:adjustRightInd w:val="0"/>
              <w:spacing w:after="0" w:line="240" w:lineRule="auto"/>
              <w:jc w:val="both"/>
              <w:rPr>
                <w:rFonts w:ascii="Times New Roman" w:hAnsi="Times New Roman"/>
                <w:b/>
                <w:i/>
                <w:color w:val="FF0000"/>
                <w:sz w:val="24"/>
                <w:szCs w:val="24"/>
              </w:rPr>
            </w:pPr>
            <w:r w:rsidRPr="00202676">
              <w:rPr>
                <w:rFonts w:ascii="Times New Roman" w:hAnsi="Times New Roman"/>
                <w:b/>
                <w:i/>
                <w:sz w:val="24"/>
                <w:szCs w:val="24"/>
              </w:rPr>
              <w:t xml:space="preserve">- Годовая консолидированная финансовая </w:t>
            </w:r>
            <w:r w:rsidR="006F2F5F" w:rsidRPr="00202676">
              <w:rPr>
                <w:rFonts w:ascii="Times New Roman" w:hAnsi="Times New Roman"/>
                <w:b/>
                <w:i/>
                <w:sz w:val="24"/>
                <w:szCs w:val="24"/>
              </w:rPr>
              <w:t>отчётность</w:t>
            </w:r>
            <w:r w:rsidRPr="00202676">
              <w:rPr>
                <w:rFonts w:ascii="Times New Roman" w:hAnsi="Times New Roman"/>
                <w:b/>
                <w:i/>
                <w:sz w:val="24"/>
                <w:szCs w:val="24"/>
              </w:rPr>
              <w:t xml:space="preserve"> по МСФО за 2021 г. лица, предоставившего обеспечение по Биржевым облигациям (Поручителя).</w:t>
            </w:r>
          </w:p>
        </w:tc>
      </w:tr>
      <w:tr w:rsidR="00F13D74" w:rsidRPr="001D3F60" w14:paraId="471FD74F" w14:textId="77777777" w:rsidTr="00261ABB">
        <w:tc>
          <w:tcPr>
            <w:tcW w:w="4106" w:type="dxa"/>
            <w:tcBorders>
              <w:top w:val="single" w:sz="4" w:space="0" w:color="auto"/>
              <w:left w:val="single" w:sz="4" w:space="0" w:color="auto"/>
              <w:bottom w:val="single" w:sz="4" w:space="0" w:color="auto"/>
              <w:right w:val="single" w:sz="4" w:space="0" w:color="auto"/>
            </w:tcBorders>
          </w:tcPr>
          <w:p w14:paraId="60A4D8BB" w14:textId="77777777" w:rsidR="00F13D74" w:rsidRPr="001D3F60" w:rsidRDefault="00F13D74" w:rsidP="00261ABB">
            <w:pPr>
              <w:widowControl w:val="0"/>
              <w:autoSpaceDE w:val="0"/>
              <w:autoSpaceDN w:val="0"/>
              <w:adjustRightInd w:val="0"/>
              <w:spacing w:after="0" w:line="240" w:lineRule="auto"/>
              <w:jc w:val="both"/>
              <w:rPr>
                <w:rFonts w:ascii="Times New Roman" w:hAnsi="Times New Roman"/>
                <w:b/>
                <w:sz w:val="24"/>
                <w:szCs w:val="24"/>
              </w:rPr>
            </w:pPr>
            <w:r w:rsidRPr="001D3F60">
              <w:rPr>
                <w:rFonts w:ascii="Times New Roman" w:hAnsi="Times New Roman"/>
                <w:b/>
                <w:sz w:val="24"/>
                <w:szCs w:val="24"/>
              </w:rPr>
              <w:t>Иные сведения о лице, предоставившем обеспечение по облигациям эмитента, а также о предоставленном им обеспечении, указываемые эмитентом по собственному усмотрению</w:t>
            </w:r>
          </w:p>
        </w:tc>
        <w:tc>
          <w:tcPr>
            <w:tcW w:w="4965" w:type="dxa"/>
            <w:tcBorders>
              <w:top w:val="single" w:sz="4" w:space="0" w:color="auto"/>
              <w:left w:val="single" w:sz="4" w:space="0" w:color="auto"/>
              <w:bottom w:val="single" w:sz="4" w:space="0" w:color="auto"/>
              <w:right w:val="single" w:sz="4" w:space="0" w:color="auto"/>
            </w:tcBorders>
          </w:tcPr>
          <w:p w14:paraId="2F1B5886" w14:textId="77777777" w:rsidR="00F13D74" w:rsidRPr="00202676" w:rsidRDefault="00F13D74" w:rsidP="00261ABB">
            <w:pPr>
              <w:widowControl w:val="0"/>
              <w:autoSpaceDE w:val="0"/>
              <w:autoSpaceDN w:val="0"/>
              <w:adjustRightInd w:val="0"/>
              <w:spacing w:after="0" w:line="240" w:lineRule="auto"/>
              <w:jc w:val="both"/>
              <w:rPr>
                <w:rFonts w:ascii="Times New Roman" w:hAnsi="Times New Roman"/>
                <w:b/>
                <w:i/>
                <w:sz w:val="24"/>
                <w:szCs w:val="24"/>
              </w:rPr>
            </w:pPr>
            <w:r w:rsidRPr="00202676">
              <w:rPr>
                <w:rFonts w:ascii="Times New Roman" w:hAnsi="Times New Roman"/>
                <w:b/>
                <w:i/>
                <w:sz w:val="24"/>
                <w:szCs w:val="24"/>
              </w:rPr>
              <w:t>отсутствуют</w:t>
            </w:r>
          </w:p>
        </w:tc>
      </w:tr>
    </w:tbl>
    <w:p w14:paraId="2B93C83E" w14:textId="77777777" w:rsidR="00F13D74" w:rsidRPr="000F0E0B" w:rsidRDefault="00F13D74" w:rsidP="00F13D74">
      <w:pPr>
        <w:widowControl w:val="0"/>
        <w:autoSpaceDE w:val="0"/>
        <w:autoSpaceDN w:val="0"/>
        <w:adjustRightInd w:val="0"/>
        <w:spacing w:after="0" w:line="240" w:lineRule="auto"/>
        <w:jc w:val="both"/>
        <w:rPr>
          <w:rFonts w:ascii="Times New Roman" w:hAnsi="Times New Roman"/>
          <w:color w:val="FF0000"/>
          <w:sz w:val="24"/>
          <w:szCs w:val="24"/>
        </w:rPr>
      </w:pPr>
    </w:p>
    <w:p w14:paraId="5F75C47E" w14:textId="2B64F826" w:rsidR="00F13D74" w:rsidRPr="00632FF0" w:rsidRDefault="00F13D74" w:rsidP="00F13D74">
      <w:pPr>
        <w:widowControl w:val="0"/>
        <w:autoSpaceDE w:val="0"/>
        <w:autoSpaceDN w:val="0"/>
        <w:adjustRightInd w:val="0"/>
        <w:spacing w:after="0" w:line="240" w:lineRule="auto"/>
        <w:jc w:val="both"/>
        <w:rPr>
          <w:rFonts w:ascii="Times New Roman" w:hAnsi="Times New Roman"/>
          <w:b/>
          <w:i/>
          <w:sz w:val="24"/>
          <w:szCs w:val="24"/>
        </w:rPr>
      </w:pPr>
      <w:r w:rsidRPr="00632FF0">
        <w:rPr>
          <w:rFonts w:ascii="Times New Roman" w:hAnsi="Times New Roman"/>
          <w:b/>
          <w:i/>
          <w:sz w:val="24"/>
          <w:szCs w:val="24"/>
        </w:rPr>
        <w:t xml:space="preserve">Лицо, предоставившее поручительство по Биржевым облигациям, (Поручитель) не раскрывает информацию в форме </w:t>
      </w:r>
      <w:r w:rsidR="00E57C2D">
        <w:rPr>
          <w:rFonts w:ascii="Times New Roman" w:hAnsi="Times New Roman"/>
          <w:b/>
          <w:i/>
          <w:sz w:val="24"/>
          <w:szCs w:val="24"/>
        </w:rPr>
        <w:t>о</w:t>
      </w:r>
      <w:r w:rsidR="006F2F5F" w:rsidRPr="00632FF0">
        <w:rPr>
          <w:rFonts w:ascii="Times New Roman" w:hAnsi="Times New Roman"/>
          <w:b/>
          <w:i/>
          <w:sz w:val="24"/>
          <w:szCs w:val="24"/>
        </w:rPr>
        <w:t>тчёта</w:t>
      </w:r>
      <w:r w:rsidRPr="00632FF0">
        <w:rPr>
          <w:rFonts w:ascii="Times New Roman" w:hAnsi="Times New Roman"/>
          <w:b/>
          <w:i/>
          <w:sz w:val="24"/>
          <w:szCs w:val="24"/>
        </w:rPr>
        <w:t xml:space="preserve"> эмитента, сообщений о существенных фактах, консолидированной финансовой </w:t>
      </w:r>
      <w:r w:rsidR="006F2F5F" w:rsidRPr="00632FF0">
        <w:rPr>
          <w:rFonts w:ascii="Times New Roman" w:hAnsi="Times New Roman"/>
          <w:b/>
          <w:i/>
          <w:sz w:val="24"/>
          <w:szCs w:val="24"/>
        </w:rPr>
        <w:t>отчётности</w:t>
      </w:r>
      <w:r w:rsidRPr="00632FF0">
        <w:rPr>
          <w:rFonts w:ascii="Times New Roman" w:hAnsi="Times New Roman"/>
          <w:b/>
          <w:i/>
          <w:sz w:val="24"/>
          <w:szCs w:val="24"/>
        </w:rPr>
        <w:t xml:space="preserve"> (финансовой </w:t>
      </w:r>
      <w:r w:rsidR="006F2F5F" w:rsidRPr="00632FF0">
        <w:rPr>
          <w:rFonts w:ascii="Times New Roman" w:hAnsi="Times New Roman"/>
          <w:b/>
          <w:i/>
          <w:sz w:val="24"/>
          <w:szCs w:val="24"/>
        </w:rPr>
        <w:t>отчётности</w:t>
      </w:r>
      <w:r w:rsidRPr="00632FF0">
        <w:rPr>
          <w:rFonts w:ascii="Times New Roman" w:hAnsi="Times New Roman"/>
          <w:b/>
          <w:i/>
          <w:sz w:val="24"/>
          <w:szCs w:val="24"/>
        </w:rPr>
        <w:t>) и не принимало на себя обязательства по раскрытию указанной информации.</w:t>
      </w:r>
    </w:p>
    <w:p w14:paraId="44000B09" w14:textId="51C9BD54" w:rsidR="00F13D74" w:rsidRPr="00632FF0" w:rsidRDefault="00F13D74" w:rsidP="00F13D74">
      <w:pPr>
        <w:widowControl w:val="0"/>
        <w:autoSpaceDE w:val="0"/>
        <w:autoSpaceDN w:val="0"/>
        <w:adjustRightInd w:val="0"/>
        <w:spacing w:after="0" w:line="240" w:lineRule="auto"/>
        <w:jc w:val="both"/>
        <w:rPr>
          <w:rFonts w:ascii="Times New Roman" w:hAnsi="Times New Roman"/>
          <w:b/>
          <w:i/>
          <w:sz w:val="24"/>
          <w:szCs w:val="24"/>
        </w:rPr>
      </w:pPr>
      <w:r w:rsidRPr="00632FF0">
        <w:rPr>
          <w:rFonts w:ascii="Times New Roman" w:hAnsi="Times New Roman"/>
          <w:b/>
          <w:i/>
          <w:sz w:val="24"/>
          <w:szCs w:val="24"/>
        </w:rPr>
        <w:t xml:space="preserve">В приложении №1 к </w:t>
      </w:r>
      <w:r w:rsidR="00EF2083" w:rsidRPr="00632FF0">
        <w:rPr>
          <w:rFonts w:ascii="Times New Roman" w:hAnsi="Times New Roman"/>
          <w:b/>
          <w:i/>
          <w:sz w:val="24"/>
          <w:szCs w:val="24"/>
        </w:rPr>
        <w:t>Отчёту</w:t>
      </w:r>
      <w:r w:rsidRPr="00632FF0">
        <w:rPr>
          <w:rFonts w:ascii="Times New Roman" w:hAnsi="Times New Roman"/>
          <w:b/>
          <w:i/>
          <w:sz w:val="24"/>
          <w:szCs w:val="24"/>
        </w:rPr>
        <w:t xml:space="preserve"> </w:t>
      </w:r>
      <w:r w:rsidR="00E57C2D">
        <w:rPr>
          <w:rFonts w:ascii="Times New Roman" w:hAnsi="Times New Roman"/>
          <w:b/>
          <w:i/>
          <w:sz w:val="24"/>
          <w:szCs w:val="24"/>
        </w:rPr>
        <w:t>Э</w:t>
      </w:r>
      <w:r w:rsidRPr="00632FF0">
        <w:rPr>
          <w:rFonts w:ascii="Times New Roman" w:hAnsi="Times New Roman"/>
          <w:b/>
          <w:i/>
          <w:sz w:val="24"/>
          <w:szCs w:val="24"/>
        </w:rPr>
        <w:t xml:space="preserve">митента дополнительно раскрываются сведения по </w:t>
      </w:r>
      <w:r w:rsidRPr="00632FF0">
        <w:rPr>
          <w:rFonts w:ascii="Times New Roman" w:hAnsi="Times New Roman"/>
          <w:b/>
          <w:i/>
          <w:sz w:val="24"/>
          <w:szCs w:val="24"/>
        </w:rPr>
        <w:lastRenderedPageBreak/>
        <w:t xml:space="preserve">Поручителю в </w:t>
      </w:r>
      <w:r w:rsidR="00EF2083" w:rsidRPr="00632FF0">
        <w:rPr>
          <w:rFonts w:ascii="Times New Roman" w:hAnsi="Times New Roman"/>
          <w:b/>
          <w:i/>
          <w:sz w:val="24"/>
          <w:szCs w:val="24"/>
        </w:rPr>
        <w:t>объёме</w:t>
      </w:r>
      <w:r w:rsidRPr="00632FF0">
        <w:rPr>
          <w:rFonts w:ascii="Times New Roman" w:hAnsi="Times New Roman"/>
          <w:b/>
          <w:i/>
          <w:sz w:val="24"/>
          <w:szCs w:val="24"/>
        </w:rPr>
        <w:t xml:space="preserve">, предусмотренном </w:t>
      </w:r>
      <w:hyperlink w:anchor="Par3861" w:tooltip="Часть II. Информация, включаемая в отчет эмитента эмиссионных ценных бумаг" w:history="1">
        <w:r w:rsidRPr="00632FF0">
          <w:rPr>
            <w:rFonts w:ascii="Times New Roman" w:hAnsi="Times New Roman"/>
            <w:b/>
            <w:i/>
            <w:sz w:val="24"/>
            <w:szCs w:val="24"/>
          </w:rPr>
          <w:t>частью II</w:t>
        </w:r>
      </w:hyperlink>
      <w:r w:rsidRPr="00632FF0">
        <w:rPr>
          <w:rFonts w:ascii="Times New Roman" w:hAnsi="Times New Roman"/>
          <w:b/>
          <w:i/>
          <w:sz w:val="24"/>
          <w:szCs w:val="24"/>
        </w:rPr>
        <w:t xml:space="preserve"> Приложения 3 к Положению Банка России от 27 марта 2020 года N 714-П "О раскрытии информации эмитентами эмиссионных ценных бумаг". </w:t>
      </w:r>
    </w:p>
    <w:p w14:paraId="7E257520" w14:textId="77777777" w:rsidR="00B827B5" w:rsidRPr="00632FF0" w:rsidRDefault="00B827B5" w:rsidP="000A6E1E">
      <w:pPr>
        <w:widowControl w:val="0"/>
        <w:autoSpaceDE w:val="0"/>
        <w:autoSpaceDN w:val="0"/>
        <w:adjustRightInd w:val="0"/>
        <w:spacing w:after="0" w:line="240" w:lineRule="auto"/>
        <w:jc w:val="both"/>
        <w:rPr>
          <w:rFonts w:ascii="Times New Roman" w:hAnsi="Times New Roman"/>
          <w:b/>
          <w:i/>
          <w:color w:val="FF0000"/>
          <w:sz w:val="24"/>
          <w:szCs w:val="24"/>
        </w:rPr>
      </w:pPr>
    </w:p>
    <w:p w14:paraId="578FCEB3" w14:textId="43711010" w:rsidR="008F78FB" w:rsidRPr="00BA7125" w:rsidRDefault="00342977" w:rsidP="00342977">
      <w:pPr>
        <w:widowControl w:val="0"/>
        <w:autoSpaceDE w:val="0"/>
        <w:autoSpaceDN w:val="0"/>
        <w:adjustRightInd w:val="0"/>
        <w:spacing w:after="0" w:line="240" w:lineRule="auto"/>
        <w:jc w:val="both"/>
        <w:rPr>
          <w:rFonts w:ascii="Times New Roman" w:hAnsi="Times New Roman"/>
          <w:sz w:val="24"/>
          <w:szCs w:val="24"/>
        </w:rPr>
      </w:pPr>
      <w:r w:rsidRPr="00BA7125">
        <w:rPr>
          <w:rFonts w:ascii="Times New Roman" w:eastAsia="Times New Roman" w:hAnsi="Times New Roman"/>
          <w:sz w:val="24"/>
          <w:szCs w:val="24"/>
        </w:rPr>
        <w:t xml:space="preserve">Иных изменений в составе информации настоящего пункта, помимо отражённых по тексту настоящего пункта, в период между отчётной датой (30.06.2024) и датой раскрытия финансовой отчётности Эмитента, на основе которой в Отчёте </w:t>
      </w:r>
      <w:r w:rsidR="00E57C2D">
        <w:rPr>
          <w:rFonts w:ascii="Times New Roman" w:eastAsia="Times New Roman" w:hAnsi="Times New Roman"/>
          <w:sz w:val="24"/>
          <w:szCs w:val="24"/>
        </w:rPr>
        <w:t>Э</w:t>
      </w:r>
      <w:r w:rsidRPr="00BA7125">
        <w:rPr>
          <w:rFonts w:ascii="Times New Roman" w:eastAsia="Times New Roman" w:hAnsi="Times New Roman"/>
          <w:sz w:val="24"/>
          <w:szCs w:val="24"/>
        </w:rPr>
        <w:t>митента раскрывается информация о финансово-хозяйственной деятельности Эмитента (26.08.2024), не прои</w:t>
      </w:r>
      <w:r w:rsidR="00C938F4" w:rsidRPr="00BA7125">
        <w:rPr>
          <w:rFonts w:ascii="Times New Roman" w:eastAsia="Times New Roman" w:hAnsi="Times New Roman"/>
          <w:sz w:val="24"/>
          <w:szCs w:val="24"/>
        </w:rPr>
        <w:t>сходило</w:t>
      </w:r>
      <w:r w:rsidRPr="00BA7125">
        <w:rPr>
          <w:rFonts w:ascii="Times New Roman" w:eastAsia="Times New Roman" w:hAnsi="Times New Roman"/>
          <w:sz w:val="24"/>
          <w:szCs w:val="24"/>
        </w:rPr>
        <w:t xml:space="preserve">.  </w:t>
      </w:r>
    </w:p>
    <w:p w14:paraId="6C27D8B6" w14:textId="77777777" w:rsidR="00B37DF1" w:rsidRPr="000F0E0B" w:rsidRDefault="00B37DF1" w:rsidP="00581A4D">
      <w:pPr>
        <w:widowControl w:val="0"/>
        <w:autoSpaceDE w:val="0"/>
        <w:autoSpaceDN w:val="0"/>
        <w:adjustRightInd w:val="0"/>
        <w:spacing w:after="0" w:line="240" w:lineRule="auto"/>
        <w:ind w:firstLine="540"/>
        <w:jc w:val="both"/>
        <w:rPr>
          <w:rFonts w:ascii="Times New Roman" w:hAnsi="Times New Roman"/>
          <w:b/>
          <w:color w:val="FF0000"/>
          <w:sz w:val="24"/>
          <w:szCs w:val="24"/>
        </w:rPr>
      </w:pPr>
    </w:p>
    <w:p w14:paraId="134B94E2" w14:textId="77777777" w:rsidR="008F78FB" w:rsidRPr="00D976F2" w:rsidRDefault="008F78FB" w:rsidP="00253A8A">
      <w:pPr>
        <w:pStyle w:val="ConsPlusNormal"/>
        <w:jc w:val="both"/>
        <w:outlineLvl w:val="2"/>
        <w:rPr>
          <w:b/>
        </w:rPr>
      </w:pPr>
      <w:bookmarkStart w:id="190" w:name="_Toc102669413"/>
      <w:bookmarkStart w:id="191" w:name="_Toc177983038"/>
      <w:r w:rsidRPr="00D976F2">
        <w:rPr>
          <w:b/>
        </w:rPr>
        <w:t>4.3.1. Дополнительные сведения об ипотечном покрытии по облигациям эмитента с ипотечным покрытием</w:t>
      </w:r>
      <w:bookmarkEnd w:id="190"/>
      <w:bookmarkEnd w:id="191"/>
    </w:p>
    <w:p w14:paraId="1A118F76" w14:textId="05FFF528" w:rsidR="00251F3F" w:rsidRPr="00086EC7" w:rsidRDefault="00052371" w:rsidP="00251F3F">
      <w:pPr>
        <w:widowControl w:val="0"/>
        <w:autoSpaceDE w:val="0"/>
        <w:autoSpaceDN w:val="0"/>
        <w:adjustRightInd w:val="0"/>
        <w:spacing w:before="240" w:after="0" w:line="240" w:lineRule="auto"/>
        <w:jc w:val="both"/>
        <w:rPr>
          <w:rFonts w:ascii="Times New Roman" w:eastAsia="Times New Roman" w:hAnsi="Times New Roman"/>
          <w:sz w:val="24"/>
          <w:szCs w:val="24"/>
        </w:rPr>
      </w:pPr>
      <w:bookmarkStart w:id="192" w:name="_Hlk114506933"/>
      <w:r w:rsidRPr="00086EC7">
        <w:rPr>
          <w:rFonts w:ascii="Times New Roman" w:hAnsi="Times New Roman"/>
          <w:bCs/>
          <w:iCs/>
          <w:sz w:val="24"/>
          <w:szCs w:val="24"/>
        </w:rPr>
        <w:t>Информация в настоящем подпункте 4.3.1 (подпункты 4.3.1.1 – 4.3.1.4</w:t>
      </w:r>
      <w:r w:rsidR="000818BB">
        <w:rPr>
          <w:rFonts w:ascii="Times New Roman" w:hAnsi="Times New Roman"/>
          <w:bCs/>
          <w:iCs/>
          <w:sz w:val="24"/>
          <w:szCs w:val="24"/>
        </w:rPr>
        <w:t>)</w:t>
      </w:r>
      <w:r w:rsidRPr="00086EC7">
        <w:rPr>
          <w:rFonts w:ascii="Times New Roman" w:hAnsi="Times New Roman"/>
          <w:bCs/>
          <w:iCs/>
          <w:sz w:val="24"/>
          <w:szCs w:val="24"/>
        </w:rPr>
        <w:t xml:space="preserve"> не указывается на основании п.2 Примечаний к разделу 4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подпункта, раскрытой в </w:t>
      </w:r>
      <w:r w:rsidR="009D5145" w:rsidRPr="00086EC7">
        <w:rPr>
          <w:rFonts w:ascii="Times New Roman" w:hAnsi="Times New Roman"/>
          <w:bCs/>
          <w:iCs/>
          <w:sz w:val="24"/>
          <w:szCs w:val="24"/>
        </w:rPr>
        <w:t>Отчёте</w:t>
      </w:r>
      <w:r w:rsidRPr="00086EC7">
        <w:rPr>
          <w:rFonts w:ascii="Times New Roman" w:hAnsi="Times New Roman"/>
          <w:bCs/>
          <w:iCs/>
          <w:sz w:val="24"/>
          <w:szCs w:val="24"/>
        </w:rPr>
        <w:t xml:space="preserve"> эмитента за 12 месяцев 202</w:t>
      </w:r>
      <w:r w:rsidR="009D5145" w:rsidRPr="00086EC7">
        <w:rPr>
          <w:rFonts w:ascii="Times New Roman" w:hAnsi="Times New Roman"/>
          <w:bCs/>
          <w:iCs/>
          <w:sz w:val="24"/>
          <w:szCs w:val="24"/>
        </w:rPr>
        <w:t>3</w:t>
      </w:r>
      <w:r w:rsidRPr="00086EC7">
        <w:rPr>
          <w:rFonts w:ascii="Times New Roman" w:hAnsi="Times New Roman"/>
          <w:bCs/>
          <w:iCs/>
          <w:sz w:val="24"/>
          <w:szCs w:val="24"/>
        </w:rPr>
        <w:t xml:space="preserve"> года, не прои</w:t>
      </w:r>
      <w:r w:rsidR="00F6382F">
        <w:rPr>
          <w:rFonts w:ascii="Times New Roman" w:hAnsi="Times New Roman"/>
          <w:bCs/>
          <w:iCs/>
          <w:sz w:val="24"/>
          <w:szCs w:val="24"/>
        </w:rPr>
        <w:t>зошло</w:t>
      </w:r>
      <w:r w:rsidRPr="00086EC7">
        <w:rPr>
          <w:rFonts w:ascii="Times New Roman" w:hAnsi="Times New Roman"/>
          <w:bCs/>
          <w:iCs/>
          <w:sz w:val="24"/>
          <w:szCs w:val="24"/>
        </w:rPr>
        <w:t xml:space="preserve"> изменений.</w:t>
      </w:r>
    </w:p>
    <w:p w14:paraId="287B28BB" w14:textId="77777777" w:rsidR="00251F3F" w:rsidRPr="00086EC7" w:rsidRDefault="00251F3F" w:rsidP="00251F3F">
      <w:pPr>
        <w:widowControl w:val="0"/>
        <w:autoSpaceDE w:val="0"/>
        <w:autoSpaceDN w:val="0"/>
        <w:adjustRightInd w:val="0"/>
        <w:spacing w:after="0" w:line="240" w:lineRule="auto"/>
        <w:jc w:val="both"/>
        <w:rPr>
          <w:rFonts w:ascii="Times New Roman" w:eastAsia="Times New Roman" w:hAnsi="Times New Roman"/>
          <w:color w:val="FF0000"/>
          <w:sz w:val="24"/>
          <w:szCs w:val="24"/>
        </w:rPr>
      </w:pPr>
    </w:p>
    <w:p w14:paraId="507A1292" w14:textId="638219C4" w:rsidR="00D86983" w:rsidRPr="00086EC7" w:rsidRDefault="000A6E1E" w:rsidP="00251F3F">
      <w:pPr>
        <w:widowControl w:val="0"/>
        <w:autoSpaceDE w:val="0"/>
        <w:autoSpaceDN w:val="0"/>
        <w:adjustRightInd w:val="0"/>
        <w:spacing w:after="0" w:line="240" w:lineRule="auto"/>
        <w:jc w:val="both"/>
        <w:rPr>
          <w:rFonts w:ascii="Times New Roman" w:hAnsi="Times New Roman"/>
          <w:sz w:val="24"/>
          <w:szCs w:val="24"/>
        </w:rPr>
      </w:pPr>
      <w:r w:rsidRPr="00086EC7">
        <w:rPr>
          <w:rFonts w:ascii="Times New Roman" w:hAnsi="Times New Roman"/>
          <w:sz w:val="24"/>
          <w:szCs w:val="24"/>
        </w:rPr>
        <w:t xml:space="preserve">Изменений в составе информации настоящего пункта в период между </w:t>
      </w:r>
      <w:r w:rsidR="009D5145" w:rsidRPr="00086EC7">
        <w:rPr>
          <w:rFonts w:ascii="Times New Roman" w:hAnsi="Times New Roman"/>
          <w:sz w:val="24"/>
          <w:szCs w:val="24"/>
        </w:rPr>
        <w:t>отчётной</w:t>
      </w:r>
      <w:r w:rsidRPr="00086EC7">
        <w:rPr>
          <w:rFonts w:ascii="Times New Roman" w:hAnsi="Times New Roman"/>
          <w:sz w:val="24"/>
          <w:szCs w:val="24"/>
        </w:rPr>
        <w:t xml:space="preserve"> датой (30.06.202</w:t>
      </w:r>
      <w:r w:rsidR="009D5145" w:rsidRPr="00086EC7">
        <w:rPr>
          <w:rFonts w:ascii="Times New Roman" w:hAnsi="Times New Roman"/>
          <w:sz w:val="24"/>
          <w:szCs w:val="24"/>
        </w:rPr>
        <w:t>4</w:t>
      </w:r>
      <w:r w:rsidRPr="00086EC7">
        <w:rPr>
          <w:rFonts w:ascii="Times New Roman" w:hAnsi="Times New Roman"/>
          <w:sz w:val="24"/>
          <w:szCs w:val="24"/>
        </w:rPr>
        <w:t xml:space="preserve">) и датой раскрытия финансовой отчётности Эмитента, на основе которой в </w:t>
      </w:r>
      <w:r w:rsidR="009D5145" w:rsidRPr="00086EC7">
        <w:rPr>
          <w:rFonts w:ascii="Times New Roman" w:hAnsi="Times New Roman"/>
          <w:sz w:val="24"/>
          <w:szCs w:val="24"/>
        </w:rPr>
        <w:t>Отчёте</w:t>
      </w:r>
      <w:r w:rsidRPr="00086EC7">
        <w:rPr>
          <w:rFonts w:ascii="Times New Roman" w:hAnsi="Times New Roman"/>
          <w:sz w:val="24"/>
          <w:szCs w:val="24"/>
        </w:rPr>
        <w:t xml:space="preserve"> </w:t>
      </w:r>
      <w:r w:rsidR="00E57C2D">
        <w:rPr>
          <w:rFonts w:ascii="Times New Roman" w:hAnsi="Times New Roman"/>
          <w:sz w:val="24"/>
          <w:szCs w:val="24"/>
        </w:rPr>
        <w:t>Э</w:t>
      </w:r>
      <w:r w:rsidRPr="00086EC7">
        <w:rPr>
          <w:rFonts w:ascii="Times New Roman" w:hAnsi="Times New Roman"/>
          <w:sz w:val="24"/>
          <w:szCs w:val="24"/>
        </w:rPr>
        <w:t>митента раскрывается информация о финансово-хозяйственной деятельности Эмитента (2</w:t>
      </w:r>
      <w:r w:rsidR="00E178C6" w:rsidRPr="00086EC7">
        <w:rPr>
          <w:rFonts w:ascii="Times New Roman" w:hAnsi="Times New Roman"/>
          <w:sz w:val="24"/>
          <w:szCs w:val="24"/>
        </w:rPr>
        <w:t>6</w:t>
      </w:r>
      <w:r w:rsidRPr="00086EC7">
        <w:rPr>
          <w:rFonts w:ascii="Times New Roman" w:hAnsi="Times New Roman"/>
          <w:sz w:val="24"/>
          <w:szCs w:val="24"/>
        </w:rPr>
        <w:t>.08.202</w:t>
      </w:r>
      <w:r w:rsidR="009D5145" w:rsidRPr="00086EC7">
        <w:rPr>
          <w:rFonts w:ascii="Times New Roman" w:hAnsi="Times New Roman"/>
          <w:sz w:val="24"/>
          <w:szCs w:val="24"/>
        </w:rPr>
        <w:t>4</w:t>
      </w:r>
      <w:r w:rsidRPr="00086EC7">
        <w:rPr>
          <w:rFonts w:ascii="Times New Roman" w:hAnsi="Times New Roman"/>
          <w:sz w:val="24"/>
          <w:szCs w:val="24"/>
        </w:rPr>
        <w:t>), не прои</w:t>
      </w:r>
      <w:r w:rsidR="00C938F4">
        <w:rPr>
          <w:rFonts w:ascii="Times New Roman" w:hAnsi="Times New Roman"/>
          <w:sz w:val="24"/>
          <w:szCs w:val="24"/>
        </w:rPr>
        <w:t>сходило</w:t>
      </w:r>
      <w:r w:rsidR="00251F3F" w:rsidRPr="00086EC7">
        <w:rPr>
          <w:rFonts w:ascii="Times New Roman" w:eastAsia="Times New Roman" w:hAnsi="Times New Roman"/>
          <w:sz w:val="24"/>
          <w:szCs w:val="24"/>
        </w:rPr>
        <w:t>.</w:t>
      </w:r>
      <w:bookmarkEnd w:id="192"/>
    </w:p>
    <w:p w14:paraId="11693FC1" w14:textId="0DBF98EC" w:rsidR="00394B3C" w:rsidRPr="001D3F60" w:rsidRDefault="00394B3C" w:rsidP="001A2F13">
      <w:pPr>
        <w:pStyle w:val="ConsPlusNormal"/>
        <w:jc w:val="both"/>
        <w:outlineLvl w:val="2"/>
        <w:rPr>
          <w:b/>
        </w:rPr>
      </w:pPr>
    </w:p>
    <w:p w14:paraId="64D360EF" w14:textId="77777777" w:rsidR="00394B3C" w:rsidRPr="001D3F60" w:rsidRDefault="00394B3C" w:rsidP="00D86983">
      <w:pPr>
        <w:pStyle w:val="ConsPlusNormal"/>
        <w:jc w:val="both"/>
        <w:outlineLvl w:val="2"/>
        <w:rPr>
          <w:b/>
        </w:rPr>
      </w:pPr>
      <w:bookmarkStart w:id="193" w:name="_Toc102669414"/>
      <w:bookmarkStart w:id="194" w:name="_Toc177983039"/>
      <w:r w:rsidRPr="001D3F60">
        <w:rPr>
          <w:b/>
        </w:rPr>
        <w:t>4.3.2. Дополнительные сведения о залоговом обеспечении денежными требованиями по облигациям эмитента с залоговым обеспечением денежными требованиями</w:t>
      </w:r>
      <w:bookmarkEnd w:id="193"/>
      <w:bookmarkEnd w:id="194"/>
    </w:p>
    <w:p w14:paraId="09E9F572" w14:textId="78FAC915" w:rsidR="009725B0" w:rsidRPr="006A20F8" w:rsidRDefault="00052371" w:rsidP="009725B0">
      <w:pPr>
        <w:widowControl w:val="0"/>
        <w:autoSpaceDE w:val="0"/>
        <w:autoSpaceDN w:val="0"/>
        <w:adjustRightInd w:val="0"/>
        <w:spacing w:before="240" w:after="0" w:line="240" w:lineRule="auto"/>
        <w:jc w:val="both"/>
        <w:rPr>
          <w:rFonts w:ascii="Times New Roman" w:eastAsia="Times New Roman" w:hAnsi="Times New Roman"/>
          <w:sz w:val="24"/>
          <w:szCs w:val="24"/>
        </w:rPr>
      </w:pPr>
      <w:r w:rsidRPr="006A20F8">
        <w:rPr>
          <w:rFonts w:ascii="Times New Roman" w:hAnsi="Times New Roman"/>
          <w:bCs/>
          <w:iCs/>
          <w:sz w:val="24"/>
          <w:szCs w:val="24"/>
        </w:rPr>
        <w:t xml:space="preserve">Информация в настоящем подпункте 4.3.2 (подпункты 4.3.2.1 – 4.3.2.5) не указывается на основании п.2 Примечаний к разделу 4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подпункта, раскрытой в </w:t>
      </w:r>
      <w:r w:rsidR="009D5145" w:rsidRPr="006A20F8">
        <w:rPr>
          <w:rFonts w:ascii="Times New Roman" w:hAnsi="Times New Roman"/>
          <w:bCs/>
          <w:iCs/>
          <w:sz w:val="24"/>
          <w:szCs w:val="24"/>
        </w:rPr>
        <w:t>Отчёте</w:t>
      </w:r>
      <w:r w:rsidRPr="006A20F8">
        <w:rPr>
          <w:rFonts w:ascii="Times New Roman" w:hAnsi="Times New Roman"/>
          <w:bCs/>
          <w:iCs/>
          <w:sz w:val="24"/>
          <w:szCs w:val="24"/>
        </w:rPr>
        <w:t xml:space="preserve"> эмитента за 12 месяцев 202</w:t>
      </w:r>
      <w:r w:rsidR="009D5145" w:rsidRPr="006A20F8">
        <w:rPr>
          <w:rFonts w:ascii="Times New Roman" w:hAnsi="Times New Roman"/>
          <w:bCs/>
          <w:iCs/>
          <w:sz w:val="24"/>
          <w:szCs w:val="24"/>
        </w:rPr>
        <w:t xml:space="preserve">3 </w:t>
      </w:r>
      <w:r w:rsidRPr="006A20F8">
        <w:rPr>
          <w:rFonts w:ascii="Times New Roman" w:hAnsi="Times New Roman"/>
          <w:bCs/>
          <w:iCs/>
          <w:sz w:val="24"/>
          <w:szCs w:val="24"/>
        </w:rPr>
        <w:t>года, не прои</w:t>
      </w:r>
      <w:r w:rsidR="00F6382F">
        <w:rPr>
          <w:rFonts w:ascii="Times New Roman" w:hAnsi="Times New Roman"/>
          <w:bCs/>
          <w:iCs/>
          <w:sz w:val="24"/>
          <w:szCs w:val="24"/>
        </w:rPr>
        <w:t>зошло</w:t>
      </w:r>
      <w:r w:rsidRPr="006A20F8">
        <w:rPr>
          <w:rFonts w:ascii="Times New Roman" w:hAnsi="Times New Roman"/>
          <w:bCs/>
          <w:iCs/>
          <w:sz w:val="24"/>
          <w:szCs w:val="24"/>
        </w:rPr>
        <w:t xml:space="preserve"> изменений</w:t>
      </w:r>
      <w:r w:rsidR="009725B0" w:rsidRPr="006A20F8">
        <w:rPr>
          <w:rFonts w:ascii="Times New Roman" w:eastAsia="Times New Roman" w:hAnsi="Times New Roman"/>
          <w:sz w:val="24"/>
          <w:szCs w:val="24"/>
        </w:rPr>
        <w:t>.</w:t>
      </w:r>
    </w:p>
    <w:p w14:paraId="6F79DE91" w14:textId="77777777" w:rsidR="009725B0" w:rsidRPr="006A20F8" w:rsidRDefault="009725B0" w:rsidP="009725B0">
      <w:pPr>
        <w:widowControl w:val="0"/>
        <w:autoSpaceDE w:val="0"/>
        <w:autoSpaceDN w:val="0"/>
        <w:adjustRightInd w:val="0"/>
        <w:spacing w:after="0" w:line="240" w:lineRule="auto"/>
        <w:jc w:val="both"/>
        <w:rPr>
          <w:rFonts w:ascii="Times New Roman" w:eastAsia="Times New Roman" w:hAnsi="Times New Roman"/>
          <w:sz w:val="24"/>
          <w:szCs w:val="24"/>
        </w:rPr>
      </w:pPr>
    </w:p>
    <w:p w14:paraId="3F5A87BE" w14:textId="112359E2" w:rsidR="00D86983" w:rsidRPr="006A20F8" w:rsidRDefault="000A6E1E" w:rsidP="009725B0">
      <w:pPr>
        <w:widowControl w:val="0"/>
        <w:autoSpaceDE w:val="0"/>
        <w:autoSpaceDN w:val="0"/>
        <w:adjustRightInd w:val="0"/>
        <w:spacing w:after="0" w:line="240" w:lineRule="auto"/>
        <w:jc w:val="both"/>
        <w:rPr>
          <w:rFonts w:ascii="Times New Roman" w:hAnsi="Times New Roman"/>
          <w:bCs/>
          <w:iCs/>
          <w:sz w:val="24"/>
          <w:szCs w:val="24"/>
        </w:rPr>
      </w:pPr>
      <w:r w:rsidRPr="006A20F8">
        <w:rPr>
          <w:rFonts w:ascii="Times New Roman" w:hAnsi="Times New Roman"/>
          <w:sz w:val="24"/>
          <w:szCs w:val="24"/>
        </w:rPr>
        <w:t xml:space="preserve">Изменений в составе информации настоящего пункта в период между </w:t>
      </w:r>
      <w:r w:rsidR="009D5145" w:rsidRPr="006A20F8">
        <w:rPr>
          <w:rFonts w:ascii="Times New Roman" w:hAnsi="Times New Roman"/>
          <w:sz w:val="24"/>
          <w:szCs w:val="24"/>
        </w:rPr>
        <w:t>отчётной</w:t>
      </w:r>
      <w:r w:rsidRPr="006A20F8">
        <w:rPr>
          <w:rFonts w:ascii="Times New Roman" w:hAnsi="Times New Roman"/>
          <w:sz w:val="24"/>
          <w:szCs w:val="24"/>
        </w:rPr>
        <w:t xml:space="preserve"> датой (30.06.202</w:t>
      </w:r>
      <w:r w:rsidR="009D5145" w:rsidRPr="006A20F8">
        <w:rPr>
          <w:rFonts w:ascii="Times New Roman" w:hAnsi="Times New Roman"/>
          <w:sz w:val="24"/>
          <w:szCs w:val="24"/>
        </w:rPr>
        <w:t>4</w:t>
      </w:r>
      <w:r w:rsidRPr="006A20F8">
        <w:rPr>
          <w:rFonts w:ascii="Times New Roman" w:hAnsi="Times New Roman"/>
          <w:sz w:val="24"/>
          <w:szCs w:val="24"/>
        </w:rPr>
        <w:t xml:space="preserve">) и датой раскрытия финансовой отчётности Эмитента, на основе которой в </w:t>
      </w:r>
      <w:r w:rsidR="009D5145" w:rsidRPr="006A20F8">
        <w:rPr>
          <w:rFonts w:ascii="Times New Roman" w:hAnsi="Times New Roman"/>
          <w:sz w:val="24"/>
          <w:szCs w:val="24"/>
        </w:rPr>
        <w:t>Отчёте</w:t>
      </w:r>
      <w:r w:rsidRPr="006A20F8">
        <w:rPr>
          <w:rFonts w:ascii="Times New Roman" w:hAnsi="Times New Roman"/>
          <w:sz w:val="24"/>
          <w:szCs w:val="24"/>
        </w:rPr>
        <w:t xml:space="preserve"> </w:t>
      </w:r>
      <w:r w:rsidR="00E57C2D">
        <w:rPr>
          <w:rFonts w:ascii="Times New Roman" w:hAnsi="Times New Roman"/>
          <w:sz w:val="24"/>
          <w:szCs w:val="24"/>
        </w:rPr>
        <w:t>Э</w:t>
      </w:r>
      <w:r w:rsidRPr="006A20F8">
        <w:rPr>
          <w:rFonts w:ascii="Times New Roman" w:hAnsi="Times New Roman"/>
          <w:sz w:val="24"/>
          <w:szCs w:val="24"/>
        </w:rPr>
        <w:t>митента раскрывается информация о финансово-хозяйственной деятельности Эмитента (2</w:t>
      </w:r>
      <w:r w:rsidR="00E178C6" w:rsidRPr="006A20F8">
        <w:rPr>
          <w:rFonts w:ascii="Times New Roman" w:hAnsi="Times New Roman"/>
          <w:sz w:val="24"/>
          <w:szCs w:val="24"/>
        </w:rPr>
        <w:t>6</w:t>
      </w:r>
      <w:r w:rsidRPr="006A20F8">
        <w:rPr>
          <w:rFonts w:ascii="Times New Roman" w:hAnsi="Times New Roman"/>
          <w:sz w:val="24"/>
          <w:szCs w:val="24"/>
        </w:rPr>
        <w:t>.08.202</w:t>
      </w:r>
      <w:r w:rsidR="009D5145" w:rsidRPr="006A20F8">
        <w:rPr>
          <w:rFonts w:ascii="Times New Roman" w:hAnsi="Times New Roman"/>
          <w:sz w:val="24"/>
          <w:szCs w:val="24"/>
        </w:rPr>
        <w:t>4</w:t>
      </w:r>
      <w:r w:rsidRPr="006A20F8">
        <w:rPr>
          <w:rFonts w:ascii="Times New Roman" w:hAnsi="Times New Roman"/>
          <w:sz w:val="24"/>
          <w:szCs w:val="24"/>
        </w:rPr>
        <w:t>), не прои</w:t>
      </w:r>
      <w:r w:rsidR="00C938F4">
        <w:rPr>
          <w:rFonts w:ascii="Times New Roman" w:hAnsi="Times New Roman"/>
          <w:sz w:val="24"/>
          <w:szCs w:val="24"/>
        </w:rPr>
        <w:t>сходило</w:t>
      </w:r>
      <w:r w:rsidR="009725B0" w:rsidRPr="006A20F8">
        <w:rPr>
          <w:rFonts w:ascii="Times New Roman" w:eastAsia="Times New Roman" w:hAnsi="Times New Roman"/>
          <w:sz w:val="24"/>
          <w:szCs w:val="24"/>
        </w:rPr>
        <w:t>.</w:t>
      </w:r>
    </w:p>
    <w:p w14:paraId="4BD84F97" w14:textId="447232CA" w:rsidR="008D7672" w:rsidRPr="001D3F60" w:rsidRDefault="008D7672" w:rsidP="00CE5586">
      <w:pPr>
        <w:widowControl w:val="0"/>
        <w:autoSpaceDE w:val="0"/>
        <w:autoSpaceDN w:val="0"/>
        <w:adjustRightInd w:val="0"/>
        <w:spacing w:after="0" w:line="240" w:lineRule="auto"/>
        <w:jc w:val="both"/>
        <w:rPr>
          <w:rFonts w:ascii="Times New Roman" w:hAnsi="Times New Roman"/>
          <w:bCs/>
          <w:iCs/>
          <w:sz w:val="24"/>
          <w:szCs w:val="24"/>
        </w:rPr>
      </w:pPr>
    </w:p>
    <w:p w14:paraId="3BB8F833" w14:textId="77777777" w:rsidR="008D7672" w:rsidRPr="001D3F60" w:rsidRDefault="008D7672" w:rsidP="00EB3EFB">
      <w:pPr>
        <w:pStyle w:val="ConsPlusNormal"/>
        <w:jc w:val="both"/>
        <w:outlineLvl w:val="2"/>
        <w:rPr>
          <w:b/>
        </w:rPr>
      </w:pPr>
      <w:bookmarkStart w:id="195" w:name="_Toc102669415"/>
      <w:bookmarkStart w:id="196" w:name="_Toc177983040"/>
      <w:r w:rsidRPr="001D3F60">
        <w:rPr>
          <w:b/>
        </w:rPr>
        <w:t>4.4. Сведения об объявленных и выплаченных дивидендах по акциям эмитента</w:t>
      </w:r>
      <w:bookmarkEnd w:id="195"/>
      <w:bookmarkEnd w:id="196"/>
    </w:p>
    <w:p w14:paraId="30DF7ED4" w14:textId="71207CCA" w:rsidR="0071332F" w:rsidRPr="006A20F8" w:rsidRDefault="00052371" w:rsidP="00841815">
      <w:pPr>
        <w:widowControl w:val="0"/>
        <w:autoSpaceDE w:val="0"/>
        <w:autoSpaceDN w:val="0"/>
        <w:adjustRightInd w:val="0"/>
        <w:spacing w:before="240" w:after="0" w:line="240" w:lineRule="auto"/>
        <w:jc w:val="both"/>
        <w:rPr>
          <w:rFonts w:ascii="Times New Roman" w:eastAsia="Times New Roman" w:hAnsi="Times New Roman"/>
          <w:sz w:val="24"/>
          <w:szCs w:val="24"/>
        </w:rPr>
      </w:pPr>
      <w:r w:rsidRPr="006A20F8">
        <w:rPr>
          <w:rFonts w:ascii="Times New Roman" w:hAnsi="Times New Roman"/>
          <w:sz w:val="24"/>
          <w:szCs w:val="24"/>
        </w:rPr>
        <w:t xml:space="preserve">Информация в настоящем пункте не указывается на основании п.2 Примечаний к разделу 4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пункта, раскрытой в </w:t>
      </w:r>
      <w:r w:rsidR="009D5145" w:rsidRPr="006A20F8">
        <w:rPr>
          <w:rFonts w:ascii="Times New Roman" w:hAnsi="Times New Roman"/>
          <w:sz w:val="24"/>
          <w:szCs w:val="24"/>
        </w:rPr>
        <w:t>Отчёте</w:t>
      </w:r>
      <w:r w:rsidRPr="006A20F8">
        <w:rPr>
          <w:rFonts w:ascii="Times New Roman" w:hAnsi="Times New Roman"/>
          <w:sz w:val="24"/>
          <w:szCs w:val="24"/>
        </w:rPr>
        <w:t xml:space="preserve"> эмитента за 12 месяцев 202</w:t>
      </w:r>
      <w:r w:rsidR="009D5145" w:rsidRPr="006A20F8">
        <w:rPr>
          <w:rFonts w:ascii="Times New Roman" w:hAnsi="Times New Roman"/>
          <w:sz w:val="24"/>
          <w:szCs w:val="24"/>
        </w:rPr>
        <w:t>3</w:t>
      </w:r>
      <w:r w:rsidRPr="006A20F8">
        <w:rPr>
          <w:rFonts w:ascii="Times New Roman" w:hAnsi="Times New Roman"/>
          <w:sz w:val="24"/>
          <w:szCs w:val="24"/>
        </w:rPr>
        <w:t xml:space="preserve"> года, не прои</w:t>
      </w:r>
      <w:r w:rsidR="00F6382F">
        <w:rPr>
          <w:rFonts w:ascii="Times New Roman" w:hAnsi="Times New Roman"/>
          <w:sz w:val="24"/>
          <w:szCs w:val="24"/>
        </w:rPr>
        <w:t>зошло</w:t>
      </w:r>
      <w:r w:rsidRPr="006A20F8">
        <w:rPr>
          <w:rFonts w:ascii="Times New Roman" w:hAnsi="Times New Roman"/>
          <w:sz w:val="24"/>
          <w:szCs w:val="24"/>
        </w:rPr>
        <w:t xml:space="preserve"> изменений</w:t>
      </w:r>
      <w:r w:rsidR="0071332F" w:rsidRPr="006A20F8">
        <w:rPr>
          <w:rFonts w:ascii="Times New Roman" w:eastAsia="Times New Roman" w:hAnsi="Times New Roman"/>
          <w:sz w:val="24"/>
          <w:szCs w:val="24"/>
        </w:rPr>
        <w:t>.</w:t>
      </w:r>
    </w:p>
    <w:p w14:paraId="48881CF2" w14:textId="143BF93D" w:rsidR="007F49CF" w:rsidRPr="006A20F8" w:rsidRDefault="000A6E1E" w:rsidP="0071332F">
      <w:pPr>
        <w:widowControl w:val="0"/>
        <w:autoSpaceDE w:val="0"/>
        <w:autoSpaceDN w:val="0"/>
        <w:adjustRightInd w:val="0"/>
        <w:spacing w:before="240" w:after="0" w:line="240" w:lineRule="auto"/>
        <w:jc w:val="both"/>
        <w:rPr>
          <w:rFonts w:ascii="Times New Roman" w:hAnsi="Times New Roman"/>
          <w:sz w:val="24"/>
          <w:szCs w:val="24"/>
        </w:rPr>
      </w:pPr>
      <w:r w:rsidRPr="006A20F8">
        <w:rPr>
          <w:rFonts w:ascii="Times New Roman" w:hAnsi="Times New Roman"/>
          <w:sz w:val="24"/>
          <w:szCs w:val="24"/>
        </w:rPr>
        <w:t xml:space="preserve">Изменений в составе информации настоящего пункта в период между </w:t>
      </w:r>
      <w:r w:rsidR="009D5145" w:rsidRPr="006A20F8">
        <w:rPr>
          <w:rFonts w:ascii="Times New Roman" w:hAnsi="Times New Roman"/>
          <w:sz w:val="24"/>
          <w:szCs w:val="24"/>
        </w:rPr>
        <w:t>отчётной</w:t>
      </w:r>
      <w:r w:rsidRPr="006A20F8">
        <w:rPr>
          <w:rFonts w:ascii="Times New Roman" w:hAnsi="Times New Roman"/>
          <w:sz w:val="24"/>
          <w:szCs w:val="24"/>
        </w:rPr>
        <w:t xml:space="preserve"> датой (30.06.202</w:t>
      </w:r>
      <w:r w:rsidR="009D5145" w:rsidRPr="006A20F8">
        <w:rPr>
          <w:rFonts w:ascii="Times New Roman" w:hAnsi="Times New Roman"/>
          <w:sz w:val="24"/>
          <w:szCs w:val="24"/>
        </w:rPr>
        <w:t>4</w:t>
      </w:r>
      <w:r w:rsidRPr="006A20F8">
        <w:rPr>
          <w:rFonts w:ascii="Times New Roman" w:hAnsi="Times New Roman"/>
          <w:sz w:val="24"/>
          <w:szCs w:val="24"/>
        </w:rPr>
        <w:t xml:space="preserve">) и датой раскрытия финансовой отчётности Эмитента, на основе которой в </w:t>
      </w:r>
      <w:r w:rsidR="009D5145" w:rsidRPr="006A20F8">
        <w:rPr>
          <w:rFonts w:ascii="Times New Roman" w:hAnsi="Times New Roman"/>
          <w:sz w:val="24"/>
          <w:szCs w:val="24"/>
        </w:rPr>
        <w:t>Отчёте</w:t>
      </w:r>
      <w:r w:rsidRPr="006A20F8">
        <w:rPr>
          <w:rFonts w:ascii="Times New Roman" w:hAnsi="Times New Roman"/>
          <w:sz w:val="24"/>
          <w:szCs w:val="24"/>
        </w:rPr>
        <w:t xml:space="preserve"> </w:t>
      </w:r>
      <w:r w:rsidR="00E57C2D">
        <w:rPr>
          <w:rFonts w:ascii="Times New Roman" w:hAnsi="Times New Roman"/>
          <w:sz w:val="24"/>
          <w:szCs w:val="24"/>
        </w:rPr>
        <w:t>Э</w:t>
      </w:r>
      <w:r w:rsidRPr="006A20F8">
        <w:rPr>
          <w:rFonts w:ascii="Times New Roman" w:hAnsi="Times New Roman"/>
          <w:sz w:val="24"/>
          <w:szCs w:val="24"/>
        </w:rPr>
        <w:t>митента раскрывается информация о финансово-хозяйственной деятельности Эмитента (2</w:t>
      </w:r>
      <w:r w:rsidR="00E178C6" w:rsidRPr="006A20F8">
        <w:rPr>
          <w:rFonts w:ascii="Times New Roman" w:hAnsi="Times New Roman"/>
          <w:sz w:val="24"/>
          <w:szCs w:val="24"/>
        </w:rPr>
        <w:t>6</w:t>
      </w:r>
      <w:r w:rsidRPr="006A20F8">
        <w:rPr>
          <w:rFonts w:ascii="Times New Roman" w:hAnsi="Times New Roman"/>
          <w:sz w:val="24"/>
          <w:szCs w:val="24"/>
        </w:rPr>
        <w:t>.08.202</w:t>
      </w:r>
      <w:r w:rsidR="009D5145" w:rsidRPr="006A20F8">
        <w:rPr>
          <w:rFonts w:ascii="Times New Roman" w:hAnsi="Times New Roman"/>
          <w:sz w:val="24"/>
          <w:szCs w:val="24"/>
        </w:rPr>
        <w:t>4</w:t>
      </w:r>
      <w:r w:rsidRPr="006A20F8">
        <w:rPr>
          <w:rFonts w:ascii="Times New Roman" w:hAnsi="Times New Roman"/>
          <w:sz w:val="24"/>
          <w:szCs w:val="24"/>
        </w:rPr>
        <w:t>), не прои</w:t>
      </w:r>
      <w:r w:rsidR="00C938F4">
        <w:rPr>
          <w:rFonts w:ascii="Times New Roman" w:hAnsi="Times New Roman"/>
          <w:sz w:val="24"/>
          <w:szCs w:val="24"/>
        </w:rPr>
        <w:t>сходило</w:t>
      </w:r>
      <w:r w:rsidR="0071332F" w:rsidRPr="006A20F8">
        <w:rPr>
          <w:rFonts w:ascii="Times New Roman" w:eastAsia="Times New Roman" w:hAnsi="Times New Roman"/>
          <w:sz w:val="24"/>
          <w:szCs w:val="24"/>
        </w:rPr>
        <w:t>.</w:t>
      </w:r>
      <w:r w:rsidR="007F49CF" w:rsidRPr="006A20F8">
        <w:rPr>
          <w:rFonts w:ascii="Times New Roman" w:hAnsi="Times New Roman"/>
          <w:sz w:val="24"/>
          <w:szCs w:val="24"/>
        </w:rPr>
        <w:t xml:space="preserve"> </w:t>
      </w:r>
    </w:p>
    <w:p w14:paraId="448A1CDD" w14:textId="77777777" w:rsidR="009C648E" w:rsidRPr="00632FF0" w:rsidRDefault="009C648E" w:rsidP="009C648E">
      <w:pPr>
        <w:widowControl w:val="0"/>
        <w:autoSpaceDE w:val="0"/>
        <w:autoSpaceDN w:val="0"/>
        <w:adjustRightInd w:val="0"/>
        <w:spacing w:before="240" w:after="0" w:line="240" w:lineRule="auto"/>
        <w:ind w:firstLine="540"/>
        <w:jc w:val="both"/>
        <w:rPr>
          <w:rFonts w:ascii="Times New Roman" w:hAnsi="Times New Roman"/>
          <w:b/>
          <w:i/>
          <w:sz w:val="24"/>
          <w:szCs w:val="24"/>
        </w:rPr>
      </w:pPr>
    </w:p>
    <w:p w14:paraId="3F18EA0D" w14:textId="349EEC7F" w:rsidR="009C648E" w:rsidRPr="001D3F60" w:rsidRDefault="009C648E" w:rsidP="007F49CF">
      <w:pPr>
        <w:pStyle w:val="ConsPlusNormal"/>
        <w:jc w:val="both"/>
        <w:outlineLvl w:val="2"/>
        <w:rPr>
          <w:b/>
        </w:rPr>
      </w:pPr>
      <w:bookmarkStart w:id="197" w:name="_Toc102669416"/>
      <w:bookmarkStart w:id="198" w:name="_Toc177983041"/>
      <w:r w:rsidRPr="001D3F60">
        <w:rPr>
          <w:b/>
        </w:rPr>
        <w:t xml:space="preserve">4.5. Сведения об организациях, осуществляющих </w:t>
      </w:r>
      <w:r w:rsidR="009D5145" w:rsidRPr="001D3F60">
        <w:rPr>
          <w:b/>
        </w:rPr>
        <w:t>учёт</w:t>
      </w:r>
      <w:r w:rsidRPr="001D3F60">
        <w:rPr>
          <w:b/>
        </w:rPr>
        <w:t xml:space="preserve"> прав на эмиссионные ценные </w:t>
      </w:r>
      <w:r w:rsidRPr="001D3F60">
        <w:rPr>
          <w:b/>
        </w:rPr>
        <w:lastRenderedPageBreak/>
        <w:t>бумаги эмитента</w:t>
      </w:r>
      <w:bookmarkEnd w:id="197"/>
      <w:bookmarkEnd w:id="198"/>
    </w:p>
    <w:p w14:paraId="39D7CABE" w14:textId="77777777" w:rsidR="009C648E" w:rsidRPr="001D3F60" w:rsidRDefault="009C648E" w:rsidP="009C648E">
      <w:pPr>
        <w:widowControl w:val="0"/>
        <w:autoSpaceDE w:val="0"/>
        <w:autoSpaceDN w:val="0"/>
        <w:adjustRightInd w:val="0"/>
        <w:spacing w:after="0" w:line="240" w:lineRule="auto"/>
        <w:ind w:firstLine="540"/>
        <w:jc w:val="both"/>
        <w:rPr>
          <w:rFonts w:ascii="Times New Roman" w:hAnsi="Times New Roman"/>
          <w:sz w:val="24"/>
          <w:szCs w:val="24"/>
        </w:rPr>
      </w:pPr>
    </w:p>
    <w:p w14:paraId="2689A295" w14:textId="77777777" w:rsidR="009C648E" w:rsidRPr="001D3F60" w:rsidRDefault="009C648E" w:rsidP="00E6251D">
      <w:pPr>
        <w:pStyle w:val="ConsPlusNormal"/>
        <w:jc w:val="both"/>
        <w:outlineLvl w:val="2"/>
        <w:rPr>
          <w:b/>
        </w:rPr>
      </w:pPr>
      <w:bookmarkStart w:id="199" w:name="_Toc102669417"/>
      <w:bookmarkStart w:id="200" w:name="_Toc177983042"/>
      <w:r w:rsidRPr="001D3F60">
        <w:rPr>
          <w:b/>
        </w:rPr>
        <w:t>4.5.1 Сведения о регистраторе, осуществляющем ведение реестра владельцев ценных бумаг эмитента</w:t>
      </w:r>
      <w:bookmarkEnd w:id="199"/>
      <w:bookmarkEnd w:id="200"/>
    </w:p>
    <w:p w14:paraId="36253A5B" w14:textId="3B2C4192" w:rsidR="0071332F" w:rsidRPr="00C938F4" w:rsidRDefault="00052371" w:rsidP="0071332F">
      <w:pPr>
        <w:widowControl w:val="0"/>
        <w:autoSpaceDE w:val="0"/>
        <w:autoSpaceDN w:val="0"/>
        <w:adjustRightInd w:val="0"/>
        <w:spacing w:before="240" w:after="0" w:line="240" w:lineRule="auto"/>
        <w:jc w:val="both"/>
        <w:rPr>
          <w:rFonts w:ascii="Times New Roman" w:eastAsia="Times New Roman" w:hAnsi="Times New Roman"/>
          <w:sz w:val="24"/>
          <w:szCs w:val="24"/>
        </w:rPr>
      </w:pPr>
      <w:r w:rsidRPr="00C938F4">
        <w:rPr>
          <w:rFonts w:ascii="Times New Roman" w:eastAsia="Times New Roman" w:hAnsi="Times New Roman"/>
          <w:sz w:val="24"/>
          <w:szCs w:val="24"/>
        </w:rPr>
        <w:t xml:space="preserve">Информация в настоящем подпункте 4.5.1 не указывается на основании п.2 Примечаний к разделу 4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w:t>
      </w:r>
      <w:r w:rsidR="008D2EFC" w:rsidRPr="00C938F4">
        <w:rPr>
          <w:rFonts w:ascii="Times New Roman" w:eastAsia="Times New Roman" w:hAnsi="Times New Roman"/>
          <w:sz w:val="24"/>
          <w:szCs w:val="24"/>
        </w:rPr>
        <w:t>под</w:t>
      </w:r>
      <w:r w:rsidRPr="00C938F4">
        <w:rPr>
          <w:rFonts w:ascii="Times New Roman" w:eastAsia="Times New Roman" w:hAnsi="Times New Roman"/>
          <w:sz w:val="24"/>
          <w:szCs w:val="24"/>
        </w:rPr>
        <w:t xml:space="preserve">пункта, раскрытой в </w:t>
      </w:r>
      <w:r w:rsidR="009D5145" w:rsidRPr="00C938F4">
        <w:rPr>
          <w:rFonts w:ascii="Times New Roman" w:eastAsia="Times New Roman" w:hAnsi="Times New Roman"/>
          <w:sz w:val="24"/>
          <w:szCs w:val="24"/>
        </w:rPr>
        <w:t>Отчёте</w:t>
      </w:r>
      <w:r w:rsidRPr="00C938F4">
        <w:rPr>
          <w:rFonts w:ascii="Times New Roman" w:eastAsia="Times New Roman" w:hAnsi="Times New Roman"/>
          <w:sz w:val="24"/>
          <w:szCs w:val="24"/>
        </w:rPr>
        <w:t xml:space="preserve"> эмитента за 12 месяцев 202</w:t>
      </w:r>
      <w:r w:rsidR="009D5145" w:rsidRPr="00C938F4">
        <w:rPr>
          <w:rFonts w:ascii="Times New Roman" w:eastAsia="Times New Roman" w:hAnsi="Times New Roman"/>
          <w:sz w:val="24"/>
          <w:szCs w:val="24"/>
        </w:rPr>
        <w:t>3</w:t>
      </w:r>
      <w:r w:rsidRPr="00C938F4">
        <w:rPr>
          <w:rFonts w:ascii="Times New Roman" w:eastAsia="Times New Roman" w:hAnsi="Times New Roman"/>
          <w:sz w:val="24"/>
          <w:szCs w:val="24"/>
        </w:rPr>
        <w:t xml:space="preserve"> года, не прои</w:t>
      </w:r>
      <w:r w:rsidR="00F6382F">
        <w:rPr>
          <w:rFonts w:ascii="Times New Roman" w:eastAsia="Times New Roman" w:hAnsi="Times New Roman"/>
          <w:sz w:val="24"/>
          <w:szCs w:val="24"/>
        </w:rPr>
        <w:t>зошло</w:t>
      </w:r>
      <w:r w:rsidRPr="00C938F4">
        <w:rPr>
          <w:rFonts w:ascii="Times New Roman" w:eastAsia="Times New Roman" w:hAnsi="Times New Roman"/>
          <w:sz w:val="24"/>
          <w:szCs w:val="24"/>
        </w:rPr>
        <w:t xml:space="preserve"> изменений</w:t>
      </w:r>
      <w:r w:rsidR="00E341EB" w:rsidRPr="00C938F4">
        <w:rPr>
          <w:rFonts w:ascii="Times New Roman" w:eastAsia="Times New Roman" w:hAnsi="Times New Roman"/>
          <w:sz w:val="24"/>
          <w:szCs w:val="24"/>
        </w:rPr>
        <w:t xml:space="preserve">. </w:t>
      </w:r>
      <w:r w:rsidRPr="00C938F4">
        <w:rPr>
          <w:rFonts w:ascii="Times New Roman" w:eastAsia="Times New Roman" w:hAnsi="Times New Roman"/>
          <w:sz w:val="24"/>
          <w:szCs w:val="24"/>
        </w:rPr>
        <w:t xml:space="preserve"> </w:t>
      </w:r>
    </w:p>
    <w:p w14:paraId="252B7053" w14:textId="5BD54D3C" w:rsidR="0064129F" w:rsidRPr="00C938F4" w:rsidRDefault="00342CCF" w:rsidP="0071332F">
      <w:pPr>
        <w:widowControl w:val="0"/>
        <w:autoSpaceDE w:val="0"/>
        <w:autoSpaceDN w:val="0"/>
        <w:adjustRightInd w:val="0"/>
        <w:spacing w:before="240" w:after="0" w:line="240" w:lineRule="auto"/>
        <w:jc w:val="both"/>
        <w:rPr>
          <w:rFonts w:ascii="Times New Roman" w:eastAsia="Times New Roman" w:hAnsi="Times New Roman"/>
          <w:sz w:val="24"/>
          <w:szCs w:val="24"/>
        </w:rPr>
      </w:pPr>
      <w:r w:rsidRPr="00C938F4">
        <w:rPr>
          <w:rFonts w:ascii="Times New Roman" w:hAnsi="Times New Roman"/>
          <w:sz w:val="24"/>
          <w:szCs w:val="24"/>
        </w:rPr>
        <w:t xml:space="preserve">Изменений в составе информации настоящего пункта в период между </w:t>
      </w:r>
      <w:r w:rsidR="009D5145" w:rsidRPr="00C938F4">
        <w:rPr>
          <w:rFonts w:ascii="Times New Roman" w:hAnsi="Times New Roman"/>
          <w:sz w:val="24"/>
          <w:szCs w:val="24"/>
        </w:rPr>
        <w:t>отчётной</w:t>
      </w:r>
      <w:r w:rsidRPr="00C938F4">
        <w:rPr>
          <w:rFonts w:ascii="Times New Roman" w:hAnsi="Times New Roman"/>
          <w:sz w:val="24"/>
          <w:szCs w:val="24"/>
        </w:rPr>
        <w:t xml:space="preserve"> датой (30.06.202</w:t>
      </w:r>
      <w:r w:rsidR="009D5145" w:rsidRPr="00C938F4">
        <w:rPr>
          <w:rFonts w:ascii="Times New Roman" w:hAnsi="Times New Roman"/>
          <w:sz w:val="24"/>
          <w:szCs w:val="24"/>
        </w:rPr>
        <w:t>4</w:t>
      </w:r>
      <w:r w:rsidRPr="00C938F4">
        <w:rPr>
          <w:rFonts w:ascii="Times New Roman" w:hAnsi="Times New Roman"/>
          <w:sz w:val="24"/>
          <w:szCs w:val="24"/>
        </w:rPr>
        <w:t xml:space="preserve">) и датой раскрытия финансовой отчётности Эмитента, на основе которой в </w:t>
      </w:r>
      <w:r w:rsidR="009D5145" w:rsidRPr="00C938F4">
        <w:rPr>
          <w:rFonts w:ascii="Times New Roman" w:hAnsi="Times New Roman"/>
          <w:sz w:val="24"/>
          <w:szCs w:val="24"/>
        </w:rPr>
        <w:t>Отчёте</w:t>
      </w:r>
      <w:r w:rsidRPr="00C938F4">
        <w:rPr>
          <w:rFonts w:ascii="Times New Roman" w:hAnsi="Times New Roman"/>
          <w:sz w:val="24"/>
          <w:szCs w:val="24"/>
        </w:rPr>
        <w:t xml:space="preserve"> </w:t>
      </w:r>
      <w:r w:rsidR="00E57C2D">
        <w:rPr>
          <w:rFonts w:ascii="Times New Roman" w:hAnsi="Times New Roman"/>
          <w:sz w:val="24"/>
          <w:szCs w:val="24"/>
        </w:rPr>
        <w:t>Э</w:t>
      </w:r>
      <w:r w:rsidRPr="00C938F4">
        <w:rPr>
          <w:rFonts w:ascii="Times New Roman" w:hAnsi="Times New Roman"/>
          <w:sz w:val="24"/>
          <w:szCs w:val="24"/>
        </w:rPr>
        <w:t>митента раскрывается информация о финансово-хозяйственной деятельности Эмитента (2</w:t>
      </w:r>
      <w:r w:rsidR="00E178C6" w:rsidRPr="00C938F4">
        <w:rPr>
          <w:rFonts w:ascii="Times New Roman" w:hAnsi="Times New Roman"/>
          <w:sz w:val="24"/>
          <w:szCs w:val="24"/>
        </w:rPr>
        <w:t>6</w:t>
      </w:r>
      <w:r w:rsidRPr="00C938F4">
        <w:rPr>
          <w:rFonts w:ascii="Times New Roman" w:hAnsi="Times New Roman"/>
          <w:sz w:val="24"/>
          <w:szCs w:val="24"/>
        </w:rPr>
        <w:t>.08.202</w:t>
      </w:r>
      <w:r w:rsidR="009D5145" w:rsidRPr="00C938F4">
        <w:rPr>
          <w:rFonts w:ascii="Times New Roman" w:hAnsi="Times New Roman"/>
          <w:sz w:val="24"/>
          <w:szCs w:val="24"/>
        </w:rPr>
        <w:t>4</w:t>
      </w:r>
      <w:r w:rsidRPr="00C938F4">
        <w:rPr>
          <w:rFonts w:ascii="Times New Roman" w:hAnsi="Times New Roman"/>
          <w:sz w:val="24"/>
          <w:szCs w:val="24"/>
        </w:rPr>
        <w:t>), не прои</w:t>
      </w:r>
      <w:r w:rsidR="00C938F4" w:rsidRPr="00C938F4">
        <w:rPr>
          <w:rFonts w:ascii="Times New Roman" w:hAnsi="Times New Roman"/>
          <w:sz w:val="24"/>
          <w:szCs w:val="24"/>
        </w:rPr>
        <w:t>сходило</w:t>
      </w:r>
      <w:r w:rsidR="0071332F" w:rsidRPr="00C938F4">
        <w:rPr>
          <w:rFonts w:ascii="Times New Roman" w:eastAsia="Times New Roman" w:hAnsi="Times New Roman"/>
          <w:sz w:val="24"/>
          <w:szCs w:val="24"/>
        </w:rPr>
        <w:t>.</w:t>
      </w:r>
    </w:p>
    <w:p w14:paraId="39D2FD30" w14:textId="77777777" w:rsidR="009114D0" w:rsidRPr="00732A09" w:rsidRDefault="009114D0" w:rsidP="0071332F">
      <w:pPr>
        <w:widowControl w:val="0"/>
        <w:autoSpaceDE w:val="0"/>
        <w:autoSpaceDN w:val="0"/>
        <w:adjustRightInd w:val="0"/>
        <w:spacing w:before="240" w:after="0" w:line="240" w:lineRule="auto"/>
        <w:jc w:val="both"/>
        <w:rPr>
          <w:rFonts w:ascii="Times New Roman" w:hAnsi="Times New Roman"/>
          <w:sz w:val="24"/>
          <w:szCs w:val="24"/>
        </w:rPr>
      </w:pPr>
    </w:p>
    <w:p w14:paraId="381CAED6" w14:textId="77777777" w:rsidR="009C648E" w:rsidRPr="001D3F60" w:rsidRDefault="009C648E" w:rsidP="009C648E">
      <w:pPr>
        <w:widowControl w:val="0"/>
        <w:autoSpaceDE w:val="0"/>
        <w:autoSpaceDN w:val="0"/>
        <w:adjustRightInd w:val="0"/>
        <w:spacing w:after="0" w:line="240" w:lineRule="auto"/>
        <w:ind w:firstLine="540"/>
        <w:jc w:val="both"/>
        <w:rPr>
          <w:rFonts w:ascii="Times New Roman" w:hAnsi="Times New Roman"/>
          <w:sz w:val="24"/>
          <w:szCs w:val="24"/>
        </w:rPr>
      </w:pPr>
    </w:p>
    <w:p w14:paraId="3F6C2028" w14:textId="177D4D4B" w:rsidR="009C648E" w:rsidRPr="001D3F60" w:rsidRDefault="009C648E" w:rsidP="0064129F">
      <w:pPr>
        <w:pStyle w:val="ConsPlusNormal"/>
        <w:jc w:val="both"/>
        <w:outlineLvl w:val="2"/>
        <w:rPr>
          <w:b/>
        </w:rPr>
      </w:pPr>
      <w:bookmarkStart w:id="201" w:name="_Toc102669418"/>
      <w:bookmarkStart w:id="202" w:name="_Toc177983043"/>
      <w:r w:rsidRPr="001D3F60">
        <w:rPr>
          <w:b/>
        </w:rPr>
        <w:t xml:space="preserve">4.5.2. Сведения о депозитарии, осуществляющем централизованный </w:t>
      </w:r>
      <w:r w:rsidR="009D5145" w:rsidRPr="001D3F60">
        <w:rPr>
          <w:b/>
        </w:rPr>
        <w:t>учёт</w:t>
      </w:r>
      <w:r w:rsidRPr="001D3F60">
        <w:rPr>
          <w:b/>
        </w:rPr>
        <w:t xml:space="preserve"> прав на ценные бумаги эмитента</w:t>
      </w:r>
      <w:bookmarkEnd w:id="201"/>
      <w:bookmarkEnd w:id="202"/>
    </w:p>
    <w:p w14:paraId="326D8CE6" w14:textId="77777777" w:rsidR="00DE2D19" w:rsidRPr="001D3F60" w:rsidRDefault="00DE2D19" w:rsidP="00841815">
      <w:pPr>
        <w:widowControl w:val="0"/>
        <w:autoSpaceDE w:val="0"/>
        <w:autoSpaceDN w:val="0"/>
        <w:adjustRightInd w:val="0"/>
        <w:spacing w:after="0" w:line="240" w:lineRule="auto"/>
        <w:jc w:val="both"/>
        <w:rPr>
          <w:rFonts w:ascii="Times New Roman" w:eastAsia="Times New Roman" w:hAnsi="Times New Roman"/>
          <w:sz w:val="24"/>
          <w:szCs w:val="24"/>
        </w:rPr>
      </w:pPr>
    </w:p>
    <w:p w14:paraId="3A599673" w14:textId="7E559D53" w:rsidR="00695F0C" w:rsidRPr="00C938F4" w:rsidRDefault="00613257" w:rsidP="00841815">
      <w:pPr>
        <w:widowControl w:val="0"/>
        <w:autoSpaceDE w:val="0"/>
        <w:autoSpaceDN w:val="0"/>
        <w:adjustRightInd w:val="0"/>
        <w:spacing w:after="0" w:line="240" w:lineRule="auto"/>
        <w:jc w:val="both"/>
        <w:rPr>
          <w:rFonts w:ascii="Times New Roman" w:eastAsia="Times New Roman" w:hAnsi="Times New Roman"/>
          <w:sz w:val="24"/>
          <w:szCs w:val="24"/>
        </w:rPr>
      </w:pPr>
      <w:bookmarkStart w:id="203" w:name="_Hlk144813531"/>
      <w:r w:rsidRPr="00C938F4">
        <w:rPr>
          <w:rFonts w:ascii="Times New Roman" w:eastAsia="Times New Roman" w:hAnsi="Times New Roman"/>
          <w:sz w:val="24"/>
          <w:szCs w:val="24"/>
        </w:rPr>
        <w:t xml:space="preserve">Информация в настоящем подпункте 4.5.2 не указывается на основании п.2 Примечаний к разделу 4 Приложения 3 к Положению Банка России от 27 марта 2020 года N 714-П "О раскрытии информации эмитентами эмиссионных ценных бумаг" в связи с тем, что в составе информации настоящего </w:t>
      </w:r>
      <w:r w:rsidR="008D2EFC" w:rsidRPr="00C938F4">
        <w:rPr>
          <w:rFonts w:ascii="Times New Roman" w:eastAsia="Times New Roman" w:hAnsi="Times New Roman"/>
          <w:sz w:val="24"/>
          <w:szCs w:val="24"/>
        </w:rPr>
        <w:t>под</w:t>
      </w:r>
      <w:r w:rsidRPr="00C938F4">
        <w:rPr>
          <w:rFonts w:ascii="Times New Roman" w:eastAsia="Times New Roman" w:hAnsi="Times New Roman"/>
          <w:sz w:val="24"/>
          <w:szCs w:val="24"/>
        </w:rPr>
        <w:t xml:space="preserve">пункта, раскрытой в </w:t>
      </w:r>
      <w:r w:rsidR="009D5145" w:rsidRPr="00C938F4">
        <w:rPr>
          <w:rFonts w:ascii="Times New Roman" w:eastAsia="Times New Roman" w:hAnsi="Times New Roman"/>
          <w:sz w:val="24"/>
          <w:szCs w:val="24"/>
        </w:rPr>
        <w:t>Отчёте</w:t>
      </w:r>
      <w:r w:rsidRPr="00C938F4">
        <w:rPr>
          <w:rFonts w:ascii="Times New Roman" w:eastAsia="Times New Roman" w:hAnsi="Times New Roman"/>
          <w:sz w:val="24"/>
          <w:szCs w:val="24"/>
        </w:rPr>
        <w:t xml:space="preserve"> эмитента за 12 месяцев 202</w:t>
      </w:r>
      <w:r w:rsidR="009D5145" w:rsidRPr="00C938F4">
        <w:rPr>
          <w:rFonts w:ascii="Times New Roman" w:eastAsia="Times New Roman" w:hAnsi="Times New Roman"/>
          <w:sz w:val="24"/>
          <w:szCs w:val="24"/>
        </w:rPr>
        <w:t>3</w:t>
      </w:r>
      <w:r w:rsidRPr="00C938F4">
        <w:rPr>
          <w:rFonts w:ascii="Times New Roman" w:eastAsia="Times New Roman" w:hAnsi="Times New Roman"/>
          <w:sz w:val="24"/>
          <w:szCs w:val="24"/>
        </w:rPr>
        <w:t xml:space="preserve"> года, не прои</w:t>
      </w:r>
      <w:r w:rsidR="00F6382F">
        <w:rPr>
          <w:rFonts w:ascii="Times New Roman" w:eastAsia="Times New Roman" w:hAnsi="Times New Roman"/>
          <w:sz w:val="24"/>
          <w:szCs w:val="24"/>
        </w:rPr>
        <w:t>зошло</w:t>
      </w:r>
      <w:r w:rsidRPr="00C938F4">
        <w:rPr>
          <w:rFonts w:ascii="Times New Roman" w:eastAsia="Times New Roman" w:hAnsi="Times New Roman"/>
          <w:sz w:val="24"/>
          <w:szCs w:val="24"/>
        </w:rPr>
        <w:t xml:space="preserve"> изменений</w:t>
      </w:r>
      <w:r w:rsidR="00695F0C" w:rsidRPr="00C938F4">
        <w:rPr>
          <w:rFonts w:ascii="Times New Roman" w:eastAsia="Times New Roman" w:hAnsi="Times New Roman"/>
          <w:sz w:val="24"/>
          <w:szCs w:val="24"/>
        </w:rPr>
        <w:t>.</w:t>
      </w:r>
      <w:bookmarkEnd w:id="203"/>
    </w:p>
    <w:p w14:paraId="19ED81F0" w14:textId="77777777" w:rsidR="00695F0C" w:rsidRPr="00C938F4" w:rsidRDefault="00695F0C" w:rsidP="00695F0C">
      <w:pPr>
        <w:widowControl w:val="0"/>
        <w:autoSpaceDE w:val="0"/>
        <w:autoSpaceDN w:val="0"/>
        <w:adjustRightInd w:val="0"/>
        <w:spacing w:after="0" w:line="240" w:lineRule="auto"/>
        <w:jc w:val="both"/>
        <w:rPr>
          <w:rFonts w:ascii="Times New Roman" w:eastAsia="Times New Roman" w:hAnsi="Times New Roman"/>
          <w:sz w:val="24"/>
          <w:szCs w:val="24"/>
        </w:rPr>
      </w:pPr>
    </w:p>
    <w:p w14:paraId="79E5DECE" w14:textId="2100D9DB" w:rsidR="00394B3C" w:rsidRPr="00C938F4" w:rsidRDefault="00342CCF" w:rsidP="00695F0C">
      <w:pPr>
        <w:jc w:val="both"/>
        <w:rPr>
          <w:rFonts w:ascii="Times New Roman" w:eastAsia="Times New Roman" w:hAnsi="Times New Roman"/>
          <w:sz w:val="24"/>
          <w:szCs w:val="24"/>
        </w:rPr>
      </w:pPr>
      <w:r w:rsidRPr="00C938F4">
        <w:rPr>
          <w:rFonts w:ascii="Times New Roman" w:hAnsi="Times New Roman"/>
          <w:sz w:val="24"/>
          <w:szCs w:val="24"/>
        </w:rPr>
        <w:t xml:space="preserve">Изменений в составе информации настоящего пункта в период между </w:t>
      </w:r>
      <w:r w:rsidR="009D5145" w:rsidRPr="00C938F4">
        <w:rPr>
          <w:rFonts w:ascii="Times New Roman" w:hAnsi="Times New Roman"/>
          <w:sz w:val="24"/>
          <w:szCs w:val="24"/>
        </w:rPr>
        <w:t>отчётной</w:t>
      </w:r>
      <w:r w:rsidRPr="00C938F4">
        <w:rPr>
          <w:rFonts w:ascii="Times New Roman" w:hAnsi="Times New Roman"/>
          <w:sz w:val="24"/>
          <w:szCs w:val="24"/>
        </w:rPr>
        <w:t xml:space="preserve"> датой (30.06.202</w:t>
      </w:r>
      <w:r w:rsidR="009D5145" w:rsidRPr="00C938F4">
        <w:rPr>
          <w:rFonts w:ascii="Times New Roman" w:hAnsi="Times New Roman"/>
          <w:sz w:val="24"/>
          <w:szCs w:val="24"/>
        </w:rPr>
        <w:t>4</w:t>
      </w:r>
      <w:r w:rsidRPr="00C938F4">
        <w:rPr>
          <w:rFonts w:ascii="Times New Roman" w:hAnsi="Times New Roman"/>
          <w:sz w:val="24"/>
          <w:szCs w:val="24"/>
        </w:rPr>
        <w:t xml:space="preserve">) и датой раскрытия финансовой отчётности Эмитента, на основе которой в </w:t>
      </w:r>
      <w:r w:rsidR="009D5145" w:rsidRPr="00C938F4">
        <w:rPr>
          <w:rFonts w:ascii="Times New Roman" w:hAnsi="Times New Roman"/>
          <w:sz w:val="24"/>
          <w:szCs w:val="24"/>
        </w:rPr>
        <w:t>Отчёте</w:t>
      </w:r>
      <w:r w:rsidRPr="00C938F4">
        <w:rPr>
          <w:rFonts w:ascii="Times New Roman" w:hAnsi="Times New Roman"/>
          <w:sz w:val="24"/>
          <w:szCs w:val="24"/>
        </w:rPr>
        <w:t xml:space="preserve"> </w:t>
      </w:r>
      <w:r w:rsidR="00E57C2D">
        <w:rPr>
          <w:rFonts w:ascii="Times New Roman" w:hAnsi="Times New Roman"/>
          <w:sz w:val="24"/>
          <w:szCs w:val="24"/>
        </w:rPr>
        <w:t>Э</w:t>
      </w:r>
      <w:r w:rsidRPr="00C938F4">
        <w:rPr>
          <w:rFonts w:ascii="Times New Roman" w:hAnsi="Times New Roman"/>
          <w:sz w:val="24"/>
          <w:szCs w:val="24"/>
        </w:rPr>
        <w:t>митента раскрывается информация о финансово-хозяйственной деятельности Эмитента (2</w:t>
      </w:r>
      <w:r w:rsidR="00E178C6" w:rsidRPr="00C938F4">
        <w:rPr>
          <w:rFonts w:ascii="Times New Roman" w:hAnsi="Times New Roman"/>
          <w:sz w:val="24"/>
          <w:szCs w:val="24"/>
        </w:rPr>
        <w:t>6</w:t>
      </w:r>
      <w:r w:rsidRPr="00C938F4">
        <w:rPr>
          <w:rFonts w:ascii="Times New Roman" w:hAnsi="Times New Roman"/>
          <w:sz w:val="24"/>
          <w:szCs w:val="24"/>
        </w:rPr>
        <w:t>.08.202</w:t>
      </w:r>
      <w:r w:rsidR="009D5145" w:rsidRPr="00C938F4">
        <w:rPr>
          <w:rFonts w:ascii="Times New Roman" w:hAnsi="Times New Roman"/>
          <w:sz w:val="24"/>
          <w:szCs w:val="24"/>
        </w:rPr>
        <w:t>4</w:t>
      </w:r>
      <w:r w:rsidRPr="00C938F4">
        <w:rPr>
          <w:rFonts w:ascii="Times New Roman" w:hAnsi="Times New Roman"/>
          <w:sz w:val="24"/>
          <w:szCs w:val="24"/>
        </w:rPr>
        <w:t>), не прои</w:t>
      </w:r>
      <w:r w:rsidR="00C938F4" w:rsidRPr="00C938F4">
        <w:rPr>
          <w:rFonts w:ascii="Times New Roman" w:hAnsi="Times New Roman"/>
          <w:sz w:val="24"/>
          <w:szCs w:val="24"/>
        </w:rPr>
        <w:t>сходило</w:t>
      </w:r>
      <w:r w:rsidR="003B44F8" w:rsidRPr="00C938F4">
        <w:rPr>
          <w:rFonts w:ascii="Times New Roman" w:eastAsia="Times New Roman" w:hAnsi="Times New Roman"/>
          <w:sz w:val="24"/>
          <w:szCs w:val="24"/>
        </w:rPr>
        <w:t>.</w:t>
      </w:r>
    </w:p>
    <w:p w14:paraId="7C049DD4" w14:textId="77777777" w:rsidR="00695F0C" w:rsidRPr="001D3F60" w:rsidRDefault="00695F0C" w:rsidP="009114D0">
      <w:pPr>
        <w:spacing w:after="0"/>
        <w:jc w:val="both"/>
        <w:rPr>
          <w:rFonts w:ascii="Times New Roman" w:hAnsi="Times New Roman"/>
          <w:sz w:val="24"/>
          <w:szCs w:val="24"/>
        </w:rPr>
      </w:pPr>
    </w:p>
    <w:p w14:paraId="66D57EE2" w14:textId="77777777" w:rsidR="00141A9F" w:rsidRPr="001D3F60" w:rsidRDefault="00141A9F" w:rsidP="00FC47EA">
      <w:pPr>
        <w:pStyle w:val="ConsPlusNormal"/>
        <w:jc w:val="both"/>
        <w:outlineLvl w:val="2"/>
        <w:rPr>
          <w:b/>
        </w:rPr>
      </w:pPr>
      <w:bookmarkStart w:id="204" w:name="_Toc102669419"/>
      <w:bookmarkStart w:id="205" w:name="_Toc177983044"/>
      <w:r w:rsidRPr="001D3F60">
        <w:rPr>
          <w:b/>
        </w:rPr>
        <w:t>4.6. Информация об аудиторе эмитента</w:t>
      </w:r>
      <w:bookmarkEnd w:id="204"/>
      <w:bookmarkEnd w:id="205"/>
    </w:p>
    <w:p w14:paraId="3DE3E68E" w14:textId="77777777" w:rsidR="003F4E61" w:rsidRPr="00990168" w:rsidRDefault="003F4E61" w:rsidP="003F4E61">
      <w:pPr>
        <w:pStyle w:val="ConsPlusNormal"/>
        <w:jc w:val="both"/>
        <w:outlineLvl w:val="2"/>
        <w:rPr>
          <w:b/>
          <w:color w:val="FF0000"/>
          <w:sz w:val="12"/>
          <w:szCs w:val="12"/>
        </w:rPr>
      </w:pPr>
    </w:p>
    <w:p w14:paraId="6B10BBC9" w14:textId="77777777" w:rsidR="003F4E61" w:rsidRPr="00407BA5" w:rsidRDefault="003F4E61" w:rsidP="003F4E61">
      <w:pPr>
        <w:pStyle w:val="ConsPlusNormal"/>
        <w:jc w:val="both"/>
      </w:pPr>
      <w:r w:rsidRPr="00407BA5">
        <w:t>Информация в отношении аудитора (аудиторской организации, индивидуального аудитора) эмитента, который проводил проверку промежуточной отчётности эмитента, раскрытой эмитентом в отчётном периоде, и (или) который проводил (будет проводить) проверку (обязательный аудит) годовой отчётности эмитента за текущий и последний завершённый отчётный год:</w:t>
      </w:r>
    </w:p>
    <w:p w14:paraId="7C0104ED" w14:textId="77777777" w:rsidR="003F4E61" w:rsidRPr="00990168" w:rsidRDefault="003F4E61" w:rsidP="003F4E61">
      <w:pPr>
        <w:widowControl w:val="0"/>
        <w:autoSpaceDE w:val="0"/>
        <w:autoSpaceDN w:val="0"/>
        <w:adjustRightInd w:val="0"/>
        <w:spacing w:after="0" w:line="240" w:lineRule="auto"/>
        <w:jc w:val="both"/>
        <w:rPr>
          <w:rFonts w:ascii="Times New Roman" w:hAnsi="Times New Roman"/>
          <w:b/>
          <w:color w:val="FF0000"/>
          <w:sz w:val="16"/>
          <w:szCs w:val="16"/>
        </w:rPr>
      </w:pPr>
    </w:p>
    <w:p w14:paraId="4E27027D" w14:textId="474E2232" w:rsidR="003F4E61" w:rsidRPr="00407BA5" w:rsidRDefault="003F4E61" w:rsidP="003F4E61">
      <w:pPr>
        <w:widowControl w:val="0"/>
        <w:autoSpaceDE w:val="0"/>
        <w:autoSpaceDN w:val="0"/>
        <w:adjustRightInd w:val="0"/>
        <w:spacing w:after="0" w:line="240" w:lineRule="auto"/>
        <w:jc w:val="both"/>
        <w:rPr>
          <w:rFonts w:eastAsia="Times New Roman"/>
          <w:b/>
          <w:bCs/>
          <w:i/>
          <w:iCs/>
        </w:rPr>
      </w:pPr>
      <w:r w:rsidRPr="00407BA5">
        <w:rPr>
          <w:rFonts w:ascii="Times New Roman" w:hAnsi="Times New Roman"/>
          <w:sz w:val="24"/>
          <w:szCs w:val="24"/>
        </w:rPr>
        <w:t>Полное фирменное наименование</w:t>
      </w:r>
      <w:r w:rsidRPr="00407BA5">
        <w:t xml:space="preserve"> </w:t>
      </w:r>
      <w:r w:rsidRPr="00407BA5">
        <w:rPr>
          <w:rFonts w:ascii="Times New Roman" w:hAnsi="Times New Roman"/>
          <w:sz w:val="24"/>
          <w:szCs w:val="24"/>
        </w:rPr>
        <w:t>аудиторской организации:</w:t>
      </w:r>
      <w:r w:rsidRPr="00407BA5">
        <w:rPr>
          <w:rFonts w:ascii="Times New Roman" w:hAnsi="Times New Roman"/>
          <w:b/>
          <w:sz w:val="24"/>
          <w:szCs w:val="24"/>
        </w:rPr>
        <w:t xml:space="preserve"> </w:t>
      </w:r>
      <w:bookmarkStart w:id="206" w:name="_Hlk111744726"/>
      <w:r w:rsidRPr="00407BA5">
        <w:rPr>
          <w:rFonts w:ascii="Times New Roman" w:eastAsia="Times New Roman" w:hAnsi="Times New Roman"/>
          <w:b/>
          <w:bCs/>
          <w:i/>
          <w:iCs/>
          <w:sz w:val="24"/>
          <w:szCs w:val="24"/>
        </w:rPr>
        <w:t>Акционерное общество «Деловые решения и технологии»</w:t>
      </w:r>
      <w:bookmarkEnd w:id="206"/>
    </w:p>
    <w:p w14:paraId="49976221" w14:textId="5467A74C" w:rsidR="003F4E61" w:rsidRPr="00407BA5" w:rsidRDefault="003F4E61" w:rsidP="003F4E61">
      <w:pPr>
        <w:widowControl w:val="0"/>
        <w:autoSpaceDE w:val="0"/>
        <w:autoSpaceDN w:val="0"/>
        <w:adjustRightInd w:val="0"/>
        <w:spacing w:after="0" w:line="240" w:lineRule="auto"/>
        <w:jc w:val="both"/>
        <w:rPr>
          <w:rFonts w:ascii="Times New Roman" w:hAnsi="Times New Roman"/>
          <w:b/>
          <w:sz w:val="24"/>
          <w:szCs w:val="24"/>
        </w:rPr>
      </w:pPr>
      <w:r w:rsidRPr="00407BA5">
        <w:rPr>
          <w:rFonts w:ascii="Times New Roman" w:hAnsi="Times New Roman"/>
          <w:sz w:val="24"/>
          <w:szCs w:val="24"/>
        </w:rPr>
        <w:t xml:space="preserve">Сокращённое </w:t>
      </w:r>
      <w:bookmarkStart w:id="207" w:name="_Hlk92892072"/>
      <w:r w:rsidRPr="00407BA5">
        <w:rPr>
          <w:rFonts w:ascii="Times New Roman" w:hAnsi="Times New Roman"/>
          <w:sz w:val="24"/>
          <w:szCs w:val="24"/>
        </w:rPr>
        <w:t>фирменное наименование</w:t>
      </w:r>
      <w:bookmarkEnd w:id="207"/>
      <w:r w:rsidRPr="00407BA5">
        <w:t xml:space="preserve"> </w:t>
      </w:r>
      <w:r w:rsidRPr="00407BA5">
        <w:rPr>
          <w:rFonts w:ascii="Times New Roman" w:hAnsi="Times New Roman"/>
          <w:sz w:val="24"/>
          <w:szCs w:val="24"/>
        </w:rPr>
        <w:t>аудиторской организации:</w:t>
      </w:r>
      <w:r w:rsidRPr="00407BA5">
        <w:rPr>
          <w:rFonts w:eastAsia="Times New Roman"/>
          <w:b/>
          <w:bCs/>
          <w:i/>
          <w:iCs/>
        </w:rPr>
        <w:t xml:space="preserve"> </w:t>
      </w:r>
      <w:bookmarkStart w:id="208" w:name="_Hlk111744744"/>
      <w:r w:rsidRPr="00407BA5">
        <w:rPr>
          <w:rFonts w:ascii="Times New Roman" w:eastAsia="Times New Roman" w:hAnsi="Times New Roman"/>
          <w:b/>
          <w:bCs/>
          <w:i/>
          <w:iCs/>
          <w:sz w:val="24"/>
          <w:szCs w:val="24"/>
        </w:rPr>
        <w:t>АО «ДРТ»</w:t>
      </w:r>
      <w:bookmarkEnd w:id="208"/>
      <w:r w:rsidRPr="00407BA5">
        <w:rPr>
          <w:rFonts w:ascii="Times New Roman" w:hAnsi="Times New Roman"/>
          <w:b/>
          <w:sz w:val="24"/>
          <w:szCs w:val="24"/>
        </w:rPr>
        <w:t xml:space="preserve"> </w:t>
      </w:r>
    </w:p>
    <w:p w14:paraId="4F9C7B55" w14:textId="2789EC6C" w:rsidR="003F4E61" w:rsidRPr="00407BA5" w:rsidRDefault="003F4E61" w:rsidP="003F4E61">
      <w:pPr>
        <w:widowControl w:val="0"/>
        <w:autoSpaceDE w:val="0"/>
        <w:autoSpaceDN w:val="0"/>
        <w:adjustRightInd w:val="0"/>
        <w:spacing w:after="0" w:line="240" w:lineRule="auto"/>
        <w:jc w:val="both"/>
        <w:rPr>
          <w:rFonts w:ascii="Times New Roman" w:hAnsi="Times New Roman"/>
          <w:b/>
          <w:sz w:val="24"/>
          <w:szCs w:val="24"/>
        </w:rPr>
      </w:pPr>
      <w:r w:rsidRPr="00407BA5">
        <w:rPr>
          <w:rFonts w:ascii="Times New Roman" w:hAnsi="Times New Roman"/>
          <w:sz w:val="24"/>
          <w:szCs w:val="24"/>
        </w:rPr>
        <w:t>Идентификационный номер налогоплательщика (ИНН)</w:t>
      </w:r>
      <w:r w:rsidRPr="00407BA5">
        <w:t xml:space="preserve"> </w:t>
      </w:r>
      <w:r w:rsidRPr="00407BA5">
        <w:rPr>
          <w:rFonts w:ascii="Times New Roman" w:hAnsi="Times New Roman"/>
          <w:sz w:val="24"/>
          <w:szCs w:val="24"/>
        </w:rPr>
        <w:t>аудиторской организации:</w:t>
      </w:r>
      <w:r w:rsidRPr="00407BA5">
        <w:rPr>
          <w:rFonts w:eastAsia="Times New Roman"/>
          <w:b/>
          <w:bCs/>
          <w:i/>
          <w:iCs/>
        </w:rPr>
        <w:t xml:space="preserve"> </w:t>
      </w:r>
      <w:r w:rsidRPr="00407BA5">
        <w:rPr>
          <w:rFonts w:ascii="Times New Roman" w:eastAsia="Times New Roman" w:hAnsi="Times New Roman"/>
          <w:b/>
          <w:bCs/>
          <w:i/>
          <w:iCs/>
          <w:sz w:val="24"/>
          <w:szCs w:val="24"/>
        </w:rPr>
        <w:t>7703097990</w:t>
      </w:r>
    </w:p>
    <w:p w14:paraId="41344292" w14:textId="713FAE98" w:rsidR="003F4E61" w:rsidRPr="00407BA5" w:rsidRDefault="003F4E61" w:rsidP="003F4E61">
      <w:pPr>
        <w:widowControl w:val="0"/>
        <w:autoSpaceDE w:val="0"/>
        <w:autoSpaceDN w:val="0"/>
        <w:adjustRightInd w:val="0"/>
        <w:spacing w:after="0" w:line="240" w:lineRule="auto"/>
        <w:jc w:val="both"/>
        <w:rPr>
          <w:rFonts w:ascii="Times New Roman" w:hAnsi="Times New Roman"/>
          <w:b/>
          <w:sz w:val="24"/>
          <w:szCs w:val="24"/>
        </w:rPr>
      </w:pPr>
      <w:r w:rsidRPr="00407BA5">
        <w:rPr>
          <w:rFonts w:ascii="Times New Roman" w:hAnsi="Times New Roman"/>
          <w:sz w:val="24"/>
          <w:szCs w:val="24"/>
        </w:rPr>
        <w:t>Основной государственный регистрационный номер (ОГРН)</w:t>
      </w:r>
      <w:r w:rsidRPr="00407BA5">
        <w:t xml:space="preserve"> </w:t>
      </w:r>
      <w:r w:rsidRPr="00407BA5">
        <w:rPr>
          <w:rFonts w:ascii="Times New Roman" w:hAnsi="Times New Roman"/>
          <w:sz w:val="24"/>
          <w:szCs w:val="24"/>
        </w:rPr>
        <w:t>аудиторской организации:</w:t>
      </w:r>
      <w:r w:rsidRPr="00407BA5">
        <w:rPr>
          <w:rFonts w:eastAsia="Times New Roman"/>
          <w:b/>
          <w:bCs/>
          <w:i/>
          <w:iCs/>
        </w:rPr>
        <w:t xml:space="preserve"> </w:t>
      </w:r>
      <w:r w:rsidRPr="00407BA5">
        <w:rPr>
          <w:rFonts w:ascii="Times New Roman" w:eastAsia="Times New Roman" w:hAnsi="Times New Roman"/>
          <w:b/>
          <w:bCs/>
          <w:i/>
          <w:iCs/>
          <w:sz w:val="24"/>
          <w:szCs w:val="24"/>
        </w:rPr>
        <w:t>1027700425444</w:t>
      </w:r>
      <w:r w:rsidRPr="00407BA5">
        <w:rPr>
          <w:rFonts w:ascii="Times New Roman" w:hAnsi="Times New Roman"/>
          <w:b/>
          <w:sz w:val="24"/>
          <w:szCs w:val="24"/>
        </w:rPr>
        <w:t xml:space="preserve">  </w:t>
      </w:r>
    </w:p>
    <w:p w14:paraId="0CEABAF3" w14:textId="3319E260" w:rsidR="003F4E61" w:rsidRPr="00407BA5" w:rsidRDefault="003F4E61" w:rsidP="003F4E61">
      <w:pPr>
        <w:pStyle w:val="ae"/>
        <w:spacing w:before="0" w:beforeAutospacing="0"/>
        <w:rPr>
          <w:rFonts w:eastAsiaTheme="minorEastAsia"/>
        </w:rPr>
      </w:pPr>
      <w:r w:rsidRPr="00407BA5">
        <w:t>Место нахождения аудиторской организации:</w:t>
      </w:r>
      <w:r w:rsidRPr="00407BA5">
        <w:rPr>
          <w:b/>
          <w:bCs/>
          <w:i/>
          <w:iCs/>
        </w:rPr>
        <w:t xml:space="preserve"> Российская Федерация, город Москва</w:t>
      </w:r>
    </w:p>
    <w:p w14:paraId="2412C2F0" w14:textId="77777777" w:rsidR="003F4E61" w:rsidRPr="00407BA5" w:rsidRDefault="003F4E61" w:rsidP="003F4E61">
      <w:pPr>
        <w:pStyle w:val="ConsPlusNormal"/>
        <w:spacing w:before="240"/>
        <w:jc w:val="both"/>
      </w:pPr>
      <w:r w:rsidRPr="00407BA5">
        <w:t>Отчётный год и (или) иной отчётный период из числа последних трёх завершённых отчётных лет и текущего года, за который аудитором проводилась (будет проводиться) проверка отчётности эмитента:</w:t>
      </w:r>
    </w:p>
    <w:p w14:paraId="7ECD2FAD" w14:textId="77777777" w:rsidR="003F4E61" w:rsidRPr="00990168" w:rsidRDefault="003F4E61" w:rsidP="003F4E61">
      <w:pPr>
        <w:pStyle w:val="ConsPlusNormal"/>
        <w:ind w:firstLine="540"/>
        <w:jc w:val="both"/>
        <w:rPr>
          <w:color w:val="FF0000"/>
          <w:sz w:val="6"/>
          <w:szCs w:val="6"/>
        </w:rPr>
      </w:pPr>
    </w:p>
    <w:tbl>
      <w:tblPr>
        <w:tblW w:w="9356" w:type="dxa"/>
        <w:tblInd w:w="-2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4A0" w:firstRow="1" w:lastRow="0" w:firstColumn="1" w:lastColumn="0" w:noHBand="0" w:noVBand="1"/>
      </w:tblPr>
      <w:tblGrid>
        <w:gridCol w:w="4395"/>
        <w:gridCol w:w="4961"/>
      </w:tblGrid>
      <w:tr w:rsidR="003F4E61" w:rsidRPr="003F4E61" w14:paraId="29C6B099" w14:textId="77777777" w:rsidTr="009A651A">
        <w:tc>
          <w:tcPr>
            <w:tcW w:w="4395" w:type="dxa"/>
            <w:hideMark/>
          </w:tcPr>
          <w:p w14:paraId="20AAEC6C" w14:textId="77777777" w:rsidR="003F4E61" w:rsidRPr="00407BA5" w:rsidRDefault="003F4E61" w:rsidP="009A651A">
            <w:pPr>
              <w:widowControl w:val="0"/>
              <w:autoSpaceDE w:val="0"/>
              <w:autoSpaceDN w:val="0"/>
              <w:adjustRightInd w:val="0"/>
              <w:spacing w:before="20" w:after="40" w:line="276" w:lineRule="auto"/>
              <w:jc w:val="center"/>
              <w:rPr>
                <w:rFonts w:ascii="Times New Roman" w:eastAsia="Times New Roman" w:hAnsi="Times New Roman"/>
                <w:b/>
                <w:i/>
                <w:sz w:val="24"/>
                <w:szCs w:val="24"/>
              </w:rPr>
            </w:pPr>
            <w:r w:rsidRPr="00407BA5">
              <w:rPr>
                <w:rFonts w:ascii="Times New Roman" w:eastAsia="Times New Roman" w:hAnsi="Times New Roman"/>
                <w:b/>
                <w:i/>
                <w:sz w:val="24"/>
                <w:szCs w:val="24"/>
              </w:rPr>
              <w:lastRenderedPageBreak/>
              <w:t>Отчётный год и (или) иной отчётный период из числа последних трёх завершённых отчётных лет и текущего года, за который аудитором проводилась (будет проводиться) проверка отчётности эмитента</w:t>
            </w:r>
          </w:p>
        </w:tc>
        <w:tc>
          <w:tcPr>
            <w:tcW w:w="4961" w:type="dxa"/>
            <w:hideMark/>
          </w:tcPr>
          <w:p w14:paraId="583CA65A" w14:textId="77777777" w:rsidR="003F4E61" w:rsidRPr="00407BA5" w:rsidRDefault="003F4E61" w:rsidP="009A651A">
            <w:pPr>
              <w:widowControl w:val="0"/>
              <w:autoSpaceDE w:val="0"/>
              <w:autoSpaceDN w:val="0"/>
              <w:adjustRightInd w:val="0"/>
              <w:spacing w:before="20" w:after="40" w:line="276" w:lineRule="auto"/>
              <w:jc w:val="center"/>
              <w:rPr>
                <w:rFonts w:ascii="Times New Roman" w:eastAsia="Times New Roman" w:hAnsi="Times New Roman"/>
                <w:b/>
                <w:i/>
                <w:sz w:val="24"/>
                <w:szCs w:val="24"/>
              </w:rPr>
            </w:pPr>
            <w:r w:rsidRPr="00407BA5">
              <w:rPr>
                <w:rFonts w:ascii="Times New Roman" w:eastAsia="Times New Roman" w:hAnsi="Times New Roman"/>
                <w:b/>
                <w:i/>
                <w:sz w:val="24"/>
                <w:szCs w:val="24"/>
              </w:rPr>
              <w:t>Вид отчётности эмитента, в отношении которой аудитором проводилась (будет проводиться) проверка (бухгалтерская (финансовая) отчётность; консолидированная финансовая отчётность или финансовая отчётность)</w:t>
            </w:r>
          </w:p>
        </w:tc>
      </w:tr>
      <w:tr w:rsidR="00407BA5" w:rsidRPr="003F4E61" w14:paraId="7382EAEB" w14:textId="77777777" w:rsidTr="00990168">
        <w:trPr>
          <w:trHeight w:val="381"/>
        </w:trPr>
        <w:tc>
          <w:tcPr>
            <w:tcW w:w="4395" w:type="dxa"/>
          </w:tcPr>
          <w:p w14:paraId="4671B89F" w14:textId="235E8052" w:rsidR="00407BA5" w:rsidRPr="00407BA5" w:rsidRDefault="00407BA5" w:rsidP="00407BA5">
            <w:pPr>
              <w:widowControl w:val="0"/>
              <w:autoSpaceDE w:val="0"/>
              <w:autoSpaceDN w:val="0"/>
              <w:adjustRightInd w:val="0"/>
              <w:spacing w:before="20" w:after="40" w:line="276" w:lineRule="auto"/>
              <w:rPr>
                <w:rFonts w:ascii="Times New Roman" w:hAnsi="Times New Roman"/>
                <w:b/>
                <w:i/>
                <w:sz w:val="24"/>
                <w:szCs w:val="24"/>
              </w:rPr>
            </w:pPr>
            <w:r w:rsidRPr="00407BA5">
              <w:rPr>
                <w:rFonts w:ascii="Times New Roman" w:hAnsi="Times New Roman"/>
                <w:b/>
                <w:i/>
                <w:sz w:val="24"/>
                <w:szCs w:val="24"/>
              </w:rPr>
              <w:t>6 месяцев 2021 года</w:t>
            </w:r>
          </w:p>
        </w:tc>
        <w:tc>
          <w:tcPr>
            <w:tcW w:w="4961" w:type="dxa"/>
          </w:tcPr>
          <w:p w14:paraId="13C479D7" w14:textId="1D60FB4C" w:rsidR="00407BA5" w:rsidRPr="00407BA5" w:rsidRDefault="00744EE7" w:rsidP="00407BA5">
            <w:pPr>
              <w:pStyle w:val="ae"/>
              <w:spacing w:after="0" w:afterAutospacing="0"/>
              <w:rPr>
                <w:rFonts w:eastAsiaTheme="minorEastAsia"/>
                <w:b/>
                <w:i/>
              </w:rPr>
            </w:pPr>
            <w:r>
              <w:rPr>
                <w:rFonts w:eastAsiaTheme="minorEastAsia"/>
                <w:b/>
                <w:i/>
              </w:rPr>
              <w:t>Ф</w:t>
            </w:r>
            <w:r w:rsidR="00407BA5" w:rsidRPr="00407BA5">
              <w:rPr>
                <w:rFonts w:eastAsiaTheme="minorEastAsia"/>
                <w:b/>
                <w:i/>
              </w:rPr>
              <w:t>инансовая отчётность</w:t>
            </w:r>
          </w:p>
        </w:tc>
      </w:tr>
      <w:tr w:rsidR="00407BA5" w:rsidRPr="003F4E61" w14:paraId="3522427F" w14:textId="77777777" w:rsidTr="009A651A">
        <w:trPr>
          <w:trHeight w:val="711"/>
        </w:trPr>
        <w:tc>
          <w:tcPr>
            <w:tcW w:w="4395" w:type="dxa"/>
          </w:tcPr>
          <w:p w14:paraId="007B33F5" w14:textId="353CEAEA" w:rsidR="00407BA5" w:rsidRPr="00407BA5" w:rsidRDefault="00407BA5" w:rsidP="00407BA5">
            <w:pPr>
              <w:pStyle w:val="ae"/>
              <w:rPr>
                <w:rFonts w:eastAsiaTheme="minorEastAsia"/>
                <w:b/>
                <w:i/>
              </w:rPr>
            </w:pPr>
            <w:r w:rsidRPr="00407BA5">
              <w:rPr>
                <w:rFonts w:eastAsiaTheme="minorEastAsia"/>
                <w:b/>
                <w:i/>
              </w:rPr>
              <w:t>с даты регистрации по 31 декабря 2021 года</w:t>
            </w:r>
          </w:p>
        </w:tc>
        <w:tc>
          <w:tcPr>
            <w:tcW w:w="4961" w:type="dxa"/>
          </w:tcPr>
          <w:p w14:paraId="1184F7C7" w14:textId="2C9562EF" w:rsidR="00407BA5" w:rsidRPr="00407BA5" w:rsidRDefault="00744EE7" w:rsidP="00407BA5">
            <w:pPr>
              <w:widowControl w:val="0"/>
              <w:autoSpaceDE w:val="0"/>
              <w:autoSpaceDN w:val="0"/>
              <w:adjustRightInd w:val="0"/>
              <w:spacing w:before="20" w:after="40" w:line="276" w:lineRule="auto"/>
              <w:rPr>
                <w:rFonts w:ascii="Times New Roman" w:hAnsi="Times New Roman"/>
                <w:b/>
                <w:i/>
                <w:sz w:val="24"/>
                <w:szCs w:val="24"/>
              </w:rPr>
            </w:pPr>
            <w:r>
              <w:rPr>
                <w:rFonts w:ascii="Times New Roman" w:hAnsi="Times New Roman"/>
                <w:b/>
                <w:i/>
                <w:sz w:val="24"/>
                <w:szCs w:val="24"/>
              </w:rPr>
              <w:t>Б</w:t>
            </w:r>
            <w:r w:rsidR="00407BA5" w:rsidRPr="00407BA5">
              <w:rPr>
                <w:rFonts w:ascii="Times New Roman" w:hAnsi="Times New Roman"/>
                <w:b/>
                <w:i/>
                <w:sz w:val="24"/>
                <w:szCs w:val="24"/>
              </w:rPr>
              <w:t>ухгалтерская (финансовая) отчётность, финансовая отчётность</w:t>
            </w:r>
          </w:p>
        </w:tc>
      </w:tr>
      <w:tr w:rsidR="00407BA5" w:rsidRPr="003F4E61" w14:paraId="2BE51A5E" w14:textId="77777777" w:rsidTr="00940EB3">
        <w:trPr>
          <w:trHeight w:val="363"/>
        </w:trPr>
        <w:tc>
          <w:tcPr>
            <w:tcW w:w="4395" w:type="dxa"/>
          </w:tcPr>
          <w:p w14:paraId="7E5DBFC3" w14:textId="77777777" w:rsidR="00407BA5" w:rsidRPr="00407BA5" w:rsidRDefault="00407BA5" w:rsidP="00407BA5">
            <w:pPr>
              <w:pStyle w:val="ae"/>
              <w:rPr>
                <w:rFonts w:eastAsiaTheme="minorEastAsia"/>
                <w:b/>
                <w:i/>
              </w:rPr>
            </w:pPr>
            <w:r w:rsidRPr="00407BA5">
              <w:rPr>
                <w:rFonts w:eastAsiaTheme="minorEastAsia"/>
                <w:b/>
                <w:i/>
              </w:rPr>
              <w:t>6 месяцев 2022 года</w:t>
            </w:r>
          </w:p>
        </w:tc>
        <w:tc>
          <w:tcPr>
            <w:tcW w:w="4961" w:type="dxa"/>
          </w:tcPr>
          <w:p w14:paraId="6D92982E" w14:textId="77777777" w:rsidR="00407BA5" w:rsidRPr="00407BA5" w:rsidRDefault="00407BA5" w:rsidP="00407BA5">
            <w:pPr>
              <w:widowControl w:val="0"/>
              <w:autoSpaceDE w:val="0"/>
              <w:autoSpaceDN w:val="0"/>
              <w:adjustRightInd w:val="0"/>
              <w:spacing w:before="20" w:after="40" w:line="276" w:lineRule="auto"/>
              <w:rPr>
                <w:rFonts w:ascii="Times New Roman" w:hAnsi="Times New Roman"/>
                <w:b/>
                <w:i/>
                <w:sz w:val="24"/>
                <w:szCs w:val="24"/>
              </w:rPr>
            </w:pPr>
            <w:r w:rsidRPr="00407BA5">
              <w:rPr>
                <w:rFonts w:ascii="Times New Roman" w:hAnsi="Times New Roman"/>
                <w:b/>
                <w:i/>
                <w:sz w:val="24"/>
                <w:szCs w:val="24"/>
              </w:rPr>
              <w:t>Финансовая отчётность</w:t>
            </w:r>
          </w:p>
        </w:tc>
      </w:tr>
      <w:tr w:rsidR="00407BA5" w:rsidRPr="003F4E61" w14:paraId="7B3F5F2A" w14:textId="77777777" w:rsidTr="009A651A">
        <w:trPr>
          <w:trHeight w:val="711"/>
        </w:trPr>
        <w:tc>
          <w:tcPr>
            <w:tcW w:w="4395" w:type="dxa"/>
          </w:tcPr>
          <w:p w14:paraId="0F315328" w14:textId="77777777" w:rsidR="00407BA5" w:rsidRPr="00407BA5" w:rsidRDefault="00407BA5" w:rsidP="00407BA5">
            <w:pPr>
              <w:pStyle w:val="ae"/>
              <w:rPr>
                <w:rFonts w:eastAsiaTheme="minorEastAsia"/>
                <w:b/>
                <w:i/>
              </w:rPr>
            </w:pPr>
            <w:r w:rsidRPr="00407BA5">
              <w:rPr>
                <w:rFonts w:eastAsiaTheme="minorEastAsia"/>
                <w:b/>
                <w:i/>
              </w:rPr>
              <w:t>2022 год</w:t>
            </w:r>
          </w:p>
        </w:tc>
        <w:tc>
          <w:tcPr>
            <w:tcW w:w="4961" w:type="dxa"/>
          </w:tcPr>
          <w:p w14:paraId="724FD230" w14:textId="77777777" w:rsidR="00407BA5" w:rsidRPr="00407BA5" w:rsidRDefault="00407BA5" w:rsidP="00407BA5">
            <w:pPr>
              <w:widowControl w:val="0"/>
              <w:autoSpaceDE w:val="0"/>
              <w:autoSpaceDN w:val="0"/>
              <w:adjustRightInd w:val="0"/>
              <w:spacing w:before="20" w:after="40" w:line="276" w:lineRule="auto"/>
              <w:rPr>
                <w:rFonts w:ascii="Times New Roman" w:hAnsi="Times New Roman"/>
                <w:b/>
                <w:i/>
                <w:sz w:val="24"/>
                <w:szCs w:val="24"/>
              </w:rPr>
            </w:pPr>
            <w:r w:rsidRPr="00407BA5">
              <w:rPr>
                <w:rFonts w:ascii="Times New Roman" w:hAnsi="Times New Roman"/>
                <w:b/>
                <w:i/>
                <w:sz w:val="24"/>
                <w:szCs w:val="24"/>
              </w:rPr>
              <w:t>Бухгалтерская (финансовая) отчётность, финансовая отчётность</w:t>
            </w:r>
          </w:p>
        </w:tc>
      </w:tr>
      <w:tr w:rsidR="00407BA5" w:rsidRPr="003F4E61" w14:paraId="78310283" w14:textId="77777777" w:rsidTr="009A651A">
        <w:trPr>
          <w:trHeight w:val="356"/>
        </w:trPr>
        <w:tc>
          <w:tcPr>
            <w:tcW w:w="4395" w:type="dxa"/>
          </w:tcPr>
          <w:p w14:paraId="4932C578" w14:textId="77777777" w:rsidR="00407BA5" w:rsidRPr="00407BA5" w:rsidRDefault="00407BA5" w:rsidP="00407BA5">
            <w:pPr>
              <w:pStyle w:val="ae"/>
              <w:rPr>
                <w:rFonts w:eastAsiaTheme="minorEastAsia"/>
                <w:b/>
                <w:i/>
              </w:rPr>
            </w:pPr>
            <w:r w:rsidRPr="00407BA5">
              <w:rPr>
                <w:rFonts w:eastAsiaTheme="minorEastAsia"/>
                <w:b/>
                <w:i/>
              </w:rPr>
              <w:t>6 месяцев 2023 года</w:t>
            </w:r>
          </w:p>
        </w:tc>
        <w:tc>
          <w:tcPr>
            <w:tcW w:w="4961" w:type="dxa"/>
          </w:tcPr>
          <w:p w14:paraId="3BCE6622" w14:textId="77777777" w:rsidR="00407BA5" w:rsidRPr="00407BA5" w:rsidRDefault="00407BA5" w:rsidP="00407BA5">
            <w:pPr>
              <w:widowControl w:val="0"/>
              <w:autoSpaceDE w:val="0"/>
              <w:autoSpaceDN w:val="0"/>
              <w:adjustRightInd w:val="0"/>
              <w:spacing w:before="20" w:after="40" w:line="276" w:lineRule="auto"/>
              <w:rPr>
                <w:rFonts w:ascii="Times New Roman" w:hAnsi="Times New Roman"/>
                <w:b/>
                <w:i/>
                <w:sz w:val="24"/>
                <w:szCs w:val="24"/>
              </w:rPr>
            </w:pPr>
            <w:r w:rsidRPr="00407BA5">
              <w:rPr>
                <w:rFonts w:ascii="Times New Roman" w:hAnsi="Times New Roman"/>
                <w:b/>
                <w:i/>
                <w:sz w:val="24"/>
                <w:szCs w:val="24"/>
              </w:rPr>
              <w:t>Финансовая отчётность</w:t>
            </w:r>
          </w:p>
        </w:tc>
      </w:tr>
      <w:tr w:rsidR="00407BA5" w:rsidRPr="003F4E61" w14:paraId="69C9AC07" w14:textId="77777777" w:rsidTr="009A651A">
        <w:trPr>
          <w:trHeight w:val="711"/>
        </w:trPr>
        <w:tc>
          <w:tcPr>
            <w:tcW w:w="4395" w:type="dxa"/>
          </w:tcPr>
          <w:p w14:paraId="0B3A4578" w14:textId="77777777" w:rsidR="00407BA5" w:rsidRPr="00407BA5" w:rsidRDefault="00407BA5" w:rsidP="00407BA5">
            <w:pPr>
              <w:pStyle w:val="ae"/>
              <w:rPr>
                <w:rFonts w:eastAsiaTheme="minorEastAsia"/>
                <w:b/>
                <w:i/>
              </w:rPr>
            </w:pPr>
            <w:r w:rsidRPr="00407BA5">
              <w:rPr>
                <w:rFonts w:eastAsiaTheme="minorEastAsia"/>
                <w:b/>
                <w:i/>
              </w:rPr>
              <w:t>2023 год</w:t>
            </w:r>
          </w:p>
        </w:tc>
        <w:tc>
          <w:tcPr>
            <w:tcW w:w="4961" w:type="dxa"/>
          </w:tcPr>
          <w:p w14:paraId="5587B308" w14:textId="77777777" w:rsidR="00407BA5" w:rsidRPr="00407BA5" w:rsidRDefault="00407BA5" w:rsidP="00407BA5">
            <w:pPr>
              <w:widowControl w:val="0"/>
              <w:autoSpaceDE w:val="0"/>
              <w:autoSpaceDN w:val="0"/>
              <w:adjustRightInd w:val="0"/>
              <w:spacing w:before="20" w:after="40" w:line="276" w:lineRule="auto"/>
              <w:rPr>
                <w:rFonts w:ascii="Times New Roman" w:hAnsi="Times New Roman"/>
                <w:b/>
                <w:i/>
                <w:sz w:val="24"/>
                <w:szCs w:val="24"/>
              </w:rPr>
            </w:pPr>
            <w:r w:rsidRPr="00407BA5">
              <w:rPr>
                <w:rFonts w:ascii="Times New Roman" w:hAnsi="Times New Roman"/>
                <w:b/>
                <w:i/>
                <w:sz w:val="24"/>
                <w:szCs w:val="24"/>
              </w:rPr>
              <w:t>Бухгалтерская (финансовая) отчётность, финансовая отчётность,</w:t>
            </w:r>
          </w:p>
          <w:p w14:paraId="51EC1AB6" w14:textId="77777777" w:rsidR="00407BA5" w:rsidRPr="00407BA5" w:rsidRDefault="00407BA5" w:rsidP="00407BA5">
            <w:pPr>
              <w:widowControl w:val="0"/>
              <w:autoSpaceDE w:val="0"/>
              <w:autoSpaceDN w:val="0"/>
              <w:adjustRightInd w:val="0"/>
              <w:spacing w:before="20" w:after="40" w:line="276" w:lineRule="auto"/>
              <w:rPr>
                <w:rFonts w:ascii="Times New Roman" w:hAnsi="Times New Roman"/>
                <w:b/>
                <w:i/>
                <w:sz w:val="24"/>
                <w:szCs w:val="24"/>
              </w:rPr>
            </w:pPr>
            <w:r w:rsidRPr="00407BA5">
              <w:rPr>
                <w:rFonts w:ascii="Times New Roman" w:hAnsi="Times New Roman"/>
                <w:b/>
                <w:i/>
                <w:sz w:val="24"/>
                <w:szCs w:val="24"/>
              </w:rPr>
              <w:t>финансовая отчётность специального назначения</w:t>
            </w:r>
          </w:p>
        </w:tc>
      </w:tr>
      <w:tr w:rsidR="00407BA5" w:rsidRPr="003F4E61" w14:paraId="3EBC5608" w14:textId="77777777" w:rsidTr="00940EB3">
        <w:trPr>
          <w:trHeight w:val="253"/>
        </w:trPr>
        <w:tc>
          <w:tcPr>
            <w:tcW w:w="4395" w:type="dxa"/>
          </w:tcPr>
          <w:p w14:paraId="7CD7700B" w14:textId="5A35B5F9" w:rsidR="00407BA5" w:rsidRPr="00407BA5" w:rsidRDefault="00407BA5" w:rsidP="00407BA5">
            <w:pPr>
              <w:pStyle w:val="ae"/>
              <w:rPr>
                <w:rFonts w:eastAsiaTheme="minorEastAsia"/>
                <w:b/>
                <w:i/>
                <w:color w:val="FF0000"/>
              </w:rPr>
            </w:pPr>
            <w:r w:rsidRPr="00407BA5">
              <w:rPr>
                <w:rFonts w:eastAsiaTheme="minorEastAsia"/>
                <w:b/>
                <w:i/>
              </w:rPr>
              <w:t>6 месяцев 2024 года</w:t>
            </w:r>
          </w:p>
        </w:tc>
        <w:tc>
          <w:tcPr>
            <w:tcW w:w="4961" w:type="dxa"/>
          </w:tcPr>
          <w:p w14:paraId="6FF25539" w14:textId="1AD79F81" w:rsidR="00407BA5" w:rsidRPr="00407BA5" w:rsidRDefault="00407BA5" w:rsidP="00407BA5">
            <w:pPr>
              <w:widowControl w:val="0"/>
              <w:autoSpaceDE w:val="0"/>
              <w:autoSpaceDN w:val="0"/>
              <w:adjustRightInd w:val="0"/>
              <w:spacing w:before="20" w:after="40" w:line="276" w:lineRule="auto"/>
              <w:rPr>
                <w:rFonts w:ascii="Times New Roman" w:hAnsi="Times New Roman"/>
                <w:b/>
                <w:i/>
                <w:color w:val="FF0000"/>
                <w:sz w:val="24"/>
                <w:szCs w:val="24"/>
              </w:rPr>
            </w:pPr>
            <w:r w:rsidRPr="00407BA5">
              <w:rPr>
                <w:rFonts w:ascii="Times New Roman" w:hAnsi="Times New Roman"/>
                <w:b/>
                <w:i/>
                <w:sz w:val="24"/>
                <w:szCs w:val="24"/>
              </w:rPr>
              <w:t>Финансовая отчётность</w:t>
            </w:r>
          </w:p>
        </w:tc>
      </w:tr>
      <w:tr w:rsidR="00407BA5" w:rsidRPr="003F4E61" w14:paraId="44685E45" w14:textId="77777777" w:rsidTr="009A651A">
        <w:trPr>
          <w:trHeight w:val="711"/>
        </w:trPr>
        <w:tc>
          <w:tcPr>
            <w:tcW w:w="4395" w:type="dxa"/>
          </w:tcPr>
          <w:p w14:paraId="4C6F4DD5" w14:textId="77D78C0F" w:rsidR="00407BA5" w:rsidRPr="00407BA5" w:rsidRDefault="00407BA5" w:rsidP="00407BA5">
            <w:pPr>
              <w:pStyle w:val="ae"/>
              <w:rPr>
                <w:rFonts w:eastAsiaTheme="minorEastAsia"/>
                <w:b/>
                <w:i/>
                <w:color w:val="FF0000"/>
              </w:rPr>
            </w:pPr>
            <w:r w:rsidRPr="00407BA5">
              <w:rPr>
                <w:rFonts w:eastAsiaTheme="minorEastAsia"/>
                <w:b/>
                <w:i/>
              </w:rPr>
              <w:t>2024 год</w:t>
            </w:r>
          </w:p>
        </w:tc>
        <w:tc>
          <w:tcPr>
            <w:tcW w:w="4961" w:type="dxa"/>
          </w:tcPr>
          <w:p w14:paraId="6509CF73" w14:textId="7A0139DF" w:rsidR="00407BA5" w:rsidRPr="00407BA5" w:rsidRDefault="00744EE7" w:rsidP="00407BA5">
            <w:pPr>
              <w:widowControl w:val="0"/>
              <w:autoSpaceDE w:val="0"/>
              <w:autoSpaceDN w:val="0"/>
              <w:adjustRightInd w:val="0"/>
              <w:spacing w:before="20" w:after="40" w:line="276" w:lineRule="auto"/>
              <w:rPr>
                <w:rFonts w:ascii="Times New Roman" w:hAnsi="Times New Roman"/>
                <w:b/>
                <w:i/>
                <w:color w:val="FF0000"/>
                <w:sz w:val="24"/>
                <w:szCs w:val="24"/>
              </w:rPr>
            </w:pPr>
            <w:r>
              <w:rPr>
                <w:rFonts w:ascii="Times New Roman" w:hAnsi="Times New Roman"/>
                <w:b/>
                <w:i/>
                <w:sz w:val="24"/>
                <w:szCs w:val="24"/>
              </w:rPr>
              <w:t>Б</w:t>
            </w:r>
            <w:r w:rsidR="00407BA5" w:rsidRPr="00407BA5">
              <w:rPr>
                <w:rFonts w:ascii="Times New Roman" w:hAnsi="Times New Roman"/>
                <w:b/>
                <w:i/>
                <w:sz w:val="24"/>
                <w:szCs w:val="24"/>
              </w:rPr>
              <w:t>ухгалтерская (финансовая) отчётность, финансовая отчётность</w:t>
            </w:r>
          </w:p>
        </w:tc>
      </w:tr>
    </w:tbl>
    <w:p w14:paraId="78D988AB" w14:textId="4EC3FEB5" w:rsidR="003F4E61" w:rsidRPr="00AB1ECC" w:rsidRDefault="003F4E61" w:rsidP="003F4E61">
      <w:pPr>
        <w:pStyle w:val="ae"/>
        <w:spacing w:before="0" w:beforeAutospacing="0" w:after="0" w:afterAutospacing="0"/>
        <w:jc w:val="both"/>
        <w:rPr>
          <w:rFonts w:eastAsiaTheme="minorEastAsia"/>
          <w:b/>
          <w:i/>
        </w:rPr>
      </w:pPr>
      <w:r w:rsidRPr="00AB1ECC">
        <w:t>Сопутствующие аудиту и прочие связанные с аудиторской деятельностью услуги, которые оказывались (будут оказываться) эмитенту в течение последних трёх завершённых отчётных лет и текущего года аудитором:</w:t>
      </w:r>
      <w:r w:rsidRPr="00AB1ECC">
        <w:rPr>
          <w:sz w:val="27"/>
          <w:szCs w:val="27"/>
        </w:rPr>
        <w:t xml:space="preserve"> </w:t>
      </w:r>
      <w:bookmarkStart w:id="209" w:name="_Hlk158820001"/>
      <w:r w:rsidRPr="00AB1ECC">
        <w:rPr>
          <w:rFonts w:eastAsiaTheme="minorEastAsia"/>
          <w:b/>
          <w:i/>
        </w:rPr>
        <w:t xml:space="preserve">услуги по обзорной проверке </w:t>
      </w:r>
      <w:bookmarkStart w:id="210" w:name="_Hlk135218664"/>
      <w:r w:rsidRPr="00AB1ECC">
        <w:rPr>
          <w:rFonts w:eastAsiaTheme="minorEastAsia"/>
          <w:b/>
          <w:i/>
        </w:rPr>
        <w:t>промежуточной финансовой отчётности Эмитента за 6 месяцев 2021 года</w:t>
      </w:r>
      <w:bookmarkEnd w:id="210"/>
      <w:r w:rsidRPr="00AB1ECC">
        <w:rPr>
          <w:rFonts w:eastAsiaTheme="minorEastAsia"/>
          <w:b/>
          <w:i/>
        </w:rPr>
        <w:t>, за 6 месяцев 2022 года</w:t>
      </w:r>
      <w:r w:rsidR="00940EB3">
        <w:rPr>
          <w:rFonts w:eastAsiaTheme="minorEastAsia"/>
          <w:b/>
          <w:i/>
        </w:rPr>
        <w:t>,</w:t>
      </w:r>
      <w:r w:rsidRPr="00AB1ECC">
        <w:rPr>
          <w:rFonts w:eastAsiaTheme="minorEastAsia"/>
          <w:b/>
          <w:i/>
        </w:rPr>
        <w:t xml:space="preserve"> за </w:t>
      </w:r>
      <w:r w:rsidRPr="00AB1ECC">
        <w:rPr>
          <w:b/>
          <w:i/>
        </w:rPr>
        <w:t>6 месяцев 2023 года</w:t>
      </w:r>
      <w:r w:rsidRPr="00AB1ECC">
        <w:rPr>
          <w:rFonts w:eastAsiaTheme="minorEastAsia"/>
          <w:b/>
          <w:i/>
        </w:rPr>
        <w:t xml:space="preserve"> </w:t>
      </w:r>
      <w:bookmarkEnd w:id="209"/>
      <w:r w:rsidR="000F0E0B" w:rsidRPr="00AB1ECC">
        <w:rPr>
          <w:rFonts w:eastAsiaTheme="minorEastAsia"/>
          <w:b/>
          <w:i/>
        </w:rPr>
        <w:t>и за 6 месяцев 2024 года.</w:t>
      </w:r>
    </w:p>
    <w:p w14:paraId="4C5CF930" w14:textId="77777777" w:rsidR="003F4E61" w:rsidRPr="00AB1ECC" w:rsidRDefault="003F4E61" w:rsidP="003F4E61">
      <w:pPr>
        <w:pStyle w:val="ConsPlusNormal"/>
        <w:jc w:val="both"/>
      </w:pPr>
      <w:r w:rsidRPr="00AB1ECC">
        <w:t>Факторы, которые могут оказать влияние на независимость аудитора, в том числе сведения о наличии существенных интересов (взаимоотношений), связывающих с эмитентом (членами органов управления и органов контроля за финансово-хозяйственной деятельностью эмитента) аудитора эмитента, членов органов управления и органов контроля за финансово-хозяйственной деятельностью аудитора, а также участников аудиторской группы:</w:t>
      </w:r>
      <w:r w:rsidRPr="00AB1ECC">
        <w:rPr>
          <w:sz w:val="27"/>
          <w:szCs w:val="27"/>
        </w:rPr>
        <w:t xml:space="preserve"> </w:t>
      </w:r>
      <w:r w:rsidRPr="00AB1ECC">
        <w:rPr>
          <w:b/>
          <w:i/>
        </w:rPr>
        <w:t>указанные факторы, которые могут оказать влияние на независимость аудитора, в том числе существенные интересы (взаимоотношения), связывающие с Эмитентом (членами органов управления и органов контроля за финансово-хозяйственной деятельностью Эмитента) аудитора Эмитента, членов органов управления и органов контроля за финансово-хозяйственной деятельностью аудитора, а также участников аудиторской группы отсутствуют.</w:t>
      </w:r>
    </w:p>
    <w:p w14:paraId="25D08406" w14:textId="77777777" w:rsidR="003F4E61" w:rsidRPr="00AB1ECC" w:rsidRDefault="003F4E61" w:rsidP="003F4E61">
      <w:pPr>
        <w:pStyle w:val="ConsPlusNormal"/>
        <w:jc w:val="both"/>
        <w:rPr>
          <w:b/>
          <w:sz w:val="8"/>
          <w:szCs w:val="8"/>
        </w:rPr>
      </w:pPr>
    </w:p>
    <w:p w14:paraId="4B65AF00" w14:textId="77777777" w:rsidR="003F4E61" w:rsidRPr="00AB1ECC" w:rsidRDefault="003F4E61" w:rsidP="003F4E61">
      <w:pPr>
        <w:pStyle w:val="ConsPlusNormal"/>
        <w:jc w:val="both"/>
        <w:rPr>
          <w:b/>
          <w:i/>
        </w:rPr>
      </w:pPr>
      <w:r w:rsidRPr="00AB1ECC">
        <w:t xml:space="preserve">Меры, предпринятые эмитентом и аудитором эмитента для снижения влияния факторов, которые могут оказать влияние на независимость аудитора: </w:t>
      </w:r>
      <w:r w:rsidRPr="00AB1ECC">
        <w:rPr>
          <w:b/>
          <w:i/>
        </w:rPr>
        <w:t>Эмитент и аудиторская организация в период осуществления аудиторской деятельности указанной организацией отслеживают соблюдение требований законодательства Российской Федерации. Информация о мерах не приводится, поскольку факторы, которые могли оказать влияние на независимость аудиторской организации, отсутствуют. В соответствии с требованиями ст. 8 Федерального закона «Об аудиторской деятельности» от 30.12.2008 № 307-ФЗ аудитор является полностью независимым от органов управления Эмитента.</w:t>
      </w:r>
    </w:p>
    <w:p w14:paraId="16F75E28" w14:textId="77777777" w:rsidR="003F4E61" w:rsidRPr="0007252D" w:rsidRDefault="003F4E61" w:rsidP="003F4E61">
      <w:pPr>
        <w:pStyle w:val="ConsPlusNormal"/>
        <w:jc w:val="both"/>
        <w:rPr>
          <w:b/>
          <w:color w:val="FF0000"/>
          <w:sz w:val="8"/>
          <w:szCs w:val="8"/>
        </w:rPr>
      </w:pPr>
    </w:p>
    <w:p w14:paraId="2AE3DF20" w14:textId="77777777" w:rsidR="003F4E61" w:rsidRPr="00AB1ECC" w:rsidRDefault="003F4E61" w:rsidP="003F4E61">
      <w:pPr>
        <w:pStyle w:val="ConsPlusNormal"/>
        <w:jc w:val="both"/>
      </w:pPr>
      <w:r w:rsidRPr="00AB1ECC">
        <w:lastRenderedPageBreak/>
        <w:t>Фактический размер вознаграждения, выплаченного эмитентом аудитору за последний завершённый отчётный год, с отдельным указанием размера вознаграждения, выплаченного за аудит (проверку), в том числе обязательный, отчётности эмитента и за оказание сопутствующих аудиту и прочих связанных с аудиторской деятельностью услуг:</w:t>
      </w:r>
    </w:p>
    <w:p w14:paraId="02F3AA1E" w14:textId="77777777" w:rsidR="003F4E61" w:rsidRPr="00AB1ECC" w:rsidRDefault="003F4E61" w:rsidP="003F4E61">
      <w:pPr>
        <w:pStyle w:val="ConsPlusNormal"/>
        <w:ind w:firstLine="540"/>
        <w:jc w:val="both"/>
        <w:rPr>
          <w:sz w:val="10"/>
          <w:szCs w:val="10"/>
        </w:rPr>
      </w:pPr>
    </w:p>
    <w:tbl>
      <w:tblPr>
        <w:tblStyle w:val="ac"/>
        <w:tblW w:w="0" w:type="auto"/>
        <w:tblLook w:val="04A0" w:firstRow="1" w:lastRow="0" w:firstColumn="1" w:lastColumn="0" w:noHBand="0" w:noVBand="1"/>
      </w:tblPr>
      <w:tblGrid>
        <w:gridCol w:w="5240"/>
        <w:gridCol w:w="4105"/>
      </w:tblGrid>
      <w:tr w:rsidR="00AB1ECC" w:rsidRPr="00AB1ECC" w14:paraId="19ADB345" w14:textId="77777777" w:rsidTr="00940EB3">
        <w:trPr>
          <w:trHeight w:val="757"/>
        </w:trPr>
        <w:tc>
          <w:tcPr>
            <w:tcW w:w="5240" w:type="dxa"/>
          </w:tcPr>
          <w:p w14:paraId="58D1EC0E" w14:textId="77777777" w:rsidR="003F4E61" w:rsidRPr="00AB1ECC" w:rsidRDefault="003F4E61" w:rsidP="009A651A">
            <w:pPr>
              <w:widowControl w:val="0"/>
              <w:autoSpaceDE w:val="0"/>
              <w:autoSpaceDN w:val="0"/>
              <w:adjustRightInd w:val="0"/>
              <w:jc w:val="both"/>
              <w:rPr>
                <w:rFonts w:ascii="Times New Roman" w:hAnsi="Times New Roman"/>
                <w:sz w:val="24"/>
                <w:szCs w:val="24"/>
              </w:rPr>
            </w:pPr>
            <w:bookmarkStart w:id="211" w:name="_Hlk92896037"/>
            <w:r w:rsidRPr="00AB1ECC">
              <w:rPr>
                <w:rFonts w:ascii="Times New Roman" w:hAnsi="Times New Roman"/>
                <w:sz w:val="24"/>
                <w:szCs w:val="24"/>
              </w:rPr>
              <w:t>Фактический размер вознаграждения, выплаченного эмитентом аудитору за последний завершённый отчётный год</w:t>
            </w:r>
          </w:p>
        </w:tc>
        <w:tc>
          <w:tcPr>
            <w:tcW w:w="4105" w:type="dxa"/>
          </w:tcPr>
          <w:p w14:paraId="0859C6E8" w14:textId="77777777" w:rsidR="003F4E61" w:rsidRPr="00AB1ECC" w:rsidRDefault="003F4E61" w:rsidP="009A651A">
            <w:pPr>
              <w:widowControl w:val="0"/>
              <w:autoSpaceDE w:val="0"/>
              <w:autoSpaceDN w:val="0"/>
              <w:adjustRightInd w:val="0"/>
              <w:jc w:val="both"/>
              <w:rPr>
                <w:rFonts w:ascii="Times New Roman" w:hAnsi="Times New Roman"/>
                <w:b/>
                <w:i/>
                <w:sz w:val="24"/>
                <w:szCs w:val="24"/>
              </w:rPr>
            </w:pPr>
          </w:p>
          <w:p w14:paraId="77307963" w14:textId="77777777" w:rsidR="003F4E61" w:rsidRPr="00AB1ECC" w:rsidRDefault="003F4E61" w:rsidP="009A651A">
            <w:pPr>
              <w:widowControl w:val="0"/>
              <w:autoSpaceDE w:val="0"/>
              <w:autoSpaceDN w:val="0"/>
              <w:adjustRightInd w:val="0"/>
              <w:jc w:val="both"/>
              <w:rPr>
                <w:rFonts w:ascii="Times New Roman" w:hAnsi="Times New Roman"/>
                <w:b/>
                <w:i/>
                <w:sz w:val="24"/>
                <w:szCs w:val="24"/>
              </w:rPr>
            </w:pPr>
            <w:r w:rsidRPr="00AB1ECC">
              <w:rPr>
                <w:rFonts w:ascii="Times New Roman" w:hAnsi="Times New Roman"/>
                <w:b/>
                <w:i/>
                <w:sz w:val="24"/>
                <w:szCs w:val="24"/>
              </w:rPr>
              <w:t xml:space="preserve">2 997 360 рублей </w:t>
            </w:r>
          </w:p>
        </w:tc>
      </w:tr>
      <w:tr w:rsidR="00AB1ECC" w:rsidRPr="00AB1ECC" w14:paraId="79A4DAC1" w14:textId="77777777" w:rsidTr="00940EB3">
        <w:trPr>
          <w:trHeight w:val="286"/>
        </w:trPr>
        <w:tc>
          <w:tcPr>
            <w:tcW w:w="5240" w:type="dxa"/>
          </w:tcPr>
          <w:p w14:paraId="37C30B8C" w14:textId="75416B7D" w:rsidR="003F4E61" w:rsidRPr="00AB1ECC" w:rsidRDefault="003F4E61" w:rsidP="009A651A">
            <w:pPr>
              <w:widowControl w:val="0"/>
              <w:autoSpaceDE w:val="0"/>
              <w:autoSpaceDN w:val="0"/>
              <w:adjustRightInd w:val="0"/>
              <w:jc w:val="both"/>
              <w:rPr>
                <w:rFonts w:ascii="Times New Roman" w:hAnsi="Times New Roman"/>
                <w:sz w:val="24"/>
                <w:szCs w:val="24"/>
              </w:rPr>
            </w:pPr>
            <w:r w:rsidRPr="00AB1ECC">
              <w:rPr>
                <w:rFonts w:ascii="Times New Roman" w:hAnsi="Times New Roman"/>
                <w:sz w:val="24"/>
                <w:szCs w:val="24"/>
              </w:rPr>
              <w:t>в том числе:</w:t>
            </w:r>
          </w:p>
        </w:tc>
        <w:tc>
          <w:tcPr>
            <w:tcW w:w="4105" w:type="dxa"/>
          </w:tcPr>
          <w:p w14:paraId="509EDD83" w14:textId="77777777" w:rsidR="003F4E61" w:rsidRPr="00AB1ECC" w:rsidRDefault="003F4E61" w:rsidP="009A651A">
            <w:pPr>
              <w:widowControl w:val="0"/>
              <w:autoSpaceDE w:val="0"/>
              <w:autoSpaceDN w:val="0"/>
              <w:adjustRightInd w:val="0"/>
              <w:jc w:val="both"/>
              <w:rPr>
                <w:rFonts w:ascii="Times New Roman" w:hAnsi="Times New Roman"/>
                <w:b/>
                <w:i/>
                <w:sz w:val="24"/>
                <w:szCs w:val="24"/>
              </w:rPr>
            </w:pPr>
          </w:p>
        </w:tc>
      </w:tr>
      <w:tr w:rsidR="00AB1ECC" w:rsidRPr="00AB1ECC" w14:paraId="555A5E2C" w14:textId="77777777" w:rsidTr="00940EB3">
        <w:trPr>
          <w:trHeight w:val="404"/>
        </w:trPr>
        <w:tc>
          <w:tcPr>
            <w:tcW w:w="5240" w:type="dxa"/>
          </w:tcPr>
          <w:p w14:paraId="44691B18" w14:textId="77777777" w:rsidR="003F4E61" w:rsidRPr="00AB1ECC" w:rsidRDefault="003F4E61" w:rsidP="009A651A">
            <w:pPr>
              <w:widowControl w:val="0"/>
              <w:autoSpaceDE w:val="0"/>
              <w:autoSpaceDN w:val="0"/>
              <w:adjustRightInd w:val="0"/>
              <w:ind w:left="313"/>
              <w:jc w:val="both"/>
              <w:rPr>
                <w:rFonts w:ascii="Times New Roman" w:hAnsi="Times New Roman"/>
                <w:sz w:val="24"/>
                <w:szCs w:val="24"/>
              </w:rPr>
            </w:pPr>
            <w:r w:rsidRPr="00AB1ECC">
              <w:rPr>
                <w:rFonts w:ascii="Times New Roman" w:hAnsi="Times New Roman"/>
                <w:sz w:val="24"/>
                <w:szCs w:val="24"/>
              </w:rPr>
              <w:t>За аудит (проверку)</w:t>
            </w:r>
            <w:r w:rsidRPr="00AB1ECC">
              <w:t xml:space="preserve"> </w:t>
            </w:r>
            <w:r w:rsidRPr="00AB1ECC">
              <w:rPr>
                <w:rFonts w:ascii="Times New Roman" w:hAnsi="Times New Roman"/>
                <w:sz w:val="24"/>
                <w:szCs w:val="24"/>
              </w:rPr>
              <w:t xml:space="preserve">отчётности эмитента </w:t>
            </w:r>
          </w:p>
        </w:tc>
        <w:tc>
          <w:tcPr>
            <w:tcW w:w="4105" w:type="dxa"/>
          </w:tcPr>
          <w:p w14:paraId="0F4140A9" w14:textId="77777777" w:rsidR="003F4E61" w:rsidRPr="00AB1ECC" w:rsidRDefault="003F4E61" w:rsidP="009A651A">
            <w:pPr>
              <w:widowControl w:val="0"/>
              <w:autoSpaceDE w:val="0"/>
              <w:autoSpaceDN w:val="0"/>
              <w:adjustRightInd w:val="0"/>
              <w:jc w:val="both"/>
              <w:rPr>
                <w:rFonts w:ascii="Times New Roman" w:hAnsi="Times New Roman"/>
                <w:b/>
                <w:i/>
                <w:sz w:val="24"/>
                <w:szCs w:val="24"/>
              </w:rPr>
            </w:pPr>
            <w:r w:rsidRPr="00AB1ECC">
              <w:rPr>
                <w:rFonts w:ascii="Times New Roman" w:hAnsi="Times New Roman"/>
                <w:b/>
                <w:i/>
                <w:sz w:val="24"/>
                <w:szCs w:val="24"/>
              </w:rPr>
              <w:t xml:space="preserve">2 085 600 рублей </w:t>
            </w:r>
          </w:p>
        </w:tc>
      </w:tr>
      <w:tr w:rsidR="00AB1ECC" w:rsidRPr="00AB1ECC" w14:paraId="67D14504" w14:textId="77777777" w:rsidTr="00940EB3">
        <w:trPr>
          <w:trHeight w:val="283"/>
        </w:trPr>
        <w:tc>
          <w:tcPr>
            <w:tcW w:w="5240" w:type="dxa"/>
          </w:tcPr>
          <w:p w14:paraId="06DBA278" w14:textId="77777777" w:rsidR="003F4E61" w:rsidRPr="00AB1ECC" w:rsidRDefault="003F4E61" w:rsidP="009A651A">
            <w:pPr>
              <w:widowControl w:val="0"/>
              <w:autoSpaceDE w:val="0"/>
              <w:autoSpaceDN w:val="0"/>
              <w:adjustRightInd w:val="0"/>
              <w:ind w:left="313"/>
              <w:jc w:val="both"/>
              <w:rPr>
                <w:rFonts w:ascii="Times New Roman" w:hAnsi="Times New Roman"/>
                <w:sz w:val="24"/>
                <w:szCs w:val="24"/>
              </w:rPr>
            </w:pPr>
            <w:r w:rsidRPr="00AB1ECC">
              <w:rPr>
                <w:rFonts w:ascii="Times New Roman" w:hAnsi="Times New Roman"/>
                <w:sz w:val="24"/>
                <w:szCs w:val="24"/>
              </w:rPr>
              <w:t xml:space="preserve">        в том числе обязательный</w:t>
            </w:r>
          </w:p>
        </w:tc>
        <w:tc>
          <w:tcPr>
            <w:tcW w:w="4105" w:type="dxa"/>
          </w:tcPr>
          <w:p w14:paraId="32F478F6" w14:textId="77777777" w:rsidR="003F4E61" w:rsidRPr="00AB1ECC" w:rsidRDefault="003F4E61" w:rsidP="009A651A">
            <w:pPr>
              <w:widowControl w:val="0"/>
              <w:autoSpaceDE w:val="0"/>
              <w:autoSpaceDN w:val="0"/>
              <w:adjustRightInd w:val="0"/>
              <w:jc w:val="both"/>
              <w:rPr>
                <w:rFonts w:ascii="Times New Roman" w:hAnsi="Times New Roman"/>
                <w:b/>
                <w:i/>
                <w:sz w:val="24"/>
                <w:szCs w:val="24"/>
              </w:rPr>
            </w:pPr>
            <w:r w:rsidRPr="00AB1ECC">
              <w:rPr>
                <w:rFonts w:ascii="Times New Roman" w:hAnsi="Times New Roman"/>
                <w:b/>
                <w:i/>
                <w:sz w:val="24"/>
                <w:szCs w:val="24"/>
              </w:rPr>
              <w:t xml:space="preserve">2 085 600 рублей </w:t>
            </w:r>
          </w:p>
        </w:tc>
      </w:tr>
      <w:tr w:rsidR="00AB1ECC" w:rsidRPr="00AB1ECC" w14:paraId="0CC1E1CA" w14:textId="77777777" w:rsidTr="00940EB3">
        <w:trPr>
          <w:trHeight w:val="683"/>
        </w:trPr>
        <w:tc>
          <w:tcPr>
            <w:tcW w:w="5240" w:type="dxa"/>
          </w:tcPr>
          <w:p w14:paraId="62518783" w14:textId="77777777" w:rsidR="003F4E61" w:rsidRPr="00AB1ECC" w:rsidRDefault="003F4E61" w:rsidP="009A651A">
            <w:pPr>
              <w:widowControl w:val="0"/>
              <w:autoSpaceDE w:val="0"/>
              <w:autoSpaceDN w:val="0"/>
              <w:adjustRightInd w:val="0"/>
              <w:ind w:left="313"/>
              <w:jc w:val="both"/>
              <w:rPr>
                <w:rFonts w:ascii="Times New Roman" w:hAnsi="Times New Roman"/>
                <w:sz w:val="24"/>
                <w:szCs w:val="24"/>
              </w:rPr>
            </w:pPr>
            <w:r w:rsidRPr="00AB1ECC">
              <w:rPr>
                <w:rFonts w:ascii="Times New Roman" w:hAnsi="Times New Roman"/>
                <w:sz w:val="24"/>
                <w:szCs w:val="24"/>
              </w:rPr>
              <w:t>За оказание сопутствующих аудиту и прочих связанных с аудиторской деятельностью услуг</w:t>
            </w:r>
          </w:p>
        </w:tc>
        <w:tc>
          <w:tcPr>
            <w:tcW w:w="4105" w:type="dxa"/>
          </w:tcPr>
          <w:p w14:paraId="6CC89D5B" w14:textId="77777777" w:rsidR="003F4E61" w:rsidRPr="00AB1ECC" w:rsidRDefault="003F4E61" w:rsidP="009A651A">
            <w:pPr>
              <w:widowControl w:val="0"/>
              <w:autoSpaceDE w:val="0"/>
              <w:autoSpaceDN w:val="0"/>
              <w:adjustRightInd w:val="0"/>
              <w:jc w:val="both"/>
              <w:rPr>
                <w:rFonts w:ascii="Times New Roman" w:hAnsi="Times New Roman"/>
                <w:b/>
                <w:i/>
                <w:sz w:val="24"/>
                <w:szCs w:val="24"/>
              </w:rPr>
            </w:pPr>
          </w:p>
          <w:p w14:paraId="6749940F" w14:textId="77777777" w:rsidR="003F4E61" w:rsidRPr="00AB1ECC" w:rsidRDefault="003F4E61" w:rsidP="009A651A">
            <w:pPr>
              <w:widowControl w:val="0"/>
              <w:autoSpaceDE w:val="0"/>
              <w:autoSpaceDN w:val="0"/>
              <w:adjustRightInd w:val="0"/>
              <w:jc w:val="both"/>
              <w:rPr>
                <w:rFonts w:ascii="Times New Roman" w:hAnsi="Times New Roman"/>
                <w:b/>
                <w:i/>
                <w:sz w:val="24"/>
                <w:szCs w:val="24"/>
              </w:rPr>
            </w:pPr>
            <w:r w:rsidRPr="00AB1ECC">
              <w:rPr>
                <w:rFonts w:ascii="Times New Roman" w:hAnsi="Times New Roman"/>
                <w:b/>
                <w:i/>
                <w:sz w:val="24"/>
                <w:szCs w:val="24"/>
              </w:rPr>
              <w:t xml:space="preserve">911 760 рублей </w:t>
            </w:r>
          </w:p>
        </w:tc>
      </w:tr>
      <w:bookmarkEnd w:id="211"/>
    </w:tbl>
    <w:p w14:paraId="04FFA9CD" w14:textId="77777777" w:rsidR="003F4E61" w:rsidRPr="00990168" w:rsidRDefault="003F4E61" w:rsidP="003F4E61">
      <w:pPr>
        <w:pStyle w:val="ConsPlusNormal"/>
        <w:jc w:val="both"/>
        <w:rPr>
          <w:b/>
          <w:color w:val="FF0000"/>
          <w:sz w:val="10"/>
          <w:szCs w:val="10"/>
        </w:rPr>
      </w:pPr>
    </w:p>
    <w:p w14:paraId="5F21BF6A" w14:textId="77777777" w:rsidR="003F4E61" w:rsidRPr="00AB1ECC" w:rsidRDefault="003F4E61" w:rsidP="003F4E61">
      <w:pPr>
        <w:pStyle w:val="ConsPlusNormal"/>
        <w:jc w:val="both"/>
        <w:rPr>
          <w:b/>
          <w:i/>
        </w:rPr>
      </w:pPr>
      <w:r w:rsidRPr="00AB1ECC">
        <w:t xml:space="preserve">Размер вознаграждения за оказанные аудитором эмитента услуги, выплата которого отложена или просрочена эмитентом, с отдельным указанием отложенного или просроченного вознаграждения за аудит (проверку), в том числе обязательный, отчётности эмитента и за оказание сопутствующих аудиту и прочих связанных с аудиторской деятельностью услуг: </w:t>
      </w:r>
      <w:r w:rsidRPr="00AB1ECC">
        <w:rPr>
          <w:b/>
          <w:i/>
        </w:rPr>
        <w:t>отсроченных и просроченных выплат нет.</w:t>
      </w:r>
    </w:p>
    <w:p w14:paraId="2CB92A37" w14:textId="77777777" w:rsidR="003F4E61" w:rsidRPr="00AB1ECC" w:rsidRDefault="003F4E61" w:rsidP="003F4E61">
      <w:pPr>
        <w:pStyle w:val="ConsPlusNormal"/>
        <w:jc w:val="both"/>
        <w:rPr>
          <w:b/>
          <w:i/>
        </w:rPr>
      </w:pPr>
      <w:r w:rsidRPr="00AB1ECC">
        <w:rPr>
          <w:b/>
          <w:i/>
        </w:rPr>
        <w:t>Эмитент не составляет консолидированную финансовую отчётность. У Эмитента отсутствуют дочерние и подконтрольные организации. Эмитент составляет финансовую отчётность.</w:t>
      </w:r>
    </w:p>
    <w:p w14:paraId="56953840" w14:textId="77777777" w:rsidR="003F4E61" w:rsidRPr="00990168" w:rsidRDefault="003F4E61" w:rsidP="003F4E61">
      <w:pPr>
        <w:pStyle w:val="ConsPlusNormal"/>
        <w:jc w:val="both"/>
        <w:rPr>
          <w:color w:val="FF0000"/>
          <w:sz w:val="10"/>
          <w:szCs w:val="10"/>
        </w:rPr>
      </w:pPr>
    </w:p>
    <w:p w14:paraId="359BD8E6" w14:textId="4FBFD6A0" w:rsidR="003F4E61" w:rsidRPr="00AB1ECC" w:rsidRDefault="00AB1ECC" w:rsidP="003F4E61">
      <w:pPr>
        <w:pStyle w:val="ConsPlusNormal"/>
        <w:jc w:val="both"/>
      </w:pPr>
      <w:r>
        <w:t>П</w:t>
      </w:r>
      <w:r w:rsidR="003F4E61" w:rsidRPr="00AB1ECC">
        <w:t>орядок выбора аудитора эмитентом:</w:t>
      </w:r>
    </w:p>
    <w:p w14:paraId="36DCCDBE" w14:textId="7BF22BB3" w:rsidR="003F4E61" w:rsidRPr="00AB1ECC" w:rsidRDefault="00AB1ECC" w:rsidP="003F4E61">
      <w:pPr>
        <w:widowControl w:val="0"/>
        <w:autoSpaceDE w:val="0"/>
        <w:autoSpaceDN w:val="0"/>
        <w:spacing w:after="0" w:line="240" w:lineRule="auto"/>
        <w:ind w:right="-30"/>
        <w:jc w:val="both"/>
      </w:pPr>
      <w:r>
        <w:rPr>
          <w:rFonts w:ascii="Times New Roman" w:hAnsi="Times New Roman"/>
          <w:sz w:val="24"/>
          <w:szCs w:val="24"/>
        </w:rPr>
        <w:t>П</w:t>
      </w:r>
      <w:r w:rsidR="003F4E61" w:rsidRPr="00AB1ECC">
        <w:rPr>
          <w:rFonts w:ascii="Times New Roman" w:hAnsi="Times New Roman"/>
          <w:sz w:val="24"/>
          <w:szCs w:val="24"/>
        </w:rPr>
        <w:t>роцедура конкурса, связанного с выбором аудитора, и его основные условия:</w:t>
      </w:r>
      <w:r w:rsidR="003F4E61" w:rsidRPr="00AB1ECC">
        <w:t xml:space="preserve"> </w:t>
      </w:r>
    </w:p>
    <w:p w14:paraId="4FCDB1DD" w14:textId="77777777" w:rsidR="003F4E61" w:rsidRPr="00AB1ECC" w:rsidRDefault="003F4E61" w:rsidP="003F4E61">
      <w:pPr>
        <w:widowControl w:val="0"/>
        <w:autoSpaceDE w:val="0"/>
        <w:autoSpaceDN w:val="0"/>
        <w:spacing w:after="0" w:line="240" w:lineRule="auto"/>
        <w:ind w:right="-30"/>
        <w:jc w:val="both"/>
        <w:rPr>
          <w:rFonts w:ascii="Times New Roman" w:eastAsia="Times New Roman" w:hAnsi="Times New Roman"/>
          <w:b/>
          <w:i/>
          <w:sz w:val="24"/>
          <w:szCs w:val="24"/>
        </w:rPr>
      </w:pPr>
      <w:r w:rsidRPr="00AB1ECC">
        <w:rPr>
          <w:rFonts w:ascii="Times New Roman" w:eastAsia="Times New Roman" w:hAnsi="Times New Roman"/>
          <w:b/>
          <w:i/>
          <w:sz w:val="24"/>
          <w:szCs w:val="24"/>
        </w:rPr>
        <w:t xml:space="preserve">Аудитор (аудиторская организация) выбирается на уровне Группы </w:t>
      </w:r>
      <w:proofErr w:type="spellStart"/>
      <w:r w:rsidRPr="00AB1ECC">
        <w:rPr>
          <w:rFonts w:ascii="Times New Roman" w:eastAsia="Times New Roman" w:hAnsi="Times New Roman"/>
          <w:b/>
          <w:i/>
          <w:sz w:val="24"/>
          <w:szCs w:val="24"/>
        </w:rPr>
        <w:t>М.Видео</w:t>
      </w:r>
      <w:proofErr w:type="spellEnd"/>
      <w:r w:rsidRPr="00AB1ECC">
        <w:rPr>
          <w:rFonts w:ascii="Times New Roman" w:eastAsia="Times New Roman" w:hAnsi="Times New Roman"/>
          <w:b/>
          <w:i/>
          <w:sz w:val="24"/>
          <w:szCs w:val="24"/>
        </w:rPr>
        <w:t>-Эльдорадо по результатам конкурса. Выбранная по результатам конкурса аудиторская организация рассматривается Комитетом по аудиту Совета директоров ПАО «</w:t>
      </w:r>
      <w:proofErr w:type="gramStart"/>
      <w:r w:rsidRPr="00AB1ECC">
        <w:rPr>
          <w:rFonts w:ascii="Times New Roman" w:eastAsia="Times New Roman" w:hAnsi="Times New Roman"/>
          <w:b/>
          <w:i/>
          <w:sz w:val="24"/>
          <w:szCs w:val="24"/>
        </w:rPr>
        <w:t>М.видео</w:t>
      </w:r>
      <w:proofErr w:type="gramEnd"/>
      <w:r w:rsidRPr="00AB1ECC">
        <w:rPr>
          <w:rFonts w:ascii="Times New Roman" w:eastAsia="Times New Roman" w:hAnsi="Times New Roman"/>
          <w:b/>
          <w:i/>
          <w:sz w:val="24"/>
          <w:szCs w:val="24"/>
        </w:rPr>
        <w:t xml:space="preserve">» для дальнейших рекомендаций Совету директоров ПАО «М.видео». </w:t>
      </w:r>
    </w:p>
    <w:p w14:paraId="212D3BD6" w14:textId="77777777" w:rsidR="003F4E61" w:rsidRPr="00AB1ECC" w:rsidRDefault="003F4E61" w:rsidP="003F4E61">
      <w:pPr>
        <w:widowControl w:val="0"/>
        <w:autoSpaceDE w:val="0"/>
        <w:autoSpaceDN w:val="0"/>
        <w:spacing w:after="0" w:line="240" w:lineRule="auto"/>
        <w:ind w:right="-30"/>
        <w:jc w:val="both"/>
        <w:rPr>
          <w:rFonts w:ascii="Times New Roman" w:eastAsia="Times New Roman" w:hAnsi="Times New Roman"/>
          <w:b/>
          <w:i/>
          <w:sz w:val="24"/>
          <w:szCs w:val="24"/>
        </w:rPr>
      </w:pPr>
      <w:r w:rsidRPr="00AB1ECC">
        <w:rPr>
          <w:rFonts w:ascii="Times New Roman" w:eastAsia="Times New Roman" w:hAnsi="Times New Roman"/>
          <w:b/>
          <w:i/>
          <w:sz w:val="24"/>
          <w:szCs w:val="24"/>
        </w:rPr>
        <w:t>К участию в конкурсе приглашаются только те кандидаты, которые соответствуют требованиям к независимости аудиторских организаций, предъявляемым статьёй 8 Федерального закона от 30 декабря 2008 года № 307-ФЗ «Об аудиторской деятельности». Оценка заявок участников тендерной процедуры осуществляется по ценовому критерию.</w:t>
      </w:r>
    </w:p>
    <w:p w14:paraId="5F5D3E55" w14:textId="77777777" w:rsidR="003F4E61" w:rsidRPr="00AB1ECC" w:rsidRDefault="003F4E61" w:rsidP="003F4E61">
      <w:pPr>
        <w:spacing w:after="0"/>
        <w:ind w:right="-30"/>
        <w:jc w:val="both"/>
        <w:rPr>
          <w:b/>
          <w:i/>
        </w:rPr>
      </w:pPr>
      <w:r w:rsidRPr="00AB1ECC">
        <w:rPr>
          <w:rFonts w:ascii="Times New Roman" w:eastAsia="Times New Roman" w:hAnsi="Times New Roman"/>
          <w:b/>
          <w:i/>
          <w:sz w:val="24"/>
          <w:szCs w:val="24"/>
        </w:rPr>
        <w:t>В рамках тендерных процедур был произведён сбор и оценка коммерческих предложений (заявок) компаний – участников тендерной процедуры. По итогам конкурсных процедур было принято решение рекомендовать Комитету по аудиту Совета директоров ПАО «М.видео» дать рекомендации Совету директоров ПАО «М.видео» утвердить Акционерное общество «Деловые решения и технологии»</w:t>
      </w:r>
      <w:r w:rsidRPr="00AB1ECC" w:rsidDel="00D04846">
        <w:rPr>
          <w:rFonts w:ascii="Times New Roman" w:eastAsia="Times New Roman" w:hAnsi="Times New Roman"/>
          <w:b/>
          <w:i/>
          <w:sz w:val="24"/>
          <w:szCs w:val="24"/>
        </w:rPr>
        <w:t xml:space="preserve"> </w:t>
      </w:r>
      <w:r w:rsidRPr="00AB1ECC">
        <w:rPr>
          <w:rFonts w:ascii="Times New Roman" w:eastAsia="Times New Roman" w:hAnsi="Times New Roman"/>
          <w:b/>
          <w:i/>
          <w:sz w:val="24"/>
          <w:szCs w:val="24"/>
        </w:rPr>
        <w:t xml:space="preserve"> в качестве аудитора для проверки финансово-хозяйственной деятельности отдельных компаний в составе Группы </w:t>
      </w:r>
      <w:proofErr w:type="spellStart"/>
      <w:r w:rsidRPr="00AB1ECC">
        <w:rPr>
          <w:rFonts w:ascii="Times New Roman" w:eastAsia="Times New Roman" w:hAnsi="Times New Roman"/>
          <w:b/>
          <w:i/>
          <w:sz w:val="24"/>
          <w:szCs w:val="24"/>
        </w:rPr>
        <w:t>М.Видео</w:t>
      </w:r>
      <w:proofErr w:type="spellEnd"/>
      <w:r w:rsidRPr="00AB1ECC">
        <w:rPr>
          <w:rFonts w:ascii="Times New Roman" w:eastAsia="Times New Roman" w:hAnsi="Times New Roman"/>
          <w:b/>
          <w:i/>
          <w:sz w:val="24"/>
          <w:szCs w:val="24"/>
        </w:rPr>
        <w:t>-Эльдорадо, в том числе Эмитента.</w:t>
      </w:r>
    </w:p>
    <w:p w14:paraId="5A1F404A" w14:textId="77777777" w:rsidR="00AB1ECC" w:rsidRDefault="00AB1ECC" w:rsidP="003F4E61">
      <w:pPr>
        <w:spacing w:after="0"/>
        <w:ind w:right="-30"/>
        <w:jc w:val="both"/>
        <w:rPr>
          <w:rFonts w:ascii="Times New Roman" w:hAnsi="Times New Roman"/>
          <w:sz w:val="24"/>
          <w:szCs w:val="24"/>
        </w:rPr>
      </w:pPr>
    </w:p>
    <w:p w14:paraId="172D288F" w14:textId="5801DA44" w:rsidR="003F4E61" w:rsidRPr="00AB1ECC" w:rsidRDefault="00AB1ECC" w:rsidP="003F4E61">
      <w:pPr>
        <w:spacing w:after="0"/>
        <w:ind w:right="-30"/>
        <w:jc w:val="both"/>
        <w:rPr>
          <w:rFonts w:ascii="Times New Roman" w:hAnsi="Times New Roman"/>
          <w:sz w:val="24"/>
          <w:szCs w:val="24"/>
        </w:rPr>
      </w:pPr>
      <w:r w:rsidRPr="00AB1ECC">
        <w:rPr>
          <w:rFonts w:ascii="Times New Roman" w:hAnsi="Times New Roman"/>
          <w:sz w:val="24"/>
          <w:szCs w:val="24"/>
        </w:rPr>
        <w:t>П</w:t>
      </w:r>
      <w:r w:rsidR="003F4E61" w:rsidRPr="00AB1ECC">
        <w:rPr>
          <w:rFonts w:ascii="Times New Roman" w:hAnsi="Times New Roman"/>
          <w:sz w:val="24"/>
          <w:szCs w:val="24"/>
        </w:rPr>
        <w:t xml:space="preserve">роцедура выдвижения кандидатуры аудитора для утверждения общим собранием акционеров (участников) эмитента, в том числе орган управления эмитента, принимающий решение о выдвижении кандидатуры аудитора эмитента: </w:t>
      </w:r>
    </w:p>
    <w:p w14:paraId="3A79BC15" w14:textId="77777777" w:rsidR="003F4E61" w:rsidRPr="00AB1ECC" w:rsidRDefault="003F4E61" w:rsidP="003F4E61">
      <w:pPr>
        <w:spacing w:after="0"/>
        <w:ind w:right="-30"/>
        <w:jc w:val="both"/>
        <w:rPr>
          <w:rFonts w:ascii="Times New Roman" w:hAnsi="Times New Roman"/>
          <w:b/>
          <w:i/>
          <w:sz w:val="24"/>
          <w:szCs w:val="24"/>
        </w:rPr>
      </w:pPr>
      <w:r w:rsidRPr="00AB1ECC">
        <w:rPr>
          <w:rFonts w:ascii="Times New Roman" w:hAnsi="Times New Roman"/>
          <w:b/>
          <w:i/>
          <w:sz w:val="24"/>
          <w:szCs w:val="24"/>
        </w:rPr>
        <w:t>Процедура выдвижения кандидатуры аудиторской организации не предусмотрена Уставом Эмитента (согласно Уставу Эмитента совет директоров в Эмитенте не создаётся), решение об утверждении аудиторской организации принимается общим собранием участников (единственным участником) Эмитента.</w:t>
      </w:r>
    </w:p>
    <w:p w14:paraId="6B314C11" w14:textId="77777777" w:rsidR="003F4E61" w:rsidRPr="00724CF0" w:rsidRDefault="003F4E61" w:rsidP="003F4E61">
      <w:pPr>
        <w:spacing w:after="0"/>
        <w:ind w:right="-30"/>
        <w:jc w:val="both"/>
        <w:rPr>
          <w:rFonts w:ascii="Times New Roman" w:hAnsi="Times New Roman"/>
          <w:b/>
          <w:i/>
          <w:sz w:val="24"/>
          <w:szCs w:val="24"/>
        </w:rPr>
      </w:pPr>
      <w:r w:rsidRPr="00AB1ECC">
        <w:rPr>
          <w:rFonts w:ascii="Times New Roman" w:hAnsi="Times New Roman"/>
          <w:b/>
          <w:i/>
          <w:sz w:val="24"/>
          <w:szCs w:val="24"/>
        </w:rPr>
        <w:t xml:space="preserve">При этом, как было указано выше, на уровне Группы </w:t>
      </w:r>
      <w:proofErr w:type="spellStart"/>
      <w:r w:rsidRPr="00AB1ECC">
        <w:rPr>
          <w:rFonts w:ascii="Times New Roman" w:hAnsi="Times New Roman"/>
          <w:b/>
          <w:i/>
          <w:sz w:val="24"/>
          <w:szCs w:val="24"/>
        </w:rPr>
        <w:t>М.Видео</w:t>
      </w:r>
      <w:proofErr w:type="spellEnd"/>
      <w:r w:rsidRPr="00AB1ECC">
        <w:rPr>
          <w:rFonts w:ascii="Times New Roman" w:hAnsi="Times New Roman"/>
          <w:b/>
          <w:i/>
          <w:sz w:val="24"/>
          <w:szCs w:val="24"/>
        </w:rPr>
        <w:t xml:space="preserve">-Эльдорадо конкурсным комитетом определяется аудиторская организация, заключение договора с которой </w:t>
      </w:r>
      <w:r w:rsidRPr="00AB1ECC">
        <w:rPr>
          <w:rFonts w:ascii="Times New Roman" w:hAnsi="Times New Roman"/>
          <w:b/>
          <w:i/>
          <w:sz w:val="24"/>
          <w:szCs w:val="24"/>
        </w:rPr>
        <w:lastRenderedPageBreak/>
        <w:t xml:space="preserve">рекомендуется Комитету по аудиту Совета директоров ПАО «М.видео» для дальнейших рекомендаций Совету директоров ПАО «М.видео» для принятия соответствующего решения в отношении аудиторской организации для проверки </w:t>
      </w:r>
      <w:r w:rsidRPr="00724CF0">
        <w:rPr>
          <w:rFonts w:ascii="Times New Roman" w:hAnsi="Times New Roman"/>
          <w:b/>
          <w:i/>
          <w:sz w:val="24"/>
          <w:szCs w:val="24"/>
        </w:rPr>
        <w:t xml:space="preserve">финансово-хозяйственной деятельности отдельных компаний в составе Группы </w:t>
      </w:r>
      <w:proofErr w:type="spellStart"/>
      <w:r w:rsidRPr="00724CF0">
        <w:rPr>
          <w:rFonts w:ascii="Times New Roman" w:hAnsi="Times New Roman"/>
          <w:b/>
          <w:i/>
          <w:sz w:val="24"/>
          <w:szCs w:val="24"/>
        </w:rPr>
        <w:t>М.Видео</w:t>
      </w:r>
      <w:proofErr w:type="spellEnd"/>
      <w:r w:rsidRPr="00724CF0">
        <w:rPr>
          <w:rFonts w:ascii="Times New Roman" w:hAnsi="Times New Roman"/>
          <w:b/>
          <w:i/>
          <w:sz w:val="24"/>
          <w:szCs w:val="24"/>
        </w:rPr>
        <w:t xml:space="preserve">-Эльдорадо, в том числе Эмитента. </w:t>
      </w:r>
    </w:p>
    <w:p w14:paraId="5D400B3B" w14:textId="543D5B2D" w:rsidR="003F4E61" w:rsidRPr="00724CF0" w:rsidRDefault="003F4E61" w:rsidP="003F4E61">
      <w:pPr>
        <w:spacing w:after="0"/>
        <w:jc w:val="both"/>
        <w:rPr>
          <w:rFonts w:ascii="Times New Roman" w:eastAsiaTheme="minorHAnsi" w:hAnsi="Times New Roman"/>
          <w:b/>
          <w:bCs/>
          <w:i/>
          <w:iCs/>
          <w:sz w:val="24"/>
          <w:szCs w:val="24"/>
          <w:lang w:eastAsia="en-US"/>
        </w:rPr>
      </w:pPr>
      <w:r w:rsidRPr="00724CF0">
        <w:rPr>
          <w:rFonts w:ascii="Times New Roman" w:hAnsi="Times New Roman"/>
          <w:b/>
          <w:i/>
          <w:sz w:val="24"/>
        </w:rPr>
        <w:t xml:space="preserve">По состоянию на </w:t>
      </w:r>
      <w:r w:rsidR="00724CF0" w:rsidRPr="00724CF0">
        <w:rPr>
          <w:rFonts w:ascii="Times New Roman" w:hAnsi="Times New Roman"/>
          <w:b/>
          <w:i/>
          <w:sz w:val="24"/>
        </w:rPr>
        <w:t>отчётную дату (30</w:t>
      </w:r>
      <w:r w:rsidRPr="00724CF0">
        <w:rPr>
          <w:rFonts w:ascii="Times New Roman" w:eastAsiaTheme="minorHAnsi" w:hAnsi="Times New Roman"/>
          <w:b/>
          <w:bCs/>
          <w:i/>
          <w:iCs/>
          <w:sz w:val="24"/>
          <w:szCs w:val="24"/>
          <w:lang w:eastAsia="en-US"/>
        </w:rPr>
        <w:t>.0</w:t>
      </w:r>
      <w:r w:rsidR="00724CF0" w:rsidRPr="00724CF0">
        <w:rPr>
          <w:rFonts w:ascii="Times New Roman" w:eastAsiaTheme="minorHAnsi" w:hAnsi="Times New Roman"/>
          <w:b/>
          <w:bCs/>
          <w:i/>
          <w:iCs/>
          <w:sz w:val="24"/>
          <w:szCs w:val="24"/>
          <w:lang w:eastAsia="en-US"/>
        </w:rPr>
        <w:t>6</w:t>
      </w:r>
      <w:r w:rsidRPr="00724CF0">
        <w:rPr>
          <w:rFonts w:ascii="Times New Roman" w:eastAsiaTheme="minorHAnsi" w:hAnsi="Times New Roman"/>
          <w:b/>
          <w:bCs/>
          <w:i/>
          <w:iCs/>
          <w:sz w:val="24"/>
          <w:szCs w:val="24"/>
          <w:lang w:eastAsia="en-US"/>
        </w:rPr>
        <w:t>.</w:t>
      </w:r>
      <w:r w:rsidRPr="00724CF0">
        <w:rPr>
          <w:rFonts w:ascii="Times New Roman" w:hAnsi="Times New Roman"/>
          <w:b/>
          <w:i/>
          <w:sz w:val="24"/>
        </w:rPr>
        <w:t>2024</w:t>
      </w:r>
      <w:r w:rsidR="00724CF0" w:rsidRPr="00724CF0">
        <w:rPr>
          <w:rFonts w:ascii="Times New Roman" w:hAnsi="Times New Roman"/>
          <w:b/>
          <w:i/>
          <w:sz w:val="24"/>
        </w:rPr>
        <w:t>)</w:t>
      </w:r>
      <w:r w:rsidRPr="00724CF0">
        <w:rPr>
          <w:rFonts w:ascii="Times New Roman" w:eastAsiaTheme="minorHAnsi" w:hAnsi="Times New Roman"/>
          <w:b/>
          <w:bCs/>
          <w:i/>
          <w:iCs/>
          <w:sz w:val="24"/>
          <w:szCs w:val="24"/>
          <w:lang w:eastAsia="en-US"/>
        </w:rPr>
        <w:t>:</w:t>
      </w:r>
    </w:p>
    <w:p w14:paraId="7CFBB55D" w14:textId="77777777" w:rsidR="003F4E61" w:rsidRPr="00724CF0" w:rsidRDefault="003F4E61" w:rsidP="00724CF0">
      <w:pPr>
        <w:spacing w:after="0"/>
        <w:ind w:left="567" w:hanging="141"/>
        <w:jc w:val="both"/>
        <w:rPr>
          <w:rFonts w:ascii="Times New Roman" w:eastAsiaTheme="minorHAnsi" w:hAnsi="Times New Roman"/>
          <w:b/>
          <w:i/>
          <w:sz w:val="24"/>
          <w:szCs w:val="24"/>
          <w:lang w:eastAsia="en-US"/>
        </w:rPr>
      </w:pPr>
      <w:r w:rsidRPr="00724CF0">
        <w:rPr>
          <w:rFonts w:ascii="Times New Roman" w:eastAsiaTheme="minorHAnsi" w:hAnsi="Times New Roman"/>
          <w:b/>
          <w:bCs/>
          <w:i/>
          <w:iCs/>
          <w:sz w:val="24"/>
          <w:szCs w:val="24"/>
          <w:lang w:eastAsia="en-US"/>
        </w:rPr>
        <w:t>- Комитетом по аудиту Совета директоров ПАО «</w:t>
      </w:r>
      <w:proofErr w:type="gramStart"/>
      <w:r w:rsidRPr="00724CF0">
        <w:rPr>
          <w:rFonts w:ascii="Times New Roman" w:eastAsiaTheme="minorHAnsi" w:hAnsi="Times New Roman"/>
          <w:b/>
          <w:bCs/>
          <w:i/>
          <w:iCs/>
          <w:sz w:val="24"/>
          <w:szCs w:val="24"/>
          <w:lang w:eastAsia="en-US"/>
        </w:rPr>
        <w:t>М.видео</w:t>
      </w:r>
      <w:proofErr w:type="gramEnd"/>
      <w:r w:rsidRPr="00724CF0">
        <w:rPr>
          <w:rFonts w:ascii="Times New Roman" w:eastAsiaTheme="minorHAnsi" w:hAnsi="Times New Roman"/>
          <w:b/>
          <w:bCs/>
          <w:i/>
          <w:iCs/>
          <w:sz w:val="24"/>
          <w:szCs w:val="24"/>
          <w:lang w:eastAsia="en-US"/>
        </w:rPr>
        <w:t>» были даны соответствующие рекомендации Совету директоров ПАО «М.видео» по вопросу назначения на годовом Общем собрании участников Эмитента аудиторской организации (индивидуального аудитора) для осуществления проверки финансово-хозяйственной деятельности Эмитента за 2024 год;</w:t>
      </w:r>
    </w:p>
    <w:p w14:paraId="1FA1B9D3" w14:textId="5A3ACB03" w:rsidR="00AB1ECC" w:rsidRPr="00724CF0" w:rsidRDefault="003F4E61" w:rsidP="00724CF0">
      <w:pPr>
        <w:autoSpaceDE w:val="0"/>
        <w:autoSpaceDN w:val="0"/>
        <w:adjustRightInd w:val="0"/>
        <w:spacing w:after="0" w:line="240" w:lineRule="auto"/>
        <w:ind w:left="567" w:hanging="141"/>
        <w:jc w:val="both"/>
        <w:rPr>
          <w:rFonts w:ascii="Times New Roman" w:hAnsi="Times New Roman"/>
          <w:b/>
          <w:i/>
          <w:sz w:val="24"/>
        </w:rPr>
      </w:pPr>
      <w:r w:rsidRPr="00724CF0">
        <w:rPr>
          <w:rFonts w:ascii="Times New Roman" w:eastAsiaTheme="minorHAnsi" w:hAnsi="Times New Roman"/>
          <w:b/>
          <w:bCs/>
          <w:i/>
          <w:iCs/>
          <w:sz w:val="24"/>
          <w:szCs w:val="24"/>
          <w:lang w:eastAsia="en-US"/>
        </w:rPr>
        <w:t>-</w:t>
      </w:r>
      <w:r w:rsidRPr="00724CF0">
        <w:rPr>
          <w:rFonts w:ascii="Times New Roman" w:hAnsi="Times New Roman"/>
          <w:b/>
          <w:i/>
          <w:sz w:val="24"/>
        </w:rPr>
        <w:t xml:space="preserve"> на основании рекомендации Комитета по аудиту Совета директоров ПАО «</w:t>
      </w:r>
      <w:proofErr w:type="gramStart"/>
      <w:r w:rsidRPr="00724CF0">
        <w:rPr>
          <w:rFonts w:ascii="Times New Roman" w:hAnsi="Times New Roman"/>
          <w:b/>
          <w:i/>
          <w:sz w:val="24"/>
        </w:rPr>
        <w:t>М.видео</w:t>
      </w:r>
      <w:proofErr w:type="gramEnd"/>
      <w:r w:rsidRPr="00724CF0">
        <w:rPr>
          <w:rFonts w:ascii="Times New Roman" w:hAnsi="Times New Roman"/>
          <w:b/>
          <w:i/>
          <w:sz w:val="24"/>
        </w:rPr>
        <w:t xml:space="preserve">» Совет директоров ПАО «М.видео» рекомендовал </w:t>
      </w:r>
      <w:r w:rsidR="00724CF0" w:rsidRPr="00724CF0">
        <w:rPr>
          <w:rFonts w:ascii="Times New Roman" w:hAnsi="Times New Roman"/>
          <w:b/>
          <w:i/>
          <w:sz w:val="24"/>
        </w:rPr>
        <w:t>о</w:t>
      </w:r>
      <w:r w:rsidRPr="00724CF0">
        <w:rPr>
          <w:rFonts w:ascii="Times New Roman" w:hAnsi="Times New Roman"/>
          <w:b/>
          <w:i/>
          <w:sz w:val="24"/>
        </w:rPr>
        <w:t>бщему собранию участников</w:t>
      </w:r>
      <w:r w:rsidR="00724CF0" w:rsidRPr="00724CF0">
        <w:rPr>
          <w:rFonts w:ascii="Times New Roman" w:hAnsi="Times New Roman"/>
          <w:b/>
          <w:i/>
          <w:sz w:val="24"/>
        </w:rPr>
        <w:t xml:space="preserve"> (единственному участнику)</w:t>
      </w:r>
      <w:r w:rsidRPr="00724CF0">
        <w:rPr>
          <w:rFonts w:ascii="Times New Roman" w:hAnsi="Times New Roman"/>
          <w:b/>
          <w:i/>
          <w:sz w:val="24"/>
        </w:rPr>
        <w:t xml:space="preserve"> Эмитента утвердить Акционерное общество «Деловые решения и технологии» аудиторской организацией для осуществления проверки финансово-хозяйственной деятельности Эмитента за 2024 год</w:t>
      </w:r>
      <w:r w:rsidR="00AB1ECC" w:rsidRPr="00724CF0">
        <w:rPr>
          <w:rFonts w:ascii="Times New Roman" w:hAnsi="Times New Roman"/>
          <w:b/>
          <w:i/>
          <w:sz w:val="24"/>
        </w:rPr>
        <w:t xml:space="preserve">; </w:t>
      </w:r>
    </w:p>
    <w:p w14:paraId="5F69B64E" w14:textId="5894A996" w:rsidR="003F4E61" w:rsidRPr="00724CF0" w:rsidRDefault="00724CF0" w:rsidP="00724CF0">
      <w:pPr>
        <w:autoSpaceDE w:val="0"/>
        <w:autoSpaceDN w:val="0"/>
        <w:adjustRightInd w:val="0"/>
        <w:spacing w:after="0" w:line="240" w:lineRule="auto"/>
        <w:ind w:left="567" w:hanging="141"/>
        <w:jc w:val="both"/>
        <w:rPr>
          <w:rFonts w:ascii="Times New Roman" w:hAnsi="Times New Roman"/>
          <w:b/>
          <w:i/>
          <w:sz w:val="24"/>
        </w:rPr>
      </w:pPr>
      <w:r w:rsidRPr="00724CF0">
        <w:rPr>
          <w:rFonts w:ascii="Times New Roman" w:hAnsi="Times New Roman"/>
          <w:b/>
          <w:i/>
          <w:sz w:val="24"/>
        </w:rPr>
        <w:t xml:space="preserve">- </w:t>
      </w:r>
      <w:r w:rsidR="003F4E61" w:rsidRPr="00724CF0">
        <w:rPr>
          <w:rFonts w:ascii="Times New Roman" w:hAnsi="Times New Roman"/>
          <w:b/>
          <w:i/>
          <w:sz w:val="24"/>
        </w:rPr>
        <w:t xml:space="preserve"> </w:t>
      </w:r>
      <w:r w:rsidRPr="00724CF0">
        <w:rPr>
          <w:rFonts w:ascii="Times New Roman" w:hAnsi="Times New Roman"/>
          <w:b/>
          <w:i/>
          <w:sz w:val="24"/>
        </w:rPr>
        <w:t>Единственный участник Эмитента (ПАО «</w:t>
      </w:r>
      <w:proofErr w:type="gramStart"/>
      <w:r w:rsidRPr="00724CF0">
        <w:rPr>
          <w:rFonts w:ascii="Times New Roman" w:hAnsi="Times New Roman"/>
          <w:b/>
          <w:i/>
          <w:sz w:val="24"/>
        </w:rPr>
        <w:t>М.видео</w:t>
      </w:r>
      <w:proofErr w:type="gramEnd"/>
      <w:r w:rsidRPr="00724CF0">
        <w:rPr>
          <w:rFonts w:ascii="Times New Roman" w:hAnsi="Times New Roman"/>
          <w:b/>
          <w:i/>
          <w:sz w:val="24"/>
        </w:rPr>
        <w:t xml:space="preserve">) 26.04.2024 принял решение об утверждении </w:t>
      </w:r>
      <w:r w:rsidR="003F4E61" w:rsidRPr="00724CF0">
        <w:rPr>
          <w:rFonts w:ascii="Times New Roman" w:hAnsi="Times New Roman"/>
          <w:b/>
          <w:i/>
          <w:sz w:val="24"/>
        </w:rPr>
        <w:t xml:space="preserve"> </w:t>
      </w:r>
      <w:r w:rsidRPr="00724CF0">
        <w:rPr>
          <w:rFonts w:ascii="Times New Roman" w:hAnsi="Times New Roman"/>
          <w:b/>
          <w:i/>
          <w:sz w:val="24"/>
        </w:rPr>
        <w:t>Акционерное общество «Деловые решения и технологии»</w:t>
      </w:r>
      <w:r>
        <w:rPr>
          <w:rFonts w:ascii="Times New Roman" w:hAnsi="Times New Roman"/>
          <w:b/>
          <w:i/>
          <w:sz w:val="24"/>
        </w:rPr>
        <w:t xml:space="preserve"> в качестве</w:t>
      </w:r>
      <w:r w:rsidRPr="00724CF0">
        <w:rPr>
          <w:rFonts w:ascii="Times New Roman" w:hAnsi="Times New Roman"/>
          <w:b/>
          <w:i/>
          <w:sz w:val="24"/>
        </w:rPr>
        <w:t xml:space="preserve"> аудиторской организацией для осуществления проверки финансово-хозяйственной деятельности Эмитента за 2024 год</w:t>
      </w:r>
      <w:r>
        <w:rPr>
          <w:rFonts w:ascii="Times New Roman" w:hAnsi="Times New Roman"/>
          <w:b/>
          <w:i/>
          <w:sz w:val="24"/>
        </w:rPr>
        <w:t>.</w:t>
      </w:r>
    </w:p>
    <w:p w14:paraId="4C7D9B7F" w14:textId="09C33361" w:rsidR="003F4E61" w:rsidRPr="00BA7125" w:rsidRDefault="003F4E61" w:rsidP="0050262A">
      <w:pPr>
        <w:spacing w:after="240"/>
        <w:ind w:right="-30"/>
        <w:jc w:val="both"/>
        <w:rPr>
          <w:rFonts w:ascii="Times New Roman" w:hAnsi="Times New Roman"/>
          <w:sz w:val="24"/>
          <w:szCs w:val="24"/>
        </w:rPr>
      </w:pPr>
    </w:p>
    <w:p w14:paraId="0330C2AB" w14:textId="4E342FB9" w:rsidR="00AE1479" w:rsidRPr="00BA7125" w:rsidRDefault="00AE1479" w:rsidP="00AE1479">
      <w:pPr>
        <w:spacing w:after="240"/>
        <w:ind w:right="-30"/>
        <w:jc w:val="both"/>
        <w:rPr>
          <w:rFonts w:ascii="Times New Roman" w:hAnsi="Times New Roman"/>
          <w:sz w:val="24"/>
          <w:szCs w:val="24"/>
        </w:rPr>
      </w:pPr>
      <w:r w:rsidRPr="00BA7125">
        <w:rPr>
          <w:rFonts w:ascii="Times New Roman" w:eastAsia="Times New Roman" w:hAnsi="Times New Roman"/>
          <w:sz w:val="24"/>
          <w:szCs w:val="24"/>
        </w:rPr>
        <w:t xml:space="preserve">Изменений в составе информации настоящего пункта в период между отчётной датой (30.06.2024) и датой раскрытия финансовой отчётности Эмитента, на основе которой в Отчёте </w:t>
      </w:r>
      <w:r w:rsidR="00C21AEC">
        <w:rPr>
          <w:rFonts w:ascii="Times New Roman" w:eastAsia="Times New Roman" w:hAnsi="Times New Roman"/>
          <w:sz w:val="24"/>
          <w:szCs w:val="24"/>
        </w:rPr>
        <w:t>Э</w:t>
      </w:r>
      <w:r w:rsidRPr="00BA7125">
        <w:rPr>
          <w:rFonts w:ascii="Times New Roman" w:eastAsia="Times New Roman" w:hAnsi="Times New Roman"/>
          <w:sz w:val="24"/>
          <w:szCs w:val="24"/>
        </w:rPr>
        <w:t>митента раскрывается информация о финансово-хозяйственной деятельности Эмитента (26.08.2024), не происходило</w:t>
      </w:r>
      <w:r w:rsidRPr="00BA7125">
        <w:rPr>
          <w:rFonts w:ascii="Times New Roman" w:hAnsi="Times New Roman"/>
          <w:sz w:val="24"/>
          <w:szCs w:val="24"/>
        </w:rPr>
        <w:t>.</w:t>
      </w:r>
    </w:p>
    <w:p w14:paraId="3E845659" w14:textId="2FB4380B" w:rsidR="003A1B54" w:rsidRPr="001D3F60" w:rsidRDefault="00137E39" w:rsidP="0050262A">
      <w:pPr>
        <w:spacing w:after="240"/>
        <w:ind w:right="-30"/>
        <w:jc w:val="both"/>
        <w:rPr>
          <w:rFonts w:ascii="Times New Roman" w:hAnsi="Times New Roman"/>
          <w:sz w:val="24"/>
          <w:szCs w:val="24"/>
        </w:rPr>
      </w:pPr>
      <w:r w:rsidRPr="00732A09">
        <w:rPr>
          <w:rFonts w:ascii="Times New Roman" w:hAnsi="Times New Roman"/>
          <w:sz w:val="24"/>
          <w:szCs w:val="24"/>
        </w:rPr>
        <w:t xml:space="preserve"> </w:t>
      </w:r>
    </w:p>
    <w:p w14:paraId="19216BC7" w14:textId="7229803C" w:rsidR="00CC5003" w:rsidRPr="001D3F60" w:rsidRDefault="00CC5003" w:rsidP="003664F8">
      <w:pPr>
        <w:pStyle w:val="ConsPlusNormal"/>
        <w:jc w:val="center"/>
        <w:outlineLvl w:val="2"/>
        <w:rPr>
          <w:b/>
          <w:sz w:val="28"/>
          <w:szCs w:val="28"/>
        </w:rPr>
      </w:pPr>
      <w:bookmarkStart w:id="212" w:name="_Toc102669420"/>
      <w:bookmarkStart w:id="213" w:name="_Toc177983045"/>
      <w:r w:rsidRPr="001D3F60">
        <w:rPr>
          <w:b/>
          <w:sz w:val="28"/>
          <w:szCs w:val="28"/>
        </w:rPr>
        <w:t xml:space="preserve">Раздел 5. Консолидированная финансовая </w:t>
      </w:r>
      <w:r w:rsidR="009D5145" w:rsidRPr="001D3F60">
        <w:rPr>
          <w:b/>
          <w:sz w:val="28"/>
          <w:szCs w:val="28"/>
        </w:rPr>
        <w:t>отчётность</w:t>
      </w:r>
      <w:r w:rsidRPr="001D3F60">
        <w:rPr>
          <w:b/>
          <w:sz w:val="28"/>
          <w:szCs w:val="28"/>
        </w:rPr>
        <w:t xml:space="preserve"> (финансовая </w:t>
      </w:r>
      <w:r w:rsidR="009D5145" w:rsidRPr="001D3F60">
        <w:rPr>
          <w:b/>
          <w:sz w:val="28"/>
          <w:szCs w:val="28"/>
        </w:rPr>
        <w:t>отчётность</w:t>
      </w:r>
      <w:r w:rsidRPr="001D3F60">
        <w:rPr>
          <w:b/>
          <w:sz w:val="28"/>
          <w:szCs w:val="28"/>
        </w:rPr>
        <w:t xml:space="preserve">), бухгалтерская (финансовая) </w:t>
      </w:r>
      <w:r w:rsidR="009D5145" w:rsidRPr="001D3F60">
        <w:rPr>
          <w:b/>
          <w:sz w:val="28"/>
          <w:szCs w:val="28"/>
        </w:rPr>
        <w:t>отчётность</w:t>
      </w:r>
      <w:r w:rsidRPr="001D3F60">
        <w:rPr>
          <w:b/>
          <w:sz w:val="28"/>
          <w:szCs w:val="28"/>
        </w:rPr>
        <w:t xml:space="preserve"> эмитента</w:t>
      </w:r>
      <w:bookmarkEnd w:id="212"/>
      <w:bookmarkEnd w:id="213"/>
    </w:p>
    <w:p w14:paraId="3230751B" w14:textId="77777777" w:rsidR="00CC5003" w:rsidRPr="001D3F60" w:rsidRDefault="00CC5003" w:rsidP="00CC5003">
      <w:pPr>
        <w:pStyle w:val="ConsPlusNormal"/>
        <w:ind w:firstLine="540"/>
        <w:jc w:val="both"/>
      </w:pPr>
    </w:p>
    <w:p w14:paraId="08094F0D" w14:textId="17B02348" w:rsidR="00CC5003" w:rsidRPr="001D3F60" w:rsidRDefault="00CC5003" w:rsidP="003664F8">
      <w:pPr>
        <w:pStyle w:val="ConsPlusNormal"/>
        <w:jc w:val="both"/>
        <w:outlineLvl w:val="2"/>
        <w:rPr>
          <w:b/>
        </w:rPr>
      </w:pPr>
      <w:bookmarkStart w:id="214" w:name="_Toc102669421"/>
      <w:bookmarkStart w:id="215" w:name="_Toc177983046"/>
      <w:r w:rsidRPr="001D3F60">
        <w:rPr>
          <w:b/>
        </w:rPr>
        <w:t xml:space="preserve">5.1. Консолидированная финансовая </w:t>
      </w:r>
      <w:r w:rsidR="009D5145" w:rsidRPr="001D3F60">
        <w:rPr>
          <w:b/>
        </w:rPr>
        <w:t>отчётность</w:t>
      </w:r>
      <w:r w:rsidRPr="001D3F60">
        <w:rPr>
          <w:b/>
        </w:rPr>
        <w:t xml:space="preserve"> (финансовая </w:t>
      </w:r>
      <w:r w:rsidR="009D5145" w:rsidRPr="001D3F60">
        <w:rPr>
          <w:b/>
        </w:rPr>
        <w:t>отчётность</w:t>
      </w:r>
      <w:r w:rsidRPr="001D3F60">
        <w:rPr>
          <w:b/>
        </w:rPr>
        <w:t>) эмитента</w:t>
      </w:r>
      <w:bookmarkEnd w:id="214"/>
      <w:bookmarkEnd w:id="215"/>
    </w:p>
    <w:p w14:paraId="70449E0E" w14:textId="6C813E17" w:rsidR="007E48CB" w:rsidRPr="00632FF0" w:rsidRDefault="00F95AB7" w:rsidP="00F95AB7">
      <w:pPr>
        <w:pStyle w:val="ConsPlusNormal"/>
        <w:spacing w:before="240"/>
        <w:jc w:val="both"/>
      </w:pPr>
      <w:r w:rsidRPr="00632FF0">
        <w:t xml:space="preserve">Ссылка на страницу в сети Интернет, на которой опубликована финансовая </w:t>
      </w:r>
      <w:r w:rsidR="009D5145" w:rsidRPr="00632FF0">
        <w:t>отчётность</w:t>
      </w:r>
      <w:r w:rsidRPr="00632FF0">
        <w:t xml:space="preserve"> </w:t>
      </w:r>
      <w:r w:rsidR="0008003A" w:rsidRPr="00632FF0">
        <w:t>Э</w:t>
      </w:r>
      <w:r w:rsidRPr="00632FF0">
        <w:t>митента</w:t>
      </w:r>
      <w:r w:rsidR="003D41FA" w:rsidRPr="00632FF0">
        <w:t xml:space="preserve"> за</w:t>
      </w:r>
      <w:r w:rsidR="00F9776A" w:rsidRPr="00632FF0">
        <w:t xml:space="preserve"> </w:t>
      </w:r>
      <w:r w:rsidR="009D5145" w:rsidRPr="00632FF0">
        <w:t>отчётный</w:t>
      </w:r>
      <w:r w:rsidR="00F9776A" w:rsidRPr="00632FF0">
        <w:t xml:space="preserve"> период, состоящий из 6 месяцев</w:t>
      </w:r>
      <w:r w:rsidR="003D41FA" w:rsidRPr="00632FF0">
        <w:t xml:space="preserve"> 202</w:t>
      </w:r>
      <w:r w:rsidR="0056170C" w:rsidRPr="00632FF0">
        <w:t>4</w:t>
      </w:r>
      <w:r w:rsidR="003D41FA" w:rsidRPr="00632FF0">
        <w:t xml:space="preserve"> год</w:t>
      </w:r>
      <w:r w:rsidR="00F9776A" w:rsidRPr="00632FF0">
        <w:t>а</w:t>
      </w:r>
      <w:r w:rsidRPr="00632FF0">
        <w:t xml:space="preserve">: </w:t>
      </w:r>
    </w:p>
    <w:p w14:paraId="682A48B6" w14:textId="3CB7BD32" w:rsidR="00CC5003" w:rsidRDefault="00317869" w:rsidP="005961FB">
      <w:pPr>
        <w:pStyle w:val="ConsPlusNormal"/>
        <w:jc w:val="both"/>
        <w:rPr>
          <w:b/>
          <w:i/>
          <w:color w:val="0070C0"/>
        </w:rPr>
      </w:pPr>
      <w:hyperlink r:id="rId13" w:history="1">
        <w:r w:rsidR="007E48CB" w:rsidRPr="00906A07">
          <w:rPr>
            <w:rStyle w:val="a4"/>
            <w:b/>
            <w:i/>
            <w:color w:val="0070C0"/>
          </w:rPr>
          <w:t>https://www.e-disclosure.ru/portal/company.aspx?id=38369</w:t>
        </w:r>
      </w:hyperlink>
      <w:r w:rsidR="00F95AB7" w:rsidRPr="00906A07">
        <w:rPr>
          <w:b/>
          <w:i/>
          <w:color w:val="0070C0"/>
        </w:rPr>
        <w:t xml:space="preserve">. </w:t>
      </w:r>
    </w:p>
    <w:p w14:paraId="6FE1FB62" w14:textId="4B75BEBC" w:rsidR="00D11928" w:rsidRDefault="00D11928" w:rsidP="005961FB">
      <w:pPr>
        <w:pStyle w:val="ConsPlusNormal"/>
        <w:jc w:val="both"/>
        <w:rPr>
          <w:b/>
          <w:i/>
          <w:color w:val="0070C0"/>
        </w:rPr>
      </w:pPr>
    </w:p>
    <w:p w14:paraId="7F230DEE" w14:textId="77777777" w:rsidR="00D11928" w:rsidRPr="00906A07" w:rsidRDefault="00D11928" w:rsidP="005961FB">
      <w:pPr>
        <w:pStyle w:val="ConsPlusNormal"/>
        <w:jc w:val="both"/>
        <w:rPr>
          <w:b/>
          <w:i/>
          <w:color w:val="0070C0"/>
        </w:rPr>
      </w:pPr>
    </w:p>
    <w:p w14:paraId="2A793CF9" w14:textId="77777777" w:rsidR="00CC5003" w:rsidRPr="001D3F60" w:rsidRDefault="00CC5003" w:rsidP="00CC5003">
      <w:pPr>
        <w:pStyle w:val="ConsPlusNormal"/>
        <w:ind w:firstLine="540"/>
        <w:jc w:val="both"/>
      </w:pPr>
    </w:p>
    <w:p w14:paraId="0824E4FE" w14:textId="7F997D30" w:rsidR="00CC5003" w:rsidRPr="001D3F60" w:rsidRDefault="00CC5003" w:rsidP="00F95AB7">
      <w:pPr>
        <w:pStyle w:val="ConsPlusNormal"/>
        <w:jc w:val="both"/>
        <w:outlineLvl w:val="2"/>
        <w:rPr>
          <w:b/>
        </w:rPr>
      </w:pPr>
      <w:bookmarkStart w:id="216" w:name="_Toc102669422"/>
      <w:bookmarkStart w:id="217" w:name="_Toc177983047"/>
      <w:r w:rsidRPr="001D3F60">
        <w:rPr>
          <w:b/>
        </w:rPr>
        <w:t xml:space="preserve">5.2. Бухгалтерская (финансовая) </w:t>
      </w:r>
      <w:bookmarkEnd w:id="216"/>
      <w:r w:rsidR="009D5145" w:rsidRPr="001D3F60">
        <w:rPr>
          <w:b/>
        </w:rPr>
        <w:t>отчётность</w:t>
      </w:r>
      <w:bookmarkEnd w:id="217"/>
    </w:p>
    <w:p w14:paraId="2994A8C4" w14:textId="7830D1D0" w:rsidR="00BB7640" w:rsidRPr="00906A07" w:rsidRDefault="003D41FA" w:rsidP="00CF7B55">
      <w:pPr>
        <w:pStyle w:val="ConsPlusNormal"/>
        <w:spacing w:before="240"/>
        <w:jc w:val="both"/>
        <w:rPr>
          <w:b/>
          <w:i/>
          <w:color w:val="0070C0"/>
        </w:rPr>
      </w:pPr>
      <w:r w:rsidRPr="00632FF0">
        <w:t xml:space="preserve">Ссылка на страницу в сети Интернет, на которой опубликована </w:t>
      </w:r>
      <w:r w:rsidR="00F9776A" w:rsidRPr="00632FF0">
        <w:t xml:space="preserve">промежуточная </w:t>
      </w:r>
      <w:r w:rsidRPr="00632FF0">
        <w:t xml:space="preserve">бухгалтерская (финансовая) </w:t>
      </w:r>
      <w:r w:rsidR="009D5145" w:rsidRPr="00632FF0">
        <w:t>отчётность</w:t>
      </w:r>
      <w:r w:rsidRPr="00632FF0">
        <w:t xml:space="preserve"> </w:t>
      </w:r>
      <w:r w:rsidR="00876CCD" w:rsidRPr="00632FF0">
        <w:t>Э</w:t>
      </w:r>
      <w:r w:rsidRPr="00632FF0">
        <w:t>митента за</w:t>
      </w:r>
      <w:r w:rsidR="00F9776A" w:rsidRPr="00632FF0">
        <w:t xml:space="preserve"> </w:t>
      </w:r>
      <w:r w:rsidR="009D5145" w:rsidRPr="00632FF0">
        <w:t>отчётный</w:t>
      </w:r>
      <w:r w:rsidR="00F9776A" w:rsidRPr="00632FF0">
        <w:t xml:space="preserve"> период, состоящий из 6 месяцев</w:t>
      </w:r>
      <w:r w:rsidRPr="00632FF0">
        <w:t xml:space="preserve"> 202</w:t>
      </w:r>
      <w:r w:rsidR="0056170C" w:rsidRPr="00632FF0">
        <w:t>4</w:t>
      </w:r>
      <w:r w:rsidRPr="00632FF0">
        <w:t xml:space="preserve"> год</w:t>
      </w:r>
      <w:r w:rsidR="00F9776A" w:rsidRPr="00632FF0">
        <w:t>а</w:t>
      </w:r>
      <w:r w:rsidRPr="00632FF0">
        <w:t>:</w:t>
      </w:r>
      <w:r w:rsidRPr="001D3F60">
        <w:t xml:space="preserve"> </w:t>
      </w:r>
      <w:hyperlink r:id="rId14" w:history="1">
        <w:r w:rsidRPr="00906A07">
          <w:rPr>
            <w:rStyle w:val="a4"/>
            <w:b/>
            <w:i/>
            <w:color w:val="0070C0"/>
          </w:rPr>
          <w:t>https://www.e-disclosure.ru/portal/company.aspx?id=38369</w:t>
        </w:r>
      </w:hyperlink>
      <w:r w:rsidRPr="00906A07">
        <w:rPr>
          <w:b/>
          <w:i/>
          <w:color w:val="0070C0"/>
        </w:rPr>
        <w:t xml:space="preserve">. </w:t>
      </w:r>
    </w:p>
    <w:sectPr w:rsidR="00BB7640" w:rsidRPr="00906A07" w:rsidSect="00CF7B55">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F4870E" w14:textId="77777777" w:rsidR="00A50B26" w:rsidRDefault="00A50B26" w:rsidP="00B0678D">
      <w:r>
        <w:separator/>
      </w:r>
    </w:p>
  </w:endnote>
  <w:endnote w:type="continuationSeparator" w:id="0">
    <w:p w14:paraId="19EAB41D" w14:textId="77777777" w:rsidR="00A50B26" w:rsidRDefault="00A50B26" w:rsidP="00B0678D">
      <w:r>
        <w:continuationSeparator/>
      </w:r>
    </w:p>
  </w:endnote>
  <w:endnote w:type="continuationNotice" w:id="1">
    <w:p w14:paraId="1914A286" w14:textId="77777777" w:rsidR="00A50B26" w:rsidRDefault="00A50B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6812788"/>
      <w:docPartObj>
        <w:docPartGallery w:val="Page Numbers (Bottom of Page)"/>
        <w:docPartUnique/>
      </w:docPartObj>
    </w:sdtPr>
    <w:sdtEndPr/>
    <w:sdtContent>
      <w:p w14:paraId="1C8F0DB4" w14:textId="11A03FD1" w:rsidR="00A50B26" w:rsidRDefault="00A50B26">
        <w:pPr>
          <w:pStyle w:val="af5"/>
          <w:jc w:val="right"/>
        </w:pPr>
        <w:r>
          <w:fldChar w:fldCharType="begin"/>
        </w:r>
        <w:r>
          <w:instrText>PAGE   \* MERGEFORMAT</w:instrText>
        </w:r>
        <w:r>
          <w:fldChar w:fldCharType="separate"/>
        </w:r>
        <w:r>
          <w:rPr>
            <w:noProof/>
          </w:rPr>
          <w:t>5</w:t>
        </w:r>
        <w:r>
          <w:fldChar w:fldCharType="end"/>
        </w:r>
      </w:p>
    </w:sdtContent>
  </w:sdt>
  <w:p w14:paraId="6E4487FC" w14:textId="77777777" w:rsidR="00A50B26" w:rsidRDefault="00A50B26">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95EC3F" w14:textId="77777777" w:rsidR="00A50B26" w:rsidRDefault="00A50B26" w:rsidP="00B0678D">
      <w:r>
        <w:separator/>
      </w:r>
    </w:p>
  </w:footnote>
  <w:footnote w:type="continuationSeparator" w:id="0">
    <w:p w14:paraId="626A3634" w14:textId="77777777" w:rsidR="00A50B26" w:rsidRDefault="00A50B26" w:rsidP="00B0678D">
      <w:r>
        <w:continuationSeparator/>
      </w:r>
    </w:p>
  </w:footnote>
  <w:footnote w:type="continuationNotice" w:id="1">
    <w:p w14:paraId="3CF13F50" w14:textId="77777777" w:rsidR="00A50B26" w:rsidRDefault="00A50B2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F718C"/>
    <w:multiLevelType w:val="hybridMultilevel"/>
    <w:tmpl w:val="8D380DB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70F6972"/>
    <w:multiLevelType w:val="hybridMultilevel"/>
    <w:tmpl w:val="80CC83A2"/>
    <w:lvl w:ilvl="0" w:tplc="FCEC9396">
      <w:start w:val="1"/>
      <w:numFmt w:val="decimal"/>
      <w:lvlText w:val="%1)"/>
      <w:lvlJc w:val="left"/>
      <w:pPr>
        <w:ind w:left="346" w:hanging="360"/>
      </w:pPr>
      <w:rPr>
        <w:rFonts w:hint="default"/>
      </w:rPr>
    </w:lvl>
    <w:lvl w:ilvl="1" w:tplc="04190019" w:tentative="1">
      <w:start w:val="1"/>
      <w:numFmt w:val="lowerLetter"/>
      <w:lvlText w:val="%2."/>
      <w:lvlJc w:val="left"/>
      <w:pPr>
        <w:ind w:left="1066" w:hanging="360"/>
      </w:pPr>
    </w:lvl>
    <w:lvl w:ilvl="2" w:tplc="0419001B" w:tentative="1">
      <w:start w:val="1"/>
      <w:numFmt w:val="lowerRoman"/>
      <w:lvlText w:val="%3."/>
      <w:lvlJc w:val="right"/>
      <w:pPr>
        <w:ind w:left="1786" w:hanging="180"/>
      </w:pPr>
    </w:lvl>
    <w:lvl w:ilvl="3" w:tplc="0419000F" w:tentative="1">
      <w:start w:val="1"/>
      <w:numFmt w:val="decimal"/>
      <w:lvlText w:val="%4."/>
      <w:lvlJc w:val="left"/>
      <w:pPr>
        <w:ind w:left="2506" w:hanging="360"/>
      </w:pPr>
    </w:lvl>
    <w:lvl w:ilvl="4" w:tplc="04190019" w:tentative="1">
      <w:start w:val="1"/>
      <w:numFmt w:val="lowerLetter"/>
      <w:lvlText w:val="%5."/>
      <w:lvlJc w:val="left"/>
      <w:pPr>
        <w:ind w:left="3226" w:hanging="360"/>
      </w:pPr>
    </w:lvl>
    <w:lvl w:ilvl="5" w:tplc="0419001B" w:tentative="1">
      <w:start w:val="1"/>
      <w:numFmt w:val="lowerRoman"/>
      <w:lvlText w:val="%6."/>
      <w:lvlJc w:val="right"/>
      <w:pPr>
        <w:ind w:left="3946" w:hanging="180"/>
      </w:pPr>
    </w:lvl>
    <w:lvl w:ilvl="6" w:tplc="0419000F" w:tentative="1">
      <w:start w:val="1"/>
      <w:numFmt w:val="decimal"/>
      <w:lvlText w:val="%7."/>
      <w:lvlJc w:val="left"/>
      <w:pPr>
        <w:ind w:left="4666" w:hanging="360"/>
      </w:pPr>
    </w:lvl>
    <w:lvl w:ilvl="7" w:tplc="04190019" w:tentative="1">
      <w:start w:val="1"/>
      <w:numFmt w:val="lowerLetter"/>
      <w:lvlText w:val="%8."/>
      <w:lvlJc w:val="left"/>
      <w:pPr>
        <w:ind w:left="5386" w:hanging="360"/>
      </w:pPr>
    </w:lvl>
    <w:lvl w:ilvl="8" w:tplc="0419001B" w:tentative="1">
      <w:start w:val="1"/>
      <w:numFmt w:val="lowerRoman"/>
      <w:lvlText w:val="%9."/>
      <w:lvlJc w:val="right"/>
      <w:pPr>
        <w:ind w:left="6106" w:hanging="180"/>
      </w:pPr>
    </w:lvl>
  </w:abstractNum>
  <w:abstractNum w:abstractNumId="2" w15:restartNumberingAfterBreak="0">
    <w:nsid w:val="0E5E6A2C"/>
    <w:multiLevelType w:val="hybridMultilevel"/>
    <w:tmpl w:val="C0A63C5E"/>
    <w:lvl w:ilvl="0" w:tplc="6234F9AE">
      <w:start w:val="1"/>
      <w:numFmt w:val="decimal"/>
      <w:lvlText w:val="%1."/>
      <w:lvlJc w:val="left"/>
      <w:pPr>
        <w:tabs>
          <w:tab w:val="num" w:pos="720"/>
        </w:tabs>
        <w:ind w:left="720" w:hanging="360"/>
      </w:pPr>
    </w:lvl>
    <w:lvl w:ilvl="1" w:tplc="11A2DDC0" w:tentative="1">
      <w:start w:val="1"/>
      <w:numFmt w:val="decimal"/>
      <w:lvlText w:val="%2."/>
      <w:lvlJc w:val="left"/>
      <w:pPr>
        <w:tabs>
          <w:tab w:val="num" w:pos="1440"/>
        </w:tabs>
        <w:ind w:left="1440" w:hanging="360"/>
      </w:pPr>
    </w:lvl>
    <w:lvl w:ilvl="2" w:tplc="AB1E4442" w:tentative="1">
      <w:start w:val="1"/>
      <w:numFmt w:val="decimal"/>
      <w:lvlText w:val="%3."/>
      <w:lvlJc w:val="left"/>
      <w:pPr>
        <w:tabs>
          <w:tab w:val="num" w:pos="2160"/>
        </w:tabs>
        <w:ind w:left="2160" w:hanging="360"/>
      </w:pPr>
    </w:lvl>
    <w:lvl w:ilvl="3" w:tplc="15C4439C" w:tentative="1">
      <w:start w:val="1"/>
      <w:numFmt w:val="decimal"/>
      <w:lvlText w:val="%4."/>
      <w:lvlJc w:val="left"/>
      <w:pPr>
        <w:tabs>
          <w:tab w:val="num" w:pos="2880"/>
        </w:tabs>
        <w:ind w:left="2880" w:hanging="360"/>
      </w:pPr>
    </w:lvl>
    <w:lvl w:ilvl="4" w:tplc="4A40F558" w:tentative="1">
      <w:start w:val="1"/>
      <w:numFmt w:val="decimal"/>
      <w:lvlText w:val="%5."/>
      <w:lvlJc w:val="left"/>
      <w:pPr>
        <w:tabs>
          <w:tab w:val="num" w:pos="3600"/>
        </w:tabs>
        <w:ind w:left="3600" w:hanging="360"/>
      </w:pPr>
    </w:lvl>
    <w:lvl w:ilvl="5" w:tplc="F1AAC72C" w:tentative="1">
      <w:start w:val="1"/>
      <w:numFmt w:val="decimal"/>
      <w:lvlText w:val="%6."/>
      <w:lvlJc w:val="left"/>
      <w:pPr>
        <w:tabs>
          <w:tab w:val="num" w:pos="4320"/>
        </w:tabs>
        <w:ind w:left="4320" w:hanging="360"/>
      </w:pPr>
    </w:lvl>
    <w:lvl w:ilvl="6" w:tplc="89DC43F8" w:tentative="1">
      <w:start w:val="1"/>
      <w:numFmt w:val="decimal"/>
      <w:lvlText w:val="%7."/>
      <w:lvlJc w:val="left"/>
      <w:pPr>
        <w:tabs>
          <w:tab w:val="num" w:pos="5040"/>
        </w:tabs>
        <w:ind w:left="5040" w:hanging="360"/>
      </w:pPr>
    </w:lvl>
    <w:lvl w:ilvl="7" w:tplc="E158A97C" w:tentative="1">
      <w:start w:val="1"/>
      <w:numFmt w:val="decimal"/>
      <w:lvlText w:val="%8."/>
      <w:lvlJc w:val="left"/>
      <w:pPr>
        <w:tabs>
          <w:tab w:val="num" w:pos="5760"/>
        </w:tabs>
        <w:ind w:left="5760" w:hanging="360"/>
      </w:pPr>
    </w:lvl>
    <w:lvl w:ilvl="8" w:tplc="841A50BE" w:tentative="1">
      <w:start w:val="1"/>
      <w:numFmt w:val="decimal"/>
      <w:lvlText w:val="%9."/>
      <w:lvlJc w:val="left"/>
      <w:pPr>
        <w:tabs>
          <w:tab w:val="num" w:pos="6480"/>
        </w:tabs>
        <w:ind w:left="6480" w:hanging="360"/>
      </w:pPr>
    </w:lvl>
  </w:abstractNum>
  <w:abstractNum w:abstractNumId="3" w15:restartNumberingAfterBreak="0">
    <w:nsid w:val="0F15489E"/>
    <w:multiLevelType w:val="hybridMultilevel"/>
    <w:tmpl w:val="40EAC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5C50C1"/>
    <w:multiLevelType w:val="hybridMultilevel"/>
    <w:tmpl w:val="62E09910"/>
    <w:lvl w:ilvl="0" w:tplc="3D94DE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F50EFC"/>
    <w:multiLevelType w:val="hybridMultilevel"/>
    <w:tmpl w:val="D99E3EFA"/>
    <w:lvl w:ilvl="0" w:tplc="718C6F96">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34E4BAC"/>
    <w:multiLevelType w:val="hybridMultilevel"/>
    <w:tmpl w:val="9D9A85F4"/>
    <w:lvl w:ilvl="0" w:tplc="F96E8A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2977AE"/>
    <w:multiLevelType w:val="hybridMultilevel"/>
    <w:tmpl w:val="6588A96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6253E4E"/>
    <w:multiLevelType w:val="hybridMultilevel"/>
    <w:tmpl w:val="4906BE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0E7C8F"/>
    <w:multiLevelType w:val="hybridMultilevel"/>
    <w:tmpl w:val="77C89BE8"/>
    <w:lvl w:ilvl="0" w:tplc="F96E8A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81F0D07"/>
    <w:multiLevelType w:val="hybridMultilevel"/>
    <w:tmpl w:val="E2B4C880"/>
    <w:lvl w:ilvl="0" w:tplc="3D94DE1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1F73306B"/>
    <w:multiLevelType w:val="hybridMultilevel"/>
    <w:tmpl w:val="74E4C214"/>
    <w:lvl w:ilvl="0" w:tplc="5E5EA96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29A14968"/>
    <w:multiLevelType w:val="hybridMultilevel"/>
    <w:tmpl w:val="05C47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400178"/>
    <w:multiLevelType w:val="hybridMultilevel"/>
    <w:tmpl w:val="2982BF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DCA563B"/>
    <w:multiLevelType w:val="hybridMultilevel"/>
    <w:tmpl w:val="D6A6582A"/>
    <w:lvl w:ilvl="0" w:tplc="AA74D0A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30ED4310"/>
    <w:multiLevelType w:val="hybridMultilevel"/>
    <w:tmpl w:val="10863D1E"/>
    <w:lvl w:ilvl="0" w:tplc="F6629564">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15:restartNumberingAfterBreak="0">
    <w:nsid w:val="3409700B"/>
    <w:multiLevelType w:val="hybridMultilevel"/>
    <w:tmpl w:val="FF309416"/>
    <w:lvl w:ilvl="0" w:tplc="11F2C06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3CBD515F"/>
    <w:multiLevelType w:val="hybridMultilevel"/>
    <w:tmpl w:val="27AA32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D117FD2"/>
    <w:multiLevelType w:val="hybridMultilevel"/>
    <w:tmpl w:val="BC5E183A"/>
    <w:lvl w:ilvl="0" w:tplc="041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6179A6"/>
    <w:multiLevelType w:val="hybridMultilevel"/>
    <w:tmpl w:val="9648F3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0006A5"/>
    <w:multiLevelType w:val="hybridMultilevel"/>
    <w:tmpl w:val="61AA2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896952"/>
    <w:multiLevelType w:val="hybridMultilevel"/>
    <w:tmpl w:val="47A63F1C"/>
    <w:lvl w:ilvl="0" w:tplc="6ECE62F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4FBC1C30"/>
    <w:multiLevelType w:val="hybridMultilevel"/>
    <w:tmpl w:val="F1EA47C2"/>
    <w:lvl w:ilvl="0" w:tplc="D47062C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3" w15:restartNumberingAfterBreak="0">
    <w:nsid w:val="52D50B32"/>
    <w:multiLevelType w:val="hybridMultilevel"/>
    <w:tmpl w:val="7A4E94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6B10E6A"/>
    <w:multiLevelType w:val="hybridMultilevel"/>
    <w:tmpl w:val="4D8A312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74F3FF6"/>
    <w:multiLevelType w:val="hybridMultilevel"/>
    <w:tmpl w:val="F67EF4B0"/>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C860C5"/>
    <w:multiLevelType w:val="hybridMultilevel"/>
    <w:tmpl w:val="79029D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4B6D10"/>
    <w:multiLevelType w:val="hybridMultilevel"/>
    <w:tmpl w:val="7834E986"/>
    <w:lvl w:ilvl="0" w:tplc="7264DEC8">
      <w:start w:val="1"/>
      <w:numFmt w:val="decimal"/>
      <w:lvlText w:val="%1."/>
      <w:lvlJc w:val="left"/>
      <w:pPr>
        <w:tabs>
          <w:tab w:val="num" w:pos="720"/>
        </w:tabs>
        <w:ind w:left="720" w:hanging="360"/>
      </w:pPr>
    </w:lvl>
    <w:lvl w:ilvl="1" w:tplc="38E89DB0" w:tentative="1">
      <w:start w:val="1"/>
      <w:numFmt w:val="decimal"/>
      <w:lvlText w:val="%2."/>
      <w:lvlJc w:val="left"/>
      <w:pPr>
        <w:tabs>
          <w:tab w:val="num" w:pos="1440"/>
        </w:tabs>
        <w:ind w:left="1440" w:hanging="360"/>
      </w:pPr>
    </w:lvl>
    <w:lvl w:ilvl="2" w:tplc="12EADBA4" w:tentative="1">
      <w:start w:val="1"/>
      <w:numFmt w:val="decimal"/>
      <w:lvlText w:val="%3."/>
      <w:lvlJc w:val="left"/>
      <w:pPr>
        <w:tabs>
          <w:tab w:val="num" w:pos="2160"/>
        </w:tabs>
        <w:ind w:left="2160" w:hanging="360"/>
      </w:pPr>
    </w:lvl>
    <w:lvl w:ilvl="3" w:tplc="A85668A0" w:tentative="1">
      <w:start w:val="1"/>
      <w:numFmt w:val="decimal"/>
      <w:lvlText w:val="%4."/>
      <w:lvlJc w:val="left"/>
      <w:pPr>
        <w:tabs>
          <w:tab w:val="num" w:pos="2880"/>
        </w:tabs>
        <w:ind w:left="2880" w:hanging="360"/>
      </w:pPr>
    </w:lvl>
    <w:lvl w:ilvl="4" w:tplc="4F60A5D0" w:tentative="1">
      <w:start w:val="1"/>
      <w:numFmt w:val="decimal"/>
      <w:lvlText w:val="%5."/>
      <w:lvlJc w:val="left"/>
      <w:pPr>
        <w:tabs>
          <w:tab w:val="num" w:pos="3600"/>
        </w:tabs>
        <w:ind w:left="3600" w:hanging="360"/>
      </w:pPr>
    </w:lvl>
    <w:lvl w:ilvl="5" w:tplc="B1B8895A" w:tentative="1">
      <w:start w:val="1"/>
      <w:numFmt w:val="decimal"/>
      <w:lvlText w:val="%6."/>
      <w:lvlJc w:val="left"/>
      <w:pPr>
        <w:tabs>
          <w:tab w:val="num" w:pos="4320"/>
        </w:tabs>
        <w:ind w:left="4320" w:hanging="360"/>
      </w:pPr>
    </w:lvl>
    <w:lvl w:ilvl="6" w:tplc="AE0204D0" w:tentative="1">
      <w:start w:val="1"/>
      <w:numFmt w:val="decimal"/>
      <w:lvlText w:val="%7."/>
      <w:lvlJc w:val="left"/>
      <w:pPr>
        <w:tabs>
          <w:tab w:val="num" w:pos="5040"/>
        </w:tabs>
        <w:ind w:left="5040" w:hanging="360"/>
      </w:pPr>
    </w:lvl>
    <w:lvl w:ilvl="7" w:tplc="16A40A7A" w:tentative="1">
      <w:start w:val="1"/>
      <w:numFmt w:val="decimal"/>
      <w:lvlText w:val="%8."/>
      <w:lvlJc w:val="left"/>
      <w:pPr>
        <w:tabs>
          <w:tab w:val="num" w:pos="5760"/>
        </w:tabs>
        <w:ind w:left="5760" w:hanging="360"/>
      </w:pPr>
    </w:lvl>
    <w:lvl w:ilvl="8" w:tplc="3DBEEDD6" w:tentative="1">
      <w:start w:val="1"/>
      <w:numFmt w:val="decimal"/>
      <w:lvlText w:val="%9."/>
      <w:lvlJc w:val="left"/>
      <w:pPr>
        <w:tabs>
          <w:tab w:val="num" w:pos="6480"/>
        </w:tabs>
        <w:ind w:left="6480" w:hanging="360"/>
      </w:pPr>
    </w:lvl>
  </w:abstractNum>
  <w:abstractNum w:abstractNumId="28" w15:restartNumberingAfterBreak="0">
    <w:nsid w:val="59EE48BB"/>
    <w:multiLevelType w:val="hybridMultilevel"/>
    <w:tmpl w:val="EAB23C3E"/>
    <w:lvl w:ilvl="0" w:tplc="3D94DE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E006592"/>
    <w:multiLevelType w:val="hybridMultilevel"/>
    <w:tmpl w:val="F9CA7F3E"/>
    <w:lvl w:ilvl="0" w:tplc="C8ACFA12">
      <w:start w:val="1"/>
      <w:numFmt w:val="bullet"/>
      <w:lvlText w:val="­"/>
      <w:lvlJc w:val="left"/>
      <w:pPr>
        <w:ind w:left="720" w:hanging="360"/>
      </w:pPr>
      <w:rPr>
        <w:rFonts w:ascii="Calibri" w:hAnsi="Calibri" w:hint="default"/>
      </w:rPr>
    </w:lvl>
    <w:lvl w:ilvl="1" w:tplc="C8ACFA12">
      <w:start w:val="1"/>
      <w:numFmt w:val="bullet"/>
      <w:lvlText w:val="­"/>
      <w:lvlJc w:val="left"/>
      <w:pPr>
        <w:ind w:left="1440" w:hanging="360"/>
      </w:pPr>
      <w:rPr>
        <w:rFonts w:ascii="Calibri"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121565"/>
    <w:multiLevelType w:val="hybridMultilevel"/>
    <w:tmpl w:val="0B0649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15:restartNumberingAfterBreak="0">
    <w:nsid w:val="653C03D5"/>
    <w:multiLevelType w:val="hybridMultilevel"/>
    <w:tmpl w:val="7A326BCE"/>
    <w:lvl w:ilvl="0" w:tplc="82A0C180">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97B55E5"/>
    <w:multiLevelType w:val="hybridMultilevel"/>
    <w:tmpl w:val="FB22E3E8"/>
    <w:lvl w:ilvl="0" w:tplc="3D94DE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C3459E4"/>
    <w:multiLevelType w:val="hybridMultilevel"/>
    <w:tmpl w:val="99FE48E0"/>
    <w:lvl w:ilvl="0" w:tplc="1FC89FD8">
      <w:start w:val="1"/>
      <w:numFmt w:val="decimal"/>
      <w:lvlText w:val="%1."/>
      <w:lvlJc w:val="left"/>
      <w:pPr>
        <w:tabs>
          <w:tab w:val="num" w:pos="720"/>
        </w:tabs>
        <w:ind w:left="720" w:hanging="360"/>
      </w:pPr>
    </w:lvl>
    <w:lvl w:ilvl="1" w:tplc="CA68B4C0" w:tentative="1">
      <w:start w:val="1"/>
      <w:numFmt w:val="decimal"/>
      <w:lvlText w:val="%2."/>
      <w:lvlJc w:val="left"/>
      <w:pPr>
        <w:tabs>
          <w:tab w:val="num" w:pos="1440"/>
        </w:tabs>
        <w:ind w:left="1440" w:hanging="360"/>
      </w:pPr>
    </w:lvl>
    <w:lvl w:ilvl="2" w:tplc="E0407978" w:tentative="1">
      <w:start w:val="1"/>
      <w:numFmt w:val="decimal"/>
      <w:lvlText w:val="%3."/>
      <w:lvlJc w:val="left"/>
      <w:pPr>
        <w:tabs>
          <w:tab w:val="num" w:pos="2160"/>
        </w:tabs>
        <w:ind w:left="2160" w:hanging="360"/>
      </w:pPr>
    </w:lvl>
    <w:lvl w:ilvl="3" w:tplc="93709920" w:tentative="1">
      <w:start w:val="1"/>
      <w:numFmt w:val="decimal"/>
      <w:lvlText w:val="%4."/>
      <w:lvlJc w:val="left"/>
      <w:pPr>
        <w:tabs>
          <w:tab w:val="num" w:pos="2880"/>
        </w:tabs>
        <w:ind w:left="2880" w:hanging="360"/>
      </w:pPr>
    </w:lvl>
    <w:lvl w:ilvl="4" w:tplc="FCB08FA8" w:tentative="1">
      <w:start w:val="1"/>
      <w:numFmt w:val="decimal"/>
      <w:lvlText w:val="%5."/>
      <w:lvlJc w:val="left"/>
      <w:pPr>
        <w:tabs>
          <w:tab w:val="num" w:pos="3600"/>
        </w:tabs>
        <w:ind w:left="3600" w:hanging="360"/>
      </w:pPr>
    </w:lvl>
    <w:lvl w:ilvl="5" w:tplc="9DA2CDFE" w:tentative="1">
      <w:start w:val="1"/>
      <w:numFmt w:val="decimal"/>
      <w:lvlText w:val="%6."/>
      <w:lvlJc w:val="left"/>
      <w:pPr>
        <w:tabs>
          <w:tab w:val="num" w:pos="4320"/>
        </w:tabs>
        <w:ind w:left="4320" w:hanging="360"/>
      </w:pPr>
    </w:lvl>
    <w:lvl w:ilvl="6" w:tplc="1A2423AC" w:tentative="1">
      <w:start w:val="1"/>
      <w:numFmt w:val="decimal"/>
      <w:lvlText w:val="%7."/>
      <w:lvlJc w:val="left"/>
      <w:pPr>
        <w:tabs>
          <w:tab w:val="num" w:pos="5040"/>
        </w:tabs>
        <w:ind w:left="5040" w:hanging="360"/>
      </w:pPr>
    </w:lvl>
    <w:lvl w:ilvl="7" w:tplc="EC9A57BA" w:tentative="1">
      <w:start w:val="1"/>
      <w:numFmt w:val="decimal"/>
      <w:lvlText w:val="%8."/>
      <w:lvlJc w:val="left"/>
      <w:pPr>
        <w:tabs>
          <w:tab w:val="num" w:pos="5760"/>
        </w:tabs>
        <w:ind w:left="5760" w:hanging="360"/>
      </w:pPr>
    </w:lvl>
    <w:lvl w:ilvl="8" w:tplc="D414926C" w:tentative="1">
      <w:start w:val="1"/>
      <w:numFmt w:val="decimal"/>
      <w:lvlText w:val="%9."/>
      <w:lvlJc w:val="left"/>
      <w:pPr>
        <w:tabs>
          <w:tab w:val="num" w:pos="6480"/>
        </w:tabs>
        <w:ind w:left="6480" w:hanging="360"/>
      </w:pPr>
    </w:lvl>
  </w:abstractNum>
  <w:abstractNum w:abstractNumId="34" w15:restartNumberingAfterBreak="0">
    <w:nsid w:val="6D3255FC"/>
    <w:multiLevelType w:val="hybridMultilevel"/>
    <w:tmpl w:val="61E063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E5C124B"/>
    <w:multiLevelType w:val="hybridMultilevel"/>
    <w:tmpl w:val="7A5229CE"/>
    <w:lvl w:ilvl="0" w:tplc="46160528">
      <w:start w:val="1"/>
      <w:numFmt w:val="bullet"/>
      <w:lvlText w:val=""/>
      <w:lvlJc w:val="left"/>
      <w:pPr>
        <w:ind w:left="928" w:hanging="360"/>
      </w:pPr>
      <w:rPr>
        <w:rFonts w:ascii="Symbol" w:hAnsi="Symbol" w:hint="default"/>
        <w:color w:val="000000" w:themeColor="text1"/>
        <w:u w:color="FFFFFF" w:themeColor="background1"/>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6" w15:restartNumberingAfterBreak="0">
    <w:nsid w:val="73A305A6"/>
    <w:multiLevelType w:val="hybridMultilevel"/>
    <w:tmpl w:val="828E1F26"/>
    <w:lvl w:ilvl="0" w:tplc="46E4EBDE">
      <w:start w:val="1"/>
      <w:numFmt w:val="decimal"/>
      <w:lvlText w:val="%1)"/>
      <w:lvlJc w:val="left"/>
      <w:pPr>
        <w:ind w:left="360" w:hanging="360"/>
      </w:pPr>
      <w:rPr>
        <w:rFonts w:hint="default"/>
        <w:b/>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73C77BAD"/>
    <w:multiLevelType w:val="hybridMultilevel"/>
    <w:tmpl w:val="7C10D0C8"/>
    <w:lvl w:ilvl="0" w:tplc="2BD0122A">
      <w:start w:val="1"/>
      <w:numFmt w:val="decimal"/>
      <w:lvlText w:val="%1)"/>
      <w:lvlJc w:val="left"/>
      <w:pPr>
        <w:ind w:left="821" w:hanging="360"/>
      </w:pPr>
      <w:rPr>
        <w:rFonts w:hint="default"/>
        <w:b/>
      </w:rPr>
    </w:lvl>
    <w:lvl w:ilvl="1" w:tplc="04190019" w:tentative="1">
      <w:start w:val="1"/>
      <w:numFmt w:val="lowerLetter"/>
      <w:lvlText w:val="%2."/>
      <w:lvlJc w:val="left"/>
      <w:pPr>
        <w:ind w:left="1541" w:hanging="360"/>
      </w:pPr>
    </w:lvl>
    <w:lvl w:ilvl="2" w:tplc="0419001B" w:tentative="1">
      <w:start w:val="1"/>
      <w:numFmt w:val="lowerRoman"/>
      <w:lvlText w:val="%3."/>
      <w:lvlJc w:val="right"/>
      <w:pPr>
        <w:ind w:left="2261" w:hanging="180"/>
      </w:pPr>
    </w:lvl>
    <w:lvl w:ilvl="3" w:tplc="0419000F" w:tentative="1">
      <w:start w:val="1"/>
      <w:numFmt w:val="decimal"/>
      <w:lvlText w:val="%4."/>
      <w:lvlJc w:val="left"/>
      <w:pPr>
        <w:ind w:left="2981" w:hanging="360"/>
      </w:pPr>
    </w:lvl>
    <w:lvl w:ilvl="4" w:tplc="04190019" w:tentative="1">
      <w:start w:val="1"/>
      <w:numFmt w:val="lowerLetter"/>
      <w:lvlText w:val="%5."/>
      <w:lvlJc w:val="left"/>
      <w:pPr>
        <w:ind w:left="3701" w:hanging="360"/>
      </w:pPr>
    </w:lvl>
    <w:lvl w:ilvl="5" w:tplc="0419001B" w:tentative="1">
      <w:start w:val="1"/>
      <w:numFmt w:val="lowerRoman"/>
      <w:lvlText w:val="%6."/>
      <w:lvlJc w:val="right"/>
      <w:pPr>
        <w:ind w:left="4421" w:hanging="180"/>
      </w:pPr>
    </w:lvl>
    <w:lvl w:ilvl="6" w:tplc="0419000F" w:tentative="1">
      <w:start w:val="1"/>
      <w:numFmt w:val="decimal"/>
      <w:lvlText w:val="%7."/>
      <w:lvlJc w:val="left"/>
      <w:pPr>
        <w:ind w:left="5141" w:hanging="360"/>
      </w:pPr>
    </w:lvl>
    <w:lvl w:ilvl="7" w:tplc="04190019" w:tentative="1">
      <w:start w:val="1"/>
      <w:numFmt w:val="lowerLetter"/>
      <w:lvlText w:val="%8."/>
      <w:lvlJc w:val="left"/>
      <w:pPr>
        <w:ind w:left="5861" w:hanging="360"/>
      </w:pPr>
    </w:lvl>
    <w:lvl w:ilvl="8" w:tplc="0419001B" w:tentative="1">
      <w:start w:val="1"/>
      <w:numFmt w:val="lowerRoman"/>
      <w:lvlText w:val="%9."/>
      <w:lvlJc w:val="right"/>
      <w:pPr>
        <w:ind w:left="6581" w:hanging="180"/>
      </w:pPr>
    </w:lvl>
  </w:abstractNum>
  <w:abstractNum w:abstractNumId="38" w15:restartNumberingAfterBreak="0">
    <w:nsid w:val="769D482A"/>
    <w:multiLevelType w:val="multilevel"/>
    <w:tmpl w:val="2B26D77E"/>
    <w:lvl w:ilvl="0">
      <w:start w:val="1"/>
      <w:numFmt w:val="decimal"/>
      <w:lvlText w:val="%1."/>
      <w:lvlJc w:val="left"/>
      <w:pPr>
        <w:ind w:left="560" w:hanging="560"/>
      </w:pPr>
      <w:rPr>
        <w:rFonts w:hint="default"/>
      </w:rPr>
    </w:lvl>
    <w:lvl w:ilvl="1">
      <w:start w:val="2"/>
      <w:numFmt w:val="decimal"/>
      <w:lvlText w:val="%1.%2."/>
      <w:lvlJc w:val="left"/>
      <w:pPr>
        <w:ind w:left="740" w:hanging="560"/>
      </w:pPr>
      <w:rPr>
        <w:rFonts w:hint="default"/>
      </w:rPr>
    </w:lvl>
    <w:lvl w:ilvl="2">
      <w:start w:val="6"/>
      <w:numFmt w:val="decimal"/>
      <w:lvlText w:val="%1.%2.%3)"/>
      <w:lvlJc w:val="left"/>
      <w:pPr>
        <w:ind w:left="1080" w:hanging="720"/>
      </w:pPr>
      <w:rPr>
        <w:rFonts w:hint="default"/>
        <w:b/>
        <w:i w:val="0"/>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9" w15:restartNumberingAfterBreak="0">
    <w:nsid w:val="76CA047B"/>
    <w:multiLevelType w:val="hybridMultilevel"/>
    <w:tmpl w:val="48B25D74"/>
    <w:lvl w:ilvl="0" w:tplc="3D94DE18">
      <w:start w:val="1"/>
      <w:numFmt w:val="bullet"/>
      <w:lvlText w:val=""/>
      <w:lvlJc w:val="left"/>
      <w:pPr>
        <w:ind w:left="959" w:hanging="543"/>
      </w:pPr>
      <w:rPr>
        <w:rFonts w:ascii="Symbol" w:hAnsi="Symbol" w:hint="default"/>
        <w:w w:val="99"/>
        <w:sz w:val="22"/>
      </w:rPr>
    </w:lvl>
    <w:lvl w:ilvl="1" w:tplc="E4D09CA0">
      <w:numFmt w:val="bullet"/>
      <w:lvlText w:val="•"/>
      <w:lvlJc w:val="left"/>
      <w:pPr>
        <w:ind w:left="1880" w:hanging="543"/>
      </w:pPr>
      <w:rPr>
        <w:rFonts w:hint="default"/>
      </w:rPr>
    </w:lvl>
    <w:lvl w:ilvl="2" w:tplc="3912F47E">
      <w:numFmt w:val="bullet"/>
      <w:lvlText w:val="•"/>
      <w:lvlJc w:val="left"/>
      <w:pPr>
        <w:ind w:left="2800" w:hanging="543"/>
      </w:pPr>
      <w:rPr>
        <w:rFonts w:hint="default"/>
      </w:rPr>
    </w:lvl>
    <w:lvl w:ilvl="3" w:tplc="4FFCFA98">
      <w:numFmt w:val="bullet"/>
      <w:lvlText w:val="•"/>
      <w:lvlJc w:val="left"/>
      <w:pPr>
        <w:ind w:left="3720" w:hanging="543"/>
      </w:pPr>
      <w:rPr>
        <w:rFonts w:hint="default"/>
      </w:rPr>
    </w:lvl>
    <w:lvl w:ilvl="4" w:tplc="2AA682D6">
      <w:numFmt w:val="bullet"/>
      <w:lvlText w:val="•"/>
      <w:lvlJc w:val="left"/>
      <w:pPr>
        <w:ind w:left="4640" w:hanging="543"/>
      </w:pPr>
      <w:rPr>
        <w:rFonts w:hint="default"/>
      </w:rPr>
    </w:lvl>
    <w:lvl w:ilvl="5" w:tplc="B38E0080">
      <w:numFmt w:val="bullet"/>
      <w:lvlText w:val="•"/>
      <w:lvlJc w:val="left"/>
      <w:pPr>
        <w:ind w:left="5560" w:hanging="543"/>
      </w:pPr>
      <w:rPr>
        <w:rFonts w:hint="default"/>
      </w:rPr>
    </w:lvl>
    <w:lvl w:ilvl="6" w:tplc="AD0C3466">
      <w:numFmt w:val="bullet"/>
      <w:lvlText w:val="•"/>
      <w:lvlJc w:val="left"/>
      <w:pPr>
        <w:ind w:left="6480" w:hanging="543"/>
      </w:pPr>
      <w:rPr>
        <w:rFonts w:hint="default"/>
      </w:rPr>
    </w:lvl>
    <w:lvl w:ilvl="7" w:tplc="A306A01E">
      <w:numFmt w:val="bullet"/>
      <w:lvlText w:val="•"/>
      <w:lvlJc w:val="left"/>
      <w:pPr>
        <w:ind w:left="7400" w:hanging="543"/>
      </w:pPr>
      <w:rPr>
        <w:rFonts w:hint="default"/>
      </w:rPr>
    </w:lvl>
    <w:lvl w:ilvl="8" w:tplc="2188DF7A">
      <w:numFmt w:val="bullet"/>
      <w:lvlText w:val="•"/>
      <w:lvlJc w:val="left"/>
      <w:pPr>
        <w:ind w:left="8320" w:hanging="543"/>
      </w:pPr>
      <w:rPr>
        <w:rFonts w:hint="default"/>
      </w:rPr>
    </w:lvl>
  </w:abstractNum>
  <w:abstractNum w:abstractNumId="40" w15:restartNumberingAfterBreak="0">
    <w:nsid w:val="78D265FC"/>
    <w:multiLevelType w:val="hybridMultilevel"/>
    <w:tmpl w:val="172E7E52"/>
    <w:lvl w:ilvl="0" w:tplc="82A0C180">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4113C7"/>
    <w:multiLevelType w:val="hybridMultilevel"/>
    <w:tmpl w:val="E5D49382"/>
    <w:lvl w:ilvl="0" w:tplc="F96E8A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BF3694F"/>
    <w:multiLevelType w:val="hybridMultilevel"/>
    <w:tmpl w:val="236433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15:restartNumberingAfterBreak="0">
    <w:nsid w:val="7C9D6712"/>
    <w:multiLevelType w:val="hybridMultilevel"/>
    <w:tmpl w:val="DB1EA694"/>
    <w:lvl w:ilvl="0" w:tplc="F6D01268">
      <w:start w:val="1"/>
      <w:numFmt w:val="decimal"/>
      <w:lvlText w:val="%1."/>
      <w:lvlJc w:val="left"/>
      <w:pPr>
        <w:tabs>
          <w:tab w:val="num" w:pos="720"/>
        </w:tabs>
        <w:ind w:left="720" w:hanging="360"/>
      </w:pPr>
    </w:lvl>
    <w:lvl w:ilvl="1" w:tplc="702E2188" w:tentative="1">
      <w:start w:val="1"/>
      <w:numFmt w:val="decimal"/>
      <w:lvlText w:val="%2."/>
      <w:lvlJc w:val="left"/>
      <w:pPr>
        <w:tabs>
          <w:tab w:val="num" w:pos="1440"/>
        </w:tabs>
        <w:ind w:left="1440" w:hanging="360"/>
      </w:pPr>
    </w:lvl>
    <w:lvl w:ilvl="2" w:tplc="DE4A4202" w:tentative="1">
      <w:start w:val="1"/>
      <w:numFmt w:val="decimal"/>
      <w:lvlText w:val="%3."/>
      <w:lvlJc w:val="left"/>
      <w:pPr>
        <w:tabs>
          <w:tab w:val="num" w:pos="2160"/>
        </w:tabs>
        <w:ind w:left="2160" w:hanging="360"/>
      </w:pPr>
    </w:lvl>
    <w:lvl w:ilvl="3" w:tplc="92B823B4" w:tentative="1">
      <w:start w:val="1"/>
      <w:numFmt w:val="decimal"/>
      <w:lvlText w:val="%4."/>
      <w:lvlJc w:val="left"/>
      <w:pPr>
        <w:tabs>
          <w:tab w:val="num" w:pos="2880"/>
        </w:tabs>
        <w:ind w:left="2880" w:hanging="360"/>
      </w:pPr>
    </w:lvl>
    <w:lvl w:ilvl="4" w:tplc="379A5C08" w:tentative="1">
      <w:start w:val="1"/>
      <w:numFmt w:val="decimal"/>
      <w:lvlText w:val="%5."/>
      <w:lvlJc w:val="left"/>
      <w:pPr>
        <w:tabs>
          <w:tab w:val="num" w:pos="3600"/>
        </w:tabs>
        <w:ind w:left="3600" w:hanging="360"/>
      </w:pPr>
    </w:lvl>
    <w:lvl w:ilvl="5" w:tplc="2682BADE" w:tentative="1">
      <w:start w:val="1"/>
      <w:numFmt w:val="decimal"/>
      <w:lvlText w:val="%6."/>
      <w:lvlJc w:val="left"/>
      <w:pPr>
        <w:tabs>
          <w:tab w:val="num" w:pos="4320"/>
        </w:tabs>
        <w:ind w:left="4320" w:hanging="360"/>
      </w:pPr>
    </w:lvl>
    <w:lvl w:ilvl="6" w:tplc="8E6A2280" w:tentative="1">
      <w:start w:val="1"/>
      <w:numFmt w:val="decimal"/>
      <w:lvlText w:val="%7."/>
      <w:lvlJc w:val="left"/>
      <w:pPr>
        <w:tabs>
          <w:tab w:val="num" w:pos="5040"/>
        </w:tabs>
        <w:ind w:left="5040" w:hanging="360"/>
      </w:pPr>
    </w:lvl>
    <w:lvl w:ilvl="7" w:tplc="DE2AB64C" w:tentative="1">
      <w:start w:val="1"/>
      <w:numFmt w:val="decimal"/>
      <w:lvlText w:val="%8."/>
      <w:lvlJc w:val="left"/>
      <w:pPr>
        <w:tabs>
          <w:tab w:val="num" w:pos="5760"/>
        </w:tabs>
        <w:ind w:left="5760" w:hanging="360"/>
      </w:pPr>
    </w:lvl>
    <w:lvl w:ilvl="8" w:tplc="FAEE1F30" w:tentative="1">
      <w:start w:val="1"/>
      <w:numFmt w:val="decimal"/>
      <w:lvlText w:val="%9."/>
      <w:lvlJc w:val="left"/>
      <w:pPr>
        <w:tabs>
          <w:tab w:val="num" w:pos="6480"/>
        </w:tabs>
        <w:ind w:left="6480" w:hanging="360"/>
      </w:pPr>
    </w:lvl>
  </w:abstractNum>
  <w:abstractNum w:abstractNumId="44" w15:restartNumberingAfterBreak="0">
    <w:nsid w:val="7F46669E"/>
    <w:multiLevelType w:val="hybridMultilevel"/>
    <w:tmpl w:val="F6A84A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21"/>
  </w:num>
  <w:num w:numId="3">
    <w:abstractNumId w:val="4"/>
  </w:num>
  <w:num w:numId="4">
    <w:abstractNumId w:val="36"/>
  </w:num>
  <w:num w:numId="5">
    <w:abstractNumId w:val="28"/>
  </w:num>
  <w:num w:numId="6">
    <w:abstractNumId w:val="26"/>
  </w:num>
  <w:num w:numId="7">
    <w:abstractNumId w:val="39"/>
  </w:num>
  <w:num w:numId="8">
    <w:abstractNumId w:val="23"/>
  </w:num>
  <w:num w:numId="9">
    <w:abstractNumId w:val="7"/>
  </w:num>
  <w:num w:numId="10">
    <w:abstractNumId w:val="16"/>
  </w:num>
  <w:num w:numId="11">
    <w:abstractNumId w:val="11"/>
  </w:num>
  <w:num w:numId="12">
    <w:abstractNumId w:val="30"/>
  </w:num>
  <w:num w:numId="13">
    <w:abstractNumId w:val="5"/>
  </w:num>
  <w:num w:numId="14">
    <w:abstractNumId w:val="22"/>
  </w:num>
  <w:num w:numId="15">
    <w:abstractNumId w:val="43"/>
  </w:num>
  <w:num w:numId="16">
    <w:abstractNumId w:val="33"/>
  </w:num>
  <w:num w:numId="17">
    <w:abstractNumId w:val="2"/>
  </w:num>
  <w:num w:numId="18">
    <w:abstractNumId w:val="14"/>
  </w:num>
  <w:num w:numId="19">
    <w:abstractNumId w:val="27"/>
  </w:num>
  <w:num w:numId="20">
    <w:abstractNumId w:val="32"/>
  </w:num>
  <w:num w:numId="21">
    <w:abstractNumId w:val="1"/>
  </w:num>
  <w:num w:numId="22">
    <w:abstractNumId w:val="44"/>
  </w:num>
  <w:num w:numId="23">
    <w:abstractNumId w:val="17"/>
  </w:num>
  <w:num w:numId="24">
    <w:abstractNumId w:val="8"/>
  </w:num>
  <w:num w:numId="25">
    <w:abstractNumId w:val="19"/>
  </w:num>
  <w:num w:numId="26">
    <w:abstractNumId w:val="0"/>
  </w:num>
  <w:num w:numId="27">
    <w:abstractNumId w:val="10"/>
  </w:num>
  <w:num w:numId="28">
    <w:abstractNumId w:val="9"/>
  </w:num>
  <w:num w:numId="29">
    <w:abstractNumId w:val="13"/>
  </w:num>
  <w:num w:numId="30">
    <w:abstractNumId w:val="35"/>
  </w:num>
  <w:num w:numId="31">
    <w:abstractNumId w:val="6"/>
  </w:num>
  <w:num w:numId="32">
    <w:abstractNumId w:val="37"/>
  </w:num>
  <w:num w:numId="33">
    <w:abstractNumId w:val="25"/>
  </w:num>
  <w:num w:numId="34">
    <w:abstractNumId w:val="29"/>
  </w:num>
  <w:num w:numId="35">
    <w:abstractNumId w:val="18"/>
  </w:num>
  <w:num w:numId="36">
    <w:abstractNumId w:val="42"/>
  </w:num>
  <w:num w:numId="37">
    <w:abstractNumId w:val="41"/>
  </w:num>
  <w:num w:numId="38">
    <w:abstractNumId w:val="7"/>
  </w:num>
  <w:num w:numId="39">
    <w:abstractNumId w:val="3"/>
  </w:num>
  <w:num w:numId="40">
    <w:abstractNumId w:val="31"/>
  </w:num>
  <w:num w:numId="41">
    <w:abstractNumId w:val="38"/>
  </w:num>
  <w:num w:numId="42">
    <w:abstractNumId w:val="40"/>
  </w:num>
  <w:num w:numId="43">
    <w:abstractNumId w:val="20"/>
  </w:num>
  <w:num w:numId="44">
    <w:abstractNumId w:val="24"/>
  </w:num>
  <w:num w:numId="45">
    <w:abstractNumId w:val="34"/>
  </w:num>
  <w:num w:numId="46">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Чернигина Надежда Викторовна">
    <w15:presenceInfo w15:providerId="AD" w15:userId="S-1-5-21-845132264-889049626-1544394932-3117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36F"/>
    <w:rsid w:val="00000B26"/>
    <w:rsid w:val="0000391F"/>
    <w:rsid w:val="00004237"/>
    <w:rsid w:val="00004706"/>
    <w:rsid w:val="00005C16"/>
    <w:rsid w:val="00006919"/>
    <w:rsid w:val="00006C1F"/>
    <w:rsid w:val="000126A9"/>
    <w:rsid w:val="0001343F"/>
    <w:rsid w:val="00013BE4"/>
    <w:rsid w:val="00014F16"/>
    <w:rsid w:val="00015D0D"/>
    <w:rsid w:val="00016146"/>
    <w:rsid w:val="00016762"/>
    <w:rsid w:val="00017899"/>
    <w:rsid w:val="000179C1"/>
    <w:rsid w:val="0002014E"/>
    <w:rsid w:val="000211E7"/>
    <w:rsid w:val="00023F88"/>
    <w:rsid w:val="000248EA"/>
    <w:rsid w:val="000256E7"/>
    <w:rsid w:val="00025EE5"/>
    <w:rsid w:val="0002682B"/>
    <w:rsid w:val="000273A3"/>
    <w:rsid w:val="00030E0D"/>
    <w:rsid w:val="00030EBA"/>
    <w:rsid w:val="000312E4"/>
    <w:rsid w:val="0003208E"/>
    <w:rsid w:val="000322B4"/>
    <w:rsid w:val="000334F6"/>
    <w:rsid w:val="000352DA"/>
    <w:rsid w:val="0003763B"/>
    <w:rsid w:val="0004030B"/>
    <w:rsid w:val="000404C2"/>
    <w:rsid w:val="000406F3"/>
    <w:rsid w:val="000412C1"/>
    <w:rsid w:val="000414B7"/>
    <w:rsid w:val="00041DB9"/>
    <w:rsid w:val="00042082"/>
    <w:rsid w:val="000440DC"/>
    <w:rsid w:val="0004612C"/>
    <w:rsid w:val="00047B67"/>
    <w:rsid w:val="0005077B"/>
    <w:rsid w:val="00051D52"/>
    <w:rsid w:val="00052371"/>
    <w:rsid w:val="00053AF8"/>
    <w:rsid w:val="00053C42"/>
    <w:rsid w:val="000554A0"/>
    <w:rsid w:val="00055E89"/>
    <w:rsid w:val="000567D9"/>
    <w:rsid w:val="00056DDF"/>
    <w:rsid w:val="0006047E"/>
    <w:rsid w:val="0006106C"/>
    <w:rsid w:val="00061D3A"/>
    <w:rsid w:val="0006229E"/>
    <w:rsid w:val="0006306B"/>
    <w:rsid w:val="00063CE2"/>
    <w:rsid w:val="00064076"/>
    <w:rsid w:val="0007062F"/>
    <w:rsid w:val="00071B10"/>
    <w:rsid w:val="0007252D"/>
    <w:rsid w:val="000725B1"/>
    <w:rsid w:val="0007280E"/>
    <w:rsid w:val="00073162"/>
    <w:rsid w:val="000751D5"/>
    <w:rsid w:val="00075E55"/>
    <w:rsid w:val="00076244"/>
    <w:rsid w:val="00076553"/>
    <w:rsid w:val="00076A1D"/>
    <w:rsid w:val="0007728A"/>
    <w:rsid w:val="0008003A"/>
    <w:rsid w:val="000803C4"/>
    <w:rsid w:val="000818BB"/>
    <w:rsid w:val="00081F5B"/>
    <w:rsid w:val="000820B5"/>
    <w:rsid w:val="0008276F"/>
    <w:rsid w:val="00083FE9"/>
    <w:rsid w:val="00084F89"/>
    <w:rsid w:val="0008551F"/>
    <w:rsid w:val="0008570D"/>
    <w:rsid w:val="0008611E"/>
    <w:rsid w:val="000863DA"/>
    <w:rsid w:val="00086EC7"/>
    <w:rsid w:val="00090579"/>
    <w:rsid w:val="0009067D"/>
    <w:rsid w:val="000906B9"/>
    <w:rsid w:val="00091286"/>
    <w:rsid w:val="00091620"/>
    <w:rsid w:val="00091D3A"/>
    <w:rsid w:val="00093D43"/>
    <w:rsid w:val="00094444"/>
    <w:rsid w:val="00094524"/>
    <w:rsid w:val="0009473E"/>
    <w:rsid w:val="0009537A"/>
    <w:rsid w:val="000953B1"/>
    <w:rsid w:val="00096286"/>
    <w:rsid w:val="00096776"/>
    <w:rsid w:val="00096DC9"/>
    <w:rsid w:val="00097ADA"/>
    <w:rsid w:val="000A0534"/>
    <w:rsid w:val="000A1A55"/>
    <w:rsid w:val="000A345A"/>
    <w:rsid w:val="000A3DA8"/>
    <w:rsid w:val="000A6E1E"/>
    <w:rsid w:val="000A7100"/>
    <w:rsid w:val="000A7F54"/>
    <w:rsid w:val="000B2E50"/>
    <w:rsid w:val="000B4042"/>
    <w:rsid w:val="000B4178"/>
    <w:rsid w:val="000B4549"/>
    <w:rsid w:val="000B6A33"/>
    <w:rsid w:val="000B7ADE"/>
    <w:rsid w:val="000B7DFD"/>
    <w:rsid w:val="000C06D9"/>
    <w:rsid w:val="000C0B19"/>
    <w:rsid w:val="000C21B6"/>
    <w:rsid w:val="000C27E9"/>
    <w:rsid w:val="000C2B39"/>
    <w:rsid w:val="000C2B90"/>
    <w:rsid w:val="000C39EF"/>
    <w:rsid w:val="000C3EF8"/>
    <w:rsid w:val="000C4684"/>
    <w:rsid w:val="000C538F"/>
    <w:rsid w:val="000C6DB0"/>
    <w:rsid w:val="000C7182"/>
    <w:rsid w:val="000D0775"/>
    <w:rsid w:val="000D0A6C"/>
    <w:rsid w:val="000D0C3C"/>
    <w:rsid w:val="000D197E"/>
    <w:rsid w:val="000D3CF5"/>
    <w:rsid w:val="000D3E22"/>
    <w:rsid w:val="000D511F"/>
    <w:rsid w:val="000D5645"/>
    <w:rsid w:val="000D5721"/>
    <w:rsid w:val="000D61D1"/>
    <w:rsid w:val="000D734D"/>
    <w:rsid w:val="000D7B56"/>
    <w:rsid w:val="000D7CFB"/>
    <w:rsid w:val="000D7D37"/>
    <w:rsid w:val="000E0F43"/>
    <w:rsid w:val="000E11E4"/>
    <w:rsid w:val="000E192C"/>
    <w:rsid w:val="000E34B4"/>
    <w:rsid w:val="000E37BA"/>
    <w:rsid w:val="000E558C"/>
    <w:rsid w:val="000E6DF4"/>
    <w:rsid w:val="000E7829"/>
    <w:rsid w:val="000F09B8"/>
    <w:rsid w:val="000F0E0B"/>
    <w:rsid w:val="000F1AF0"/>
    <w:rsid w:val="000F1D41"/>
    <w:rsid w:val="000F2E4D"/>
    <w:rsid w:val="000F3CE9"/>
    <w:rsid w:val="000F5BE0"/>
    <w:rsid w:val="000F6CD3"/>
    <w:rsid w:val="000F7A69"/>
    <w:rsid w:val="000F7CFD"/>
    <w:rsid w:val="00100713"/>
    <w:rsid w:val="00100CA6"/>
    <w:rsid w:val="00100E58"/>
    <w:rsid w:val="00101337"/>
    <w:rsid w:val="00102507"/>
    <w:rsid w:val="00103E0B"/>
    <w:rsid w:val="00104F85"/>
    <w:rsid w:val="0010559D"/>
    <w:rsid w:val="001056C8"/>
    <w:rsid w:val="00105A41"/>
    <w:rsid w:val="00105F1B"/>
    <w:rsid w:val="001078EE"/>
    <w:rsid w:val="00110036"/>
    <w:rsid w:val="00110A47"/>
    <w:rsid w:val="0011161A"/>
    <w:rsid w:val="00111C0B"/>
    <w:rsid w:val="00111D7A"/>
    <w:rsid w:val="00111E83"/>
    <w:rsid w:val="00112039"/>
    <w:rsid w:val="00112264"/>
    <w:rsid w:val="001137A5"/>
    <w:rsid w:val="001153B9"/>
    <w:rsid w:val="0011544A"/>
    <w:rsid w:val="001164B4"/>
    <w:rsid w:val="001169AB"/>
    <w:rsid w:val="00116A46"/>
    <w:rsid w:val="001171B8"/>
    <w:rsid w:val="001208ED"/>
    <w:rsid w:val="00122210"/>
    <w:rsid w:val="00123017"/>
    <w:rsid w:val="00123338"/>
    <w:rsid w:val="0012385A"/>
    <w:rsid w:val="00123F4A"/>
    <w:rsid w:val="0012501B"/>
    <w:rsid w:val="00125E9A"/>
    <w:rsid w:val="00125EBE"/>
    <w:rsid w:val="00126806"/>
    <w:rsid w:val="00127163"/>
    <w:rsid w:val="00127A9F"/>
    <w:rsid w:val="001305CE"/>
    <w:rsid w:val="00131607"/>
    <w:rsid w:val="0013163C"/>
    <w:rsid w:val="001322B1"/>
    <w:rsid w:val="0013252D"/>
    <w:rsid w:val="00133D56"/>
    <w:rsid w:val="00134236"/>
    <w:rsid w:val="0013585D"/>
    <w:rsid w:val="00137688"/>
    <w:rsid w:val="00137E39"/>
    <w:rsid w:val="00140E30"/>
    <w:rsid w:val="0014100F"/>
    <w:rsid w:val="00141069"/>
    <w:rsid w:val="00141A9F"/>
    <w:rsid w:val="00141E8B"/>
    <w:rsid w:val="001420ED"/>
    <w:rsid w:val="001436A5"/>
    <w:rsid w:val="00144A9B"/>
    <w:rsid w:val="00144F91"/>
    <w:rsid w:val="001451E2"/>
    <w:rsid w:val="001453B2"/>
    <w:rsid w:val="00145CB8"/>
    <w:rsid w:val="00146118"/>
    <w:rsid w:val="00146D68"/>
    <w:rsid w:val="00150BC8"/>
    <w:rsid w:val="00153729"/>
    <w:rsid w:val="0015391A"/>
    <w:rsid w:val="00153CD1"/>
    <w:rsid w:val="00154093"/>
    <w:rsid w:val="00154B1D"/>
    <w:rsid w:val="00154B1F"/>
    <w:rsid w:val="00155B6E"/>
    <w:rsid w:val="0015652F"/>
    <w:rsid w:val="00156842"/>
    <w:rsid w:val="001568D8"/>
    <w:rsid w:val="00156DE4"/>
    <w:rsid w:val="001570AB"/>
    <w:rsid w:val="00157B15"/>
    <w:rsid w:val="0016059C"/>
    <w:rsid w:val="001619F3"/>
    <w:rsid w:val="0016207C"/>
    <w:rsid w:val="001657EC"/>
    <w:rsid w:val="001663BD"/>
    <w:rsid w:val="00166687"/>
    <w:rsid w:val="00167BC0"/>
    <w:rsid w:val="00167D85"/>
    <w:rsid w:val="0017061E"/>
    <w:rsid w:val="00171153"/>
    <w:rsid w:val="00171A67"/>
    <w:rsid w:val="00171AD5"/>
    <w:rsid w:val="00173111"/>
    <w:rsid w:val="00173993"/>
    <w:rsid w:val="00173CDB"/>
    <w:rsid w:val="001747D5"/>
    <w:rsid w:val="0017567C"/>
    <w:rsid w:val="00175E37"/>
    <w:rsid w:val="00177760"/>
    <w:rsid w:val="00177D87"/>
    <w:rsid w:val="00183E48"/>
    <w:rsid w:val="00187C29"/>
    <w:rsid w:val="00190597"/>
    <w:rsid w:val="0019059C"/>
    <w:rsid w:val="00192495"/>
    <w:rsid w:val="00193414"/>
    <w:rsid w:val="001936FE"/>
    <w:rsid w:val="00193C56"/>
    <w:rsid w:val="001947F1"/>
    <w:rsid w:val="0019487B"/>
    <w:rsid w:val="001949E7"/>
    <w:rsid w:val="00195D81"/>
    <w:rsid w:val="00196FD6"/>
    <w:rsid w:val="001A0669"/>
    <w:rsid w:val="001A06B6"/>
    <w:rsid w:val="001A081D"/>
    <w:rsid w:val="001A0BDC"/>
    <w:rsid w:val="001A254F"/>
    <w:rsid w:val="001A2F13"/>
    <w:rsid w:val="001A35A6"/>
    <w:rsid w:val="001A4201"/>
    <w:rsid w:val="001A46F6"/>
    <w:rsid w:val="001A584F"/>
    <w:rsid w:val="001B0C97"/>
    <w:rsid w:val="001B1236"/>
    <w:rsid w:val="001B12C6"/>
    <w:rsid w:val="001B1BF5"/>
    <w:rsid w:val="001B2D23"/>
    <w:rsid w:val="001B36BA"/>
    <w:rsid w:val="001B3B16"/>
    <w:rsid w:val="001B4920"/>
    <w:rsid w:val="001B509D"/>
    <w:rsid w:val="001B50B6"/>
    <w:rsid w:val="001B6DB4"/>
    <w:rsid w:val="001C013D"/>
    <w:rsid w:val="001C0240"/>
    <w:rsid w:val="001C1187"/>
    <w:rsid w:val="001C32FE"/>
    <w:rsid w:val="001C4959"/>
    <w:rsid w:val="001C517C"/>
    <w:rsid w:val="001C57EC"/>
    <w:rsid w:val="001C725B"/>
    <w:rsid w:val="001D1025"/>
    <w:rsid w:val="001D238F"/>
    <w:rsid w:val="001D31D5"/>
    <w:rsid w:val="001D3A8C"/>
    <w:rsid w:val="001D3D73"/>
    <w:rsid w:val="001D3F60"/>
    <w:rsid w:val="001D46D6"/>
    <w:rsid w:val="001D47AD"/>
    <w:rsid w:val="001D58D0"/>
    <w:rsid w:val="001D6542"/>
    <w:rsid w:val="001D67F2"/>
    <w:rsid w:val="001D69CC"/>
    <w:rsid w:val="001E0487"/>
    <w:rsid w:val="001E0A7E"/>
    <w:rsid w:val="001E0C28"/>
    <w:rsid w:val="001E0E3B"/>
    <w:rsid w:val="001E125F"/>
    <w:rsid w:val="001E3BDB"/>
    <w:rsid w:val="001E6F88"/>
    <w:rsid w:val="001F0176"/>
    <w:rsid w:val="001F0544"/>
    <w:rsid w:val="001F08AA"/>
    <w:rsid w:val="001F1F7B"/>
    <w:rsid w:val="001F3A22"/>
    <w:rsid w:val="001F3C58"/>
    <w:rsid w:val="001F4094"/>
    <w:rsid w:val="001F4435"/>
    <w:rsid w:val="001F520E"/>
    <w:rsid w:val="001F5A9D"/>
    <w:rsid w:val="001F657C"/>
    <w:rsid w:val="001F7333"/>
    <w:rsid w:val="001F7BD1"/>
    <w:rsid w:val="0020157B"/>
    <w:rsid w:val="00202676"/>
    <w:rsid w:val="00202970"/>
    <w:rsid w:val="0020414B"/>
    <w:rsid w:val="002050B5"/>
    <w:rsid w:val="0020773C"/>
    <w:rsid w:val="0021045A"/>
    <w:rsid w:val="00211D4F"/>
    <w:rsid w:val="002125EA"/>
    <w:rsid w:val="002135BB"/>
    <w:rsid w:val="00213769"/>
    <w:rsid w:val="0021414E"/>
    <w:rsid w:val="00215E1C"/>
    <w:rsid w:val="00215FB4"/>
    <w:rsid w:val="002164DC"/>
    <w:rsid w:val="00216A78"/>
    <w:rsid w:val="0021760F"/>
    <w:rsid w:val="00217EBE"/>
    <w:rsid w:val="002201A1"/>
    <w:rsid w:val="002233A6"/>
    <w:rsid w:val="00224841"/>
    <w:rsid w:val="00226C8D"/>
    <w:rsid w:val="002278F9"/>
    <w:rsid w:val="002304DF"/>
    <w:rsid w:val="00231443"/>
    <w:rsid w:val="00233352"/>
    <w:rsid w:val="00233C81"/>
    <w:rsid w:val="002353DD"/>
    <w:rsid w:val="00235666"/>
    <w:rsid w:val="00241374"/>
    <w:rsid w:val="00241605"/>
    <w:rsid w:val="002428AB"/>
    <w:rsid w:val="00244BC0"/>
    <w:rsid w:val="00244E55"/>
    <w:rsid w:val="00245D80"/>
    <w:rsid w:val="002466F8"/>
    <w:rsid w:val="002467F3"/>
    <w:rsid w:val="002469A6"/>
    <w:rsid w:val="002472E6"/>
    <w:rsid w:val="0025075F"/>
    <w:rsid w:val="002513B0"/>
    <w:rsid w:val="00251C07"/>
    <w:rsid w:val="00251F3F"/>
    <w:rsid w:val="00252C5C"/>
    <w:rsid w:val="00252ECD"/>
    <w:rsid w:val="00253A31"/>
    <w:rsid w:val="00253A8A"/>
    <w:rsid w:val="00253C92"/>
    <w:rsid w:val="00254B0D"/>
    <w:rsid w:val="002568C9"/>
    <w:rsid w:val="002604B7"/>
    <w:rsid w:val="00261741"/>
    <w:rsid w:val="00261ABB"/>
    <w:rsid w:val="00263D04"/>
    <w:rsid w:val="00265396"/>
    <w:rsid w:val="00265445"/>
    <w:rsid w:val="00266B60"/>
    <w:rsid w:val="00266DE7"/>
    <w:rsid w:val="00270BFC"/>
    <w:rsid w:val="00271CA4"/>
    <w:rsid w:val="00273447"/>
    <w:rsid w:val="00274065"/>
    <w:rsid w:val="00274F66"/>
    <w:rsid w:val="00275925"/>
    <w:rsid w:val="00275B55"/>
    <w:rsid w:val="00275DA8"/>
    <w:rsid w:val="002804FC"/>
    <w:rsid w:val="00280B1B"/>
    <w:rsid w:val="002819FF"/>
    <w:rsid w:val="00281C06"/>
    <w:rsid w:val="00282355"/>
    <w:rsid w:val="00283B53"/>
    <w:rsid w:val="002841F0"/>
    <w:rsid w:val="0028446D"/>
    <w:rsid w:val="00285EDE"/>
    <w:rsid w:val="002869E2"/>
    <w:rsid w:val="00290440"/>
    <w:rsid w:val="002964CA"/>
    <w:rsid w:val="0029663E"/>
    <w:rsid w:val="002A000D"/>
    <w:rsid w:val="002A1069"/>
    <w:rsid w:val="002A3188"/>
    <w:rsid w:val="002A386F"/>
    <w:rsid w:val="002A39DC"/>
    <w:rsid w:val="002A4299"/>
    <w:rsid w:val="002A454B"/>
    <w:rsid w:val="002A47C8"/>
    <w:rsid w:val="002A6B9C"/>
    <w:rsid w:val="002B03EC"/>
    <w:rsid w:val="002B0EF7"/>
    <w:rsid w:val="002B414B"/>
    <w:rsid w:val="002B53A0"/>
    <w:rsid w:val="002B578E"/>
    <w:rsid w:val="002B6264"/>
    <w:rsid w:val="002B6333"/>
    <w:rsid w:val="002B645E"/>
    <w:rsid w:val="002B6E04"/>
    <w:rsid w:val="002B7AFF"/>
    <w:rsid w:val="002B7DCA"/>
    <w:rsid w:val="002C0985"/>
    <w:rsid w:val="002C3451"/>
    <w:rsid w:val="002C471D"/>
    <w:rsid w:val="002C472C"/>
    <w:rsid w:val="002C71EE"/>
    <w:rsid w:val="002D0FBA"/>
    <w:rsid w:val="002D152B"/>
    <w:rsid w:val="002D1C90"/>
    <w:rsid w:val="002D21CB"/>
    <w:rsid w:val="002D2DFA"/>
    <w:rsid w:val="002D4374"/>
    <w:rsid w:val="002D4C88"/>
    <w:rsid w:val="002D500E"/>
    <w:rsid w:val="002D6605"/>
    <w:rsid w:val="002D7577"/>
    <w:rsid w:val="002D7D87"/>
    <w:rsid w:val="002E01F9"/>
    <w:rsid w:val="002E04A5"/>
    <w:rsid w:val="002E0557"/>
    <w:rsid w:val="002E20AC"/>
    <w:rsid w:val="002E2E99"/>
    <w:rsid w:val="002E35CC"/>
    <w:rsid w:val="002E3771"/>
    <w:rsid w:val="002E3E07"/>
    <w:rsid w:val="002E57DF"/>
    <w:rsid w:val="002E640A"/>
    <w:rsid w:val="002E71A1"/>
    <w:rsid w:val="002E7A77"/>
    <w:rsid w:val="002E7A9E"/>
    <w:rsid w:val="002F030B"/>
    <w:rsid w:val="002F0EB7"/>
    <w:rsid w:val="002F116B"/>
    <w:rsid w:val="002F21AB"/>
    <w:rsid w:val="002F540E"/>
    <w:rsid w:val="002F6554"/>
    <w:rsid w:val="002F7410"/>
    <w:rsid w:val="003000AD"/>
    <w:rsid w:val="00300F6F"/>
    <w:rsid w:val="00302506"/>
    <w:rsid w:val="00304243"/>
    <w:rsid w:val="003048FC"/>
    <w:rsid w:val="00305999"/>
    <w:rsid w:val="00310044"/>
    <w:rsid w:val="003102D3"/>
    <w:rsid w:val="00310392"/>
    <w:rsid w:val="0031302A"/>
    <w:rsid w:val="00313A73"/>
    <w:rsid w:val="00316020"/>
    <w:rsid w:val="00316564"/>
    <w:rsid w:val="00317660"/>
    <w:rsid w:val="00317869"/>
    <w:rsid w:val="00320B9C"/>
    <w:rsid w:val="00320E61"/>
    <w:rsid w:val="00321820"/>
    <w:rsid w:val="00322457"/>
    <w:rsid w:val="00322849"/>
    <w:rsid w:val="003246CB"/>
    <w:rsid w:val="00324841"/>
    <w:rsid w:val="00325954"/>
    <w:rsid w:val="00327613"/>
    <w:rsid w:val="0033039D"/>
    <w:rsid w:val="0033074E"/>
    <w:rsid w:val="0033446C"/>
    <w:rsid w:val="003349E6"/>
    <w:rsid w:val="0033782F"/>
    <w:rsid w:val="003401F3"/>
    <w:rsid w:val="003403BD"/>
    <w:rsid w:val="00340D8B"/>
    <w:rsid w:val="00341709"/>
    <w:rsid w:val="00342580"/>
    <w:rsid w:val="00342977"/>
    <w:rsid w:val="00342BC9"/>
    <w:rsid w:val="00342CCF"/>
    <w:rsid w:val="00344960"/>
    <w:rsid w:val="00344D71"/>
    <w:rsid w:val="00345035"/>
    <w:rsid w:val="00346528"/>
    <w:rsid w:val="0034693D"/>
    <w:rsid w:val="00346A63"/>
    <w:rsid w:val="003501E2"/>
    <w:rsid w:val="00350B07"/>
    <w:rsid w:val="00350CFE"/>
    <w:rsid w:val="00351118"/>
    <w:rsid w:val="00352C70"/>
    <w:rsid w:val="00353228"/>
    <w:rsid w:val="003539AE"/>
    <w:rsid w:val="00354B82"/>
    <w:rsid w:val="0035559C"/>
    <w:rsid w:val="00356FEB"/>
    <w:rsid w:val="0035783E"/>
    <w:rsid w:val="00361693"/>
    <w:rsid w:val="0036194C"/>
    <w:rsid w:val="00361E0A"/>
    <w:rsid w:val="00361EB5"/>
    <w:rsid w:val="0036335C"/>
    <w:rsid w:val="00363665"/>
    <w:rsid w:val="003637B9"/>
    <w:rsid w:val="003651AC"/>
    <w:rsid w:val="0036557C"/>
    <w:rsid w:val="003659C6"/>
    <w:rsid w:val="00365E10"/>
    <w:rsid w:val="00365F1C"/>
    <w:rsid w:val="003664F8"/>
    <w:rsid w:val="003666DE"/>
    <w:rsid w:val="003675E8"/>
    <w:rsid w:val="00367728"/>
    <w:rsid w:val="00370480"/>
    <w:rsid w:val="003715B1"/>
    <w:rsid w:val="00372B02"/>
    <w:rsid w:val="003734C5"/>
    <w:rsid w:val="00373585"/>
    <w:rsid w:val="003736D1"/>
    <w:rsid w:val="00373980"/>
    <w:rsid w:val="00374022"/>
    <w:rsid w:val="00375142"/>
    <w:rsid w:val="0037634B"/>
    <w:rsid w:val="003763E5"/>
    <w:rsid w:val="00383983"/>
    <w:rsid w:val="0038416F"/>
    <w:rsid w:val="003846DF"/>
    <w:rsid w:val="0038519D"/>
    <w:rsid w:val="0038662E"/>
    <w:rsid w:val="00387065"/>
    <w:rsid w:val="00387B1A"/>
    <w:rsid w:val="00390C43"/>
    <w:rsid w:val="00392689"/>
    <w:rsid w:val="00393AEB"/>
    <w:rsid w:val="00394B3C"/>
    <w:rsid w:val="00395C31"/>
    <w:rsid w:val="0039738B"/>
    <w:rsid w:val="00397F41"/>
    <w:rsid w:val="003A13E1"/>
    <w:rsid w:val="003A1B54"/>
    <w:rsid w:val="003A32F2"/>
    <w:rsid w:val="003A4F58"/>
    <w:rsid w:val="003A5482"/>
    <w:rsid w:val="003A73F6"/>
    <w:rsid w:val="003A7A29"/>
    <w:rsid w:val="003B0872"/>
    <w:rsid w:val="003B2D21"/>
    <w:rsid w:val="003B329D"/>
    <w:rsid w:val="003B44F8"/>
    <w:rsid w:val="003B5338"/>
    <w:rsid w:val="003B5664"/>
    <w:rsid w:val="003B57E8"/>
    <w:rsid w:val="003B5893"/>
    <w:rsid w:val="003B59C7"/>
    <w:rsid w:val="003B604A"/>
    <w:rsid w:val="003B66B0"/>
    <w:rsid w:val="003B68F9"/>
    <w:rsid w:val="003B69FE"/>
    <w:rsid w:val="003C16D5"/>
    <w:rsid w:val="003C2479"/>
    <w:rsid w:val="003C24EE"/>
    <w:rsid w:val="003C7875"/>
    <w:rsid w:val="003C7933"/>
    <w:rsid w:val="003D085E"/>
    <w:rsid w:val="003D1243"/>
    <w:rsid w:val="003D41FA"/>
    <w:rsid w:val="003D527A"/>
    <w:rsid w:val="003D5B02"/>
    <w:rsid w:val="003D5F7A"/>
    <w:rsid w:val="003D6DF7"/>
    <w:rsid w:val="003D6ECA"/>
    <w:rsid w:val="003D728F"/>
    <w:rsid w:val="003E01BF"/>
    <w:rsid w:val="003E1F13"/>
    <w:rsid w:val="003E2B89"/>
    <w:rsid w:val="003E33FC"/>
    <w:rsid w:val="003E3638"/>
    <w:rsid w:val="003E44AE"/>
    <w:rsid w:val="003E5E85"/>
    <w:rsid w:val="003E6EDC"/>
    <w:rsid w:val="003E75BE"/>
    <w:rsid w:val="003E7E91"/>
    <w:rsid w:val="003E7F09"/>
    <w:rsid w:val="003E7FE9"/>
    <w:rsid w:val="003F04D8"/>
    <w:rsid w:val="003F0882"/>
    <w:rsid w:val="003F09ED"/>
    <w:rsid w:val="003F26C4"/>
    <w:rsid w:val="003F2D2C"/>
    <w:rsid w:val="003F3E6D"/>
    <w:rsid w:val="003F4E61"/>
    <w:rsid w:val="0040074E"/>
    <w:rsid w:val="00401342"/>
    <w:rsid w:val="00401A9A"/>
    <w:rsid w:val="00403BA1"/>
    <w:rsid w:val="004045CE"/>
    <w:rsid w:val="00404B8B"/>
    <w:rsid w:val="004052A5"/>
    <w:rsid w:val="004054D4"/>
    <w:rsid w:val="00405510"/>
    <w:rsid w:val="0040560F"/>
    <w:rsid w:val="004060B8"/>
    <w:rsid w:val="00406831"/>
    <w:rsid w:val="00407BA5"/>
    <w:rsid w:val="00410878"/>
    <w:rsid w:val="00412A8D"/>
    <w:rsid w:val="004137E3"/>
    <w:rsid w:val="00415123"/>
    <w:rsid w:val="004168A4"/>
    <w:rsid w:val="0042078A"/>
    <w:rsid w:val="0042093E"/>
    <w:rsid w:val="0042145C"/>
    <w:rsid w:val="00422560"/>
    <w:rsid w:val="00422FF4"/>
    <w:rsid w:val="004237F6"/>
    <w:rsid w:val="004246A0"/>
    <w:rsid w:val="00424785"/>
    <w:rsid w:val="00424F0C"/>
    <w:rsid w:val="00424FF1"/>
    <w:rsid w:val="00425B80"/>
    <w:rsid w:val="004275CC"/>
    <w:rsid w:val="0043011B"/>
    <w:rsid w:val="00431E13"/>
    <w:rsid w:val="004323DF"/>
    <w:rsid w:val="00432F7D"/>
    <w:rsid w:val="004331DF"/>
    <w:rsid w:val="00433741"/>
    <w:rsid w:val="00434B61"/>
    <w:rsid w:val="004350E8"/>
    <w:rsid w:val="004359CD"/>
    <w:rsid w:val="00435ADE"/>
    <w:rsid w:val="00436249"/>
    <w:rsid w:val="00436371"/>
    <w:rsid w:val="0043758E"/>
    <w:rsid w:val="00440649"/>
    <w:rsid w:val="00443B38"/>
    <w:rsid w:val="00444533"/>
    <w:rsid w:val="00445749"/>
    <w:rsid w:val="00446015"/>
    <w:rsid w:val="004502FA"/>
    <w:rsid w:val="004508B9"/>
    <w:rsid w:val="00454F7C"/>
    <w:rsid w:val="0045509D"/>
    <w:rsid w:val="00456D81"/>
    <w:rsid w:val="00457189"/>
    <w:rsid w:val="00457D9E"/>
    <w:rsid w:val="004624F8"/>
    <w:rsid w:val="004628FB"/>
    <w:rsid w:val="00462B32"/>
    <w:rsid w:val="0046313C"/>
    <w:rsid w:val="0046382C"/>
    <w:rsid w:val="00464472"/>
    <w:rsid w:val="00465F0B"/>
    <w:rsid w:val="00467093"/>
    <w:rsid w:val="00470BBF"/>
    <w:rsid w:val="00470FF5"/>
    <w:rsid w:val="00471510"/>
    <w:rsid w:val="00474AD6"/>
    <w:rsid w:val="00474D8F"/>
    <w:rsid w:val="004752FD"/>
    <w:rsid w:val="00477E3A"/>
    <w:rsid w:val="004802D3"/>
    <w:rsid w:val="00480DF1"/>
    <w:rsid w:val="004815F9"/>
    <w:rsid w:val="00486713"/>
    <w:rsid w:val="00486EDB"/>
    <w:rsid w:val="00493708"/>
    <w:rsid w:val="0049384D"/>
    <w:rsid w:val="00494311"/>
    <w:rsid w:val="0049452E"/>
    <w:rsid w:val="0049598F"/>
    <w:rsid w:val="00495C15"/>
    <w:rsid w:val="00496AD4"/>
    <w:rsid w:val="00497D01"/>
    <w:rsid w:val="004A020B"/>
    <w:rsid w:val="004A0D53"/>
    <w:rsid w:val="004A3774"/>
    <w:rsid w:val="004A47A6"/>
    <w:rsid w:val="004A5610"/>
    <w:rsid w:val="004A6181"/>
    <w:rsid w:val="004A6505"/>
    <w:rsid w:val="004B0AF3"/>
    <w:rsid w:val="004B1DCC"/>
    <w:rsid w:val="004B263E"/>
    <w:rsid w:val="004B39FE"/>
    <w:rsid w:val="004B6414"/>
    <w:rsid w:val="004B6B02"/>
    <w:rsid w:val="004B70BA"/>
    <w:rsid w:val="004C086D"/>
    <w:rsid w:val="004C08C8"/>
    <w:rsid w:val="004C2276"/>
    <w:rsid w:val="004C23FB"/>
    <w:rsid w:val="004C573E"/>
    <w:rsid w:val="004C7312"/>
    <w:rsid w:val="004D0452"/>
    <w:rsid w:val="004D0A37"/>
    <w:rsid w:val="004D0BE3"/>
    <w:rsid w:val="004D1CFE"/>
    <w:rsid w:val="004D2A73"/>
    <w:rsid w:val="004D4A0E"/>
    <w:rsid w:val="004D53AD"/>
    <w:rsid w:val="004D5751"/>
    <w:rsid w:val="004D68DB"/>
    <w:rsid w:val="004D7578"/>
    <w:rsid w:val="004D76DA"/>
    <w:rsid w:val="004E1A5E"/>
    <w:rsid w:val="004E1B9A"/>
    <w:rsid w:val="004E39D1"/>
    <w:rsid w:val="004E3B33"/>
    <w:rsid w:val="004E3E29"/>
    <w:rsid w:val="004E5C34"/>
    <w:rsid w:val="004E62D8"/>
    <w:rsid w:val="004E650D"/>
    <w:rsid w:val="004E77C0"/>
    <w:rsid w:val="004E7E3E"/>
    <w:rsid w:val="004F0E3D"/>
    <w:rsid w:val="004F2E83"/>
    <w:rsid w:val="004F3931"/>
    <w:rsid w:val="004F3BE5"/>
    <w:rsid w:val="004F4030"/>
    <w:rsid w:val="004F4333"/>
    <w:rsid w:val="004F54E5"/>
    <w:rsid w:val="004F59E7"/>
    <w:rsid w:val="004F5D68"/>
    <w:rsid w:val="004F7E05"/>
    <w:rsid w:val="005010F4"/>
    <w:rsid w:val="00501683"/>
    <w:rsid w:val="005023C5"/>
    <w:rsid w:val="0050262A"/>
    <w:rsid w:val="00502777"/>
    <w:rsid w:val="005028F4"/>
    <w:rsid w:val="0050609D"/>
    <w:rsid w:val="005061C3"/>
    <w:rsid w:val="00506CE4"/>
    <w:rsid w:val="00507BC5"/>
    <w:rsid w:val="00511C24"/>
    <w:rsid w:val="00511E4C"/>
    <w:rsid w:val="0051273A"/>
    <w:rsid w:val="00512E07"/>
    <w:rsid w:val="0051331A"/>
    <w:rsid w:val="00515035"/>
    <w:rsid w:val="00515E64"/>
    <w:rsid w:val="005207A2"/>
    <w:rsid w:val="005208DA"/>
    <w:rsid w:val="00521A6D"/>
    <w:rsid w:val="00521AD6"/>
    <w:rsid w:val="0052339F"/>
    <w:rsid w:val="00523949"/>
    <w:rsid w:val="00524714"/>
    <w:rsid w:val="00525077"/>
    <w:rsid w:val="00525CEB"/>
    <w:rsid w:val="005269C9"/>
    <w:rsid w:val="00527407"/>
    <w:rsid w:val="00527495"/>
    <w:rsid w:val="005305A1"/>
    <w:rsid w:val="0053154C"/>
    <w:rsid w:val="00531D14"/>
    <w:rsid w:val="00531F7C"/>
    <w:rsid w:val="00532977"/>
    <w:rsid w:val="00534D78"/>
    <w:rsid w:val="00535F27"/>
    <w:rsid w:val="0054073C"/>
    <w:rsid w:val="00540F37"/>
    <w:rsid w:val="0054230E"/>
    <w:rsid w:val="0054260F"/>
    <w:rsid w:val="00542A04"/>
    <w:rsid w:val="00543FDB"/>
    <w:rsid w:val="005441AB"/>
    <w:rsid w:val="00544A9C"/>
    <w:rsid w:val="0054645F"/>
    <w:rsid w:val="00547931"/>
    <w:rsid w:val="00550BC3"/>
    <w:rsid w:val="00550FE3"/>
    <w:rsid w:val="00551FC6"/>
    <w:rsid w:val="00552D7D"/>
    <w:rsid w:val="00554BA7"/>
    <w:rsid w:val="00554F0A"/>
    <w:rsid w:val="00555F0A"/>
    <w:rsid w:val="00556DA7"/>
    <w:rsid w:val="0055717E"/>
    <w:rsid w:val="005571C6"/>
    <w:rsid w:val="00561370"/>
    <w:rsid w:val="0056170C"/>
    <w:rsid w:val="00561799"/>
    <w:rsid w:val="00562D5E"/>
    <w:rsid w:val="00563654"/>
    <w:rsid w:val="00563B76"/>
    <w:rsid w:val="0056549E"/>
    <w:rsid w:val="00565FE2"/>
    <w:rsid w:val="0056700A"/>
    <w:rsid w:val="00567FBB"/>
    <w:rsid w:val="00570618"/>
    <w:rsid w:val="00570A30"/>
    <w:rsid w:val="00572244"/>
    <w:rsid w:val="00573581"/>
    <w:rsid w:val="005746E6"/>
    <w:rsid w:val="005766F1"/>
    <w:rsid w:val="00580DC3"/>
    <w:rsid w:val="00580DDD"/>
    <w:rsid w:val="00580F47"/>
    <w:rsid w:val="00581457"/>
    <w:rsid w:val="00581A4D"/>
    <w:rsid w:val="005823CA"/>
    <w:rsid w:val="00582ACA"/>
    <w:rsid w:val="005832A5"/>
    <w:rsid w:val="00583A5F"/>
    <w:rsid w:val="00583D9E"/>
    <w:rsid w:val="00583E24"/>
    <w:rsid w:val="00584F2C"/>
    <w:rsid w:val="00585131"/>
    <w:rsid w:val="0058544F"/>
    <w:rsid w:val="00586203"/>
    <w:rsid w:val="0058714B"/>
    <w:rsid w:val="005902A1"/>
    <w:rsid w:val="00592C45"/>
    <w:rsid w:val="00594BA0"/>
    <w:rsid w:val="00594BD6"/>
    <w:rsid w:val="00596054"/>
    <w:rsid w:val="005961FB"/>
    <w:rsid w:val="00597551"/>
    <w:rsid w:val="00597598"/>
    <w:rsid w:val="005A1F7C"/>
    <w:rsid w:val="005A2201"/>
    <w:rsid w:val="005A3E53"/>
    <w:rsid w:val="005A5C83"/>
    <w:rsid w:val="005A6101"/>
    <w:rsid w:val="005A62B5"/>
    <w:rsid w:val="005A65FE"/>
    <w:rsid w:val="005A7218"/>
    <w:rsid w:val="005B0C43"/>
    <w:rsid w:val="005B146B"/>
    <w:rsid w:val="005B1E6E"/>
    <w:rsid w:val="005B211C"/>
    <w:rsid w:val="005B255B"/>
    <w:rsid w:val="005B2672"/>
    <w:rsid w:val="005B60EB"/>
    <w:rsid w:val="005B691B"/>
    <w:rsid w:val="005B7DD3"/>
    <w:rsid w:val="005C0DAA"/>
    <w:rsid w:val="005C0EF2"/>
    <w:rsid w:val="005C230B"/>
    <w:rsid w:val="005C2373"/>
    <w:rsid w:val="005C3417"/>
    <w:rsid w:val="005C3D99"/>
    <w:rsid w:val="005C43E7"/>
    <w:rsid w:val="005C493B"/>
    <w:rsid w:val="005C608E"/>
    <w:rsid w:val="005C7E7C"/>
    <w:rsid w:val="005D1978"/>
    <w:rsid w:val="005D20ED"/>
    <w:rsid w:val="005D28C6"/>
    <w:rsid w:val="005D2D97"/>
    <w:rsid w:val="005D4B60"/>
    <w:rsid w:val="005D4CCE"/>
    <w:rsid w:val="005D4D76"/>
    <w:rsid w:val="005D531D"/>
    <w:rsid w:val="005D6174"/>
    <w:rsid w:val="005D6F2A"/>
    <w:rsid w:val="005D7867"/>
    <w:rsid w:val="005D7F3B"/>
    <w:rsid w:val="005E1D49"/>
    <w:rsid w:val="005E3580"/>
    <w:rsid w:val="005E3EB7"/>
    <w:rsid w:val="005E4214"/>
    <w:rsid w:val="005E4A91"/>
    <w:rsid w:val="005E4C0C"/>
    <w:rsid w:val="005E5DEF"/>
    <w:rsid w:val="005E5F40"/>
    <w:rsid w:val="005E6DB4"/>
    <w:rsid w:val="005E71FF"/>
    <w:rsid w:val="005E7BF7"/>
    <w:rsid w:val="005F02EA"/>
    <w:rsid w:val="005F105A"/>
    <w:rsid w:val="005F159E"/>
    <w:rsid w:val="005F17C5"/>
    <w:rsid w:val="005F28EC"/>
    <w:rsid w:val="005F3045"/>
    <w:rsid w:val="005F57FF"/>
    <w:rsid w:val="005F6F18"/>
    <w:rsid w:val="005F710D"/>
    <w:rsid w:val="005F72AC"/>
    <w:rsid w:val="00600790"/>
    <w:rsid w:val="00601070"/>
    <w:rsid w:val="006022ED"/>
    <w:rsid w:val="00602C64"/>
    <w:rsid w:val="00604428"/>
    <w:rsid w:val="006057A7"/>
    <w:rsid w:val="00606A7C"/>
    <w:rsid w:val="006101EE"/>
    <w:rsid w:val="006105E7"/>
    <w:rsid w:val="0061069F"/>
    <w:rsid w:val="0061070D"/>
    <w:rsid w:val="00610B86"/>
    <w:rsid w:val="00610D30"/>
    <w:rsid w:val="0061150E"/>
    <w:rsid w:val="00612AAF"/>
    <w:rsid w:val="00613257"/>
    <w:rsid w:val="00613281"/>
    <w:rsid w:val="00613343"/>
    <w:rsid w:val="0061507E"/>
    <w:rsid w:val="00616996"/>
    <w:rsid w:val="006170FC"/>
    <w:rsid w:val="00617300"/>
    <w:rsid w:val="006173E6"/>
    <w:rsid w:val="0062149A"/>
    <w:rsid w:val="0062172A"/>
    <w:rsid w:val="00624356"/>
    <w:rsid w:val="006258C2"/>
    <w:rsid w:val="00626417"/>
    <w:rsid w:val="0062760C"/>
    <w:rsid w:val="006307FB"/>
    <w:rsid w:val="00630E9C"/>
    <w:rsid w:val="006316A5"/>
    <w:rsid w:val="00632B5D"/>
    <w:rsid w:val="00632FF0"/>
    <w:rsid w:val="00634618"/>
    <w:rsid w:val="0063559C"/>
    <w:rsid w:val="006359E7"/>
    <w:rsid w:val="00635D07"/>
    <w:rsid w:val="00635F9D"/>
    <w:rsid w:val="0063610F"/>
    <w:rsid w:val="0063617B"/>
    <w:rsid w:val="00636BDB"/>
    <w:rsid w:val="0063776C"/>
    <w:rsid w:val="006403B7"/>
    <w:rsid w:val="0064129F"/>
    <w:rsid w:val="006436D8"/>
    <w:rsid w:val="00643784"/>
    <w:rsid w:val="00643EA8"/>
    <w:rsid w:val="006457B7"/>
    <w:rsid w:val="0064596B"/>
    <w:rsid w:val="00645B6E"/>
    <w:rsid w:val="00646C35"/>
    <w:rsid w:val="006476A9"/>
    <w:rsid w:val="00647EB6"/>
    <w:rsid w:val="006503E4"/>
    <w:rsid w:val="006528A6"/>
    <w:rsid w:val="00652F6E"/>
    <w:rsid w:val="006544F4"/>
    <w:rsid w:val="006545B5"/>
    <w:rsid w:val="0065479D"/>
    <w:rsid w:val="00656091"/>
    <w:rsid w:val="00656F13"/>
    <w:rsid w:val="006600B5"/>
    <w:rsid w:val="00661D47"/>
    <w:rsid w:val="00663A85"/>
    <w:rsid w:val="00664E9E"/>
    <w:rsid w:val="00667C73"/>
    <w:rsid w:val="0067121B"/>
    <w:rsid w:val="00671287"/>
    <w:rsid w:val="006723E8"/>
    <w:rsid w:val="00674A27"/>
    <w:rsid w:val="006753AC"/>
    <w:rsid w:val="006761BD"/>
    <w:rsid w:val="00676FC5"/>
    <w:rsid w:val="0067723F"/>
    <w:rsid w:val="00683A8B"/>
    <w:rsid w:val="00684085"/>
    <w:rsid w:val="0068574C"/>
    <w:rsid w:val="00685F32"/>
    <w:rsid w:val="00686A21"/>
    <w:rsid w:val="006879E6"/>
    <w:rsid w:val="006906A2"/>
    <w:rsid w:val="00690BB2"/>
    <w:rsid w:val="006912C3"/>
    <w:rsid w:val="00692B2B"/>
    <w:rsid w:val="00693D3D"/>
    <w:rsid w:val="00694572"/>
    <w:rsid w:val="006949A6"/>
    <w:rsid w:val="006949EC"/>
    <w:rsid w:val="006950AE"/>
    <w:rsid w:val="006950B1"/>
    <w:rsid w:val="006958A2"/>
    <w:rsid w:val="00695F0C"/>
    <w:rsid w:val="00696225"/>
    <w:rsid w:val="00697A36"/>
    <w:rsid w:val="00697CF4"/>
    <w:rsid w:val="00697EF1"/>
    <w:rsid w:val="006A0837"/>
    <w:rsid w:val="006A1E30"/>
    <w:rsid w:val="006A20F8"/>
    <w:rsid w:val="006A4E86"/>
    <w:rsid w:val="006A537E"/>
    <w:rsid w:val="006A5D22"/>
    <w:rsid w:val="006B019E"/>
    <w:rsid w:val="006B0243"/>
    <w:rsid w:val="006B0468"/>
    <w:rsid w:val="006B0CDA"/>
    <w:rsid w:val="006B3084"/>
    <w:rsid w:val="006B347B"/>
    <w:rsid w:val="006B38CE"/>
    <w:rsid w:val="006B3A26"/>
    <w:rsid w:val="006B4144"/>
    <w:rsid w:val="006B4C30"/>
    <w:rsid w:val="006B6110"/>
    <w:rsid w:val="006C0388"/>
    <w:rsid w:val="006C06B9"/>
    <w:rsid w:val="006C2A83"/>
    <w:rsid w:val="006C2D07"/>
    <w:rsid w:val="006C31A1"/>
    <w:rsid w:val="006C409D"/>
    <w:rsid w:val="006C4C14"/>
    <w:rsid w:val="006C59E3"/>
    <w:rsid w:val="006C6384"/>
    <w:rsid w:val="006C6D89"/>
    <w:rsid w:val="006C733D"/>
    <w:rsid w:val="006C761B"/>
    <w:rsid w:val="006C77E9"/>
    <w:rsid w:val="006C7C18"/>
    <w:rsid w:val="006D3B67"/>
    <w:rsid w:val="006D4D67"/>
    <w:rsid w:val="006D50B5"/>
    <w:rsid w:val="006D5D24"/>
    <w:rsid w:val="006D603C"/>
    <w:rsid w:val="006D734B"/>
    <w:rsid w:val="006E098A"/>
    <w:rsid w:val="006E175D"/>
    <w:rsid w:val="006E1F82"/>
    <w:rsid w:val="006E51FA"/>
    <w:rsid w:val="006E5769"/>
    <w:rsid w:val="006E5925"/>
    <w:rsid w:val="006E5BD2"/>
    <w:rsid w:val="006E5E68"/>
    <w:rsid w:val="006E6E0A"/>
    <w:rsid w:val="006E6EC7"/>
    <w:rsid w:val="006E78D3"/>
    <w:rsid w:val="006F2296"/>
    <w:rsid w:val="006F2F5F"/>
    <w:rsid w:val="006F3302"/>
    <w:rsid w:val="006F387E"/>
    <w:rsid w:val="006F45E1"/>
    <w:rsid w:val="006F5473"/>
    <w:rsid w:val="006F5735"/>
    <w:rsid w:val="00700BD3"/>
    <w:rsid w:val="00700CCC"/>
    <w:rsid w:val="007011E7"/>
    <w:rsid w:val="0070134D"/>
    <w:rsid w:val="00704203"/>
    <w:rsid w:val="00705DC9"/>
    <w:rsid w:val="00705DD8"/>
    <w:rsid w:val="00705FBA"/>
    <w:rsid w:val="00707032"/>
    <w:rsid w:val="0071216A"/>
    <w:rsid w:val="0071332F"/>
    <w:rsid w:val="00713358"/>
    <w:rsid w:val="007133DE"/>
    <w:rsid w:val="00713BB4"/>
    <w:rsid w:val="00713BF1"/>
    <w:rsid w:val="00713F07"/>
    <w:rsid w:val="00714655"/>
    <w:rsid w:val="00715DD5"/>
    <w:rsid w:val="007160DC"/>
    <w:rsid w:val="00716785"/>
    <w:rsid w:val="00716A13"/>
    <w:rsid w:val="00717936"/>
    <w:rsid w:val="00720491"/>
    <w:rsid w:val="00720878"/>
    <w:rsid w:val="00720D56"/>
    <w:rsid w:val="0072232D"/>
    <w:rsid w:val="00723CF8"/>
    <w:rsid w:val="00724CF0"/>
    <w:rsid w:val="007257AB"/>
    <w:rsid w:val="007259E3"/>
    <w:rsid w:val="00725B4C"/>
    <w:rsid w:val="00726587"/>
    <w:rsid w:val="00726AB7"/>
    <w:rsid w:val="00727B3C"/>
    <w:rsid w:val="00730AFC"/>
    <w:rsid w:val="0073259C"/>
    <w:rsid w:val="00732A09"/>
    <w:rsid w:val="0073383E"/>
    <w:rsid w:val="00734FC9"/>
    <w:rsid w:val="007350E0"/>
    <w:rsid w:val="00735991"/>
    <w:rsid w:val="007359B4"/>
    <w:rsid w:val="00735F6C"/>
    <w:rsid w:val="00736A70"/>
    <w:rsid w:val="0074041E"/>
    <w:rsid w:val="0074063F"/>
    <w:rsid w:val="007407A4"/>
    <w:rsid w:val="007425E9"/>
    <w:rsid w:val="00742866"/>
    <w:rsid w:val="00743210"/>
    <w:rsid w:val="007435E7"/>
    <w:rsid w:val="0074458D"/>
    <w:rsid w:val="00744EE7"/>
    <w:rsid w:val="007462CA"/>
    <w:rsid w:val="007468C9"/>
    <w:rsid w:val="00746ED0"/>
    <w:rsid w:val="007475FC"/>
    <w:rsid w:val="00750431"/>
    <w:rsid w:val="007504DE"/>
    <w:rsid w:val="00753B1E"/>
    <w:rsid w:val="007560D7"/>
    <w:rsid w:val="007569AC"/>
    <w:rsid w:val="007604A6"/>
    <w:rsid w:val="0076078D"/>
    <w:rsid w:val="00762675"/>
    <w:rsid w:val="0076308A"/>
    <w:rsid w:val="00763647"/>
    <w:rsid w:val="0076368D"/>
    <w:rsid w:val="007647AE"/>
    <w:rsid w:val="00766EAA"/>
    <w:rsid w:val="00767637"/>
    <w:rsid w:val="00767CF2"/>
    <w:rsid w:val="00770A34"/>
    <w:rsid w:val="00770A5D"/>
    <w:rsid w:val="00770BC5"/>
    <w:rsid w:val="00770E04"/>
    <w:rsid w:val="007716E3"/>
    <w:rsid w:val="00771E58"/>
    <w:rsid w:val="00773FDE"/>
    <w:rsid w:val="00774D6D"/>
    <w:rsid w:val="0077611D"/>
    <w:rsid w:val="007773A4"/>
    <w:rsid w:val="007804A8"/>
    <w:rsid w:val="00781146"/>
    <w:rsid w:val="007819DD"/>
    <w:rsid w:val="00782039"/>
    <w:rsid w:val="007853D8"/>
    <w:rsid w:val="0078693D"/>
    <w:rsid w:val="007869B3"/>
    <w:rsid w:val="00786FA9"/>
    <w:rsid w:val="00787951"/>
    <w:rsid w:val="00790E74"/>
    <w:rsid w:val="00790EBA"/>
    <w:rsid w:val="00791AFD"/>
    <w:rsid w:val="00794213"/>
    <w:rsid w:val="00794B53"/>
    <w:rsid w:val="00794B82"/>
    <w:rsid w:val="00794DA1"/>
    <w:rsid w:val="00795B90"/>
    <w:rsid w:val="007976F6"/>
    <w:rsid w:val="007A07D2"/>
    <w:rsid w:val="007A0BD3"/>
    <w:rsid w:val="007A160A"/>
    <w:rsid w:val="007A181E"/>
    <w:rsid w:val="007A35C4"/>
    <w:rsid w:val="007A3A99"/>
    <w:rsid w:val="007A3CE3"/>
    <w:rsid w:val="007A5539"/>
    <w:rsid w:val="007A6054"/>
    <w:rsid w:val="007A65AB"/>
    <w:rsid w:val="007A66F1"/>
    <w:rsid w:val="007A6C87"/>
    <w:rsid w:val="007B1754"/>
    <w:rsid w:val="007B2CDF"/>
    <w:rsid w:val="007B3170"/>
    <w:rsid w:val="007B32B6"/>
    <w:rsid w:val="007B38C5"/>
    <w:rsid w:val="007B5283"/>
    <w:rsid w:val="007B7332"/>
    <w:rsid w:val="007B7801"/>
    <w:rsid w:val="007B7E5A"/>
    <w:rsid w:val="007C10C9"/>
    <w:rsid w:val="007C1582"/>
    <w:rsid w:val="007C1D64"/>
    <w:rsid w:val="007C39C7"/>
    <w:rsid w:val="007C600B"/>
    <w:rsid w:val="007C6B9A"/>
    <w:rsid w:val="007D0449"/>
    <w:rsid w:val="007D12D0"/>
    <w:rsid w:val="007D2037"/>
    <w:rsid w:val="007D2A77"/>
    <w:rsid w:val="007D2F1C"/>
    <w:rsid w:val="007D3DF9"/>
    <w:rsid w:val="007D3F8E"/>
    <w:rsid w:val="007D4CFF"/>
    <w:rsid w:val="007D50A7"/>
    <w:rsid w:val="007D5C18"/>
    <w:rsid w:val="007D7767"/>
    <w:rsid w:val="007E0168"/>
    <w:rsid w:val="007E04FE"/>
    <w:rsid w:val="007E06D6"/>
    <w:rsid w:val="007E0AA0"/>
    <w:rsid w:val="007E1D2A"/>
    <w:rsid w:val="007E228E"/>
    <w:rsid w:val="007E2484"/>
    <w:rsid w:val="007E25F2"/>
    <w:rsid w:val="007E3095"/>
    <w:rsid w:val="007E34F6"/>
    <w:rsid w:val="007E3CD2"/>
    <w:rsid w:val="007E48CB"/>
    <w:rsid w:val="007E4B46"/>
    <w:rsid w:val="007E52BE"/>
    <w:rsid w:val="007F11F5"/>
    <w:rsid w:val="007F1E07"/>
    <w:rsid w:val="007F23CE"/>
    <w:rsid w:val="007F265F"/>
    <w:rsid w:val="007F3094"/>
    <w:rsid w:val="007F3122"/>
    <w:rsid w:val="007F3251"/>
    <w:rsid w:val="007F3816"/>
    <w:rsid w:val="007F49CF"/>
    <w:rsid w:val="007F5B2A"/>
    <w:rsid w:val="007F63FF"/>
    <w:rsid w:val="007F6749"/>
    <w:rsid w:val="007F6CE6"/>
    <w:rsid w:val="007F7309"/>
    <w:rsid w:val="00800DD4"/>
    <w:rsid w:val="00801328"/>
    <w:rsid w:val="008013E1"/>
    <w:rsid w:val="00801634"/>
    <w:rsid w:val="008018C7"/>
    <w:rsid w:val="00801C75"/>
    <w:rsid w:val="00801E43"/>
    <w:rsid w:val="008022EE"/>
    <w:rsid w:val="0080288D"/>
    <w:rsid w:val="00803BD8"/>
    <w:rsid w:val="0080406E"/>
    <w:rsid w:val="00805FB0"/>
    <w:rsid w:val="00806748"/>
    <w:rsid w:val="00806A84"/>
    <w:rsid w:val="008071C5"/>
    <w:rsid w:val="008112B8"/>
    <w:rsid w:val="00813DF2"/>
    <w:rsid w:val="00813E1C"/>
    <w:rsid w:val="008144BB"/>
    <w:rsid w:val="00814756"/>
    <w:rsid w:val="0081485C"/>
    <w:rsid w:val="008149B3"/>
    <w:rsid w:val="00816BF3"/>
    <w:rsid w:val="0081717A"/>
    <w:rsid w:val="0081722E"/>
    <w:rsid w:val="00817695"/>
    <w:rsid w:val="0081772A"/>
    <w:rsid w:val="00817FE4"/>
    <w:rsid w:val="00820F5A"/>
    <w:rsid w:val="00824221"/>
    <w:rsid w:val="00824702"/>
    <w:rsid w:val="00825F67"/>
    <w:rsid w:val="00826412"/>
    <w:rsid w:val="00826445"/>
    <w:rsid w:val="00827B6F"/>
    <w:rsid w:val="00830BE5"/>
    <w:rsid w:val="008319DF"/>
    <w:rsid w:val="008356AE"/>
    <w:rsid w:val="00837672"/>
    <w:rsid w:val="0083781E"/>
    <w:rsid w:val="0084145B"/>
    <w:rsid w:val="008415E5"/>
    <w:rsid w:val="00841815"/>
    <w:rsid w:val="00843AC5"/>
    <w:rsid w:val="00843B7E"/>
    <w:rsid w:val="00844141"/>
    <w:rsid w:val="00844420"/>
    <w:rsid w:val="00845F6E"/>
    <w:rsid w:val="00846A7B"/>
    <w:rsid w:val="00847414"/>
    <w:rsid w:val="008511B6"/>
    <w:rsid w:val="0085126B"/>
    <w:rsid w:val="008514B7"/>
    <w:rsid w:val="00854FD5"/>
    <w:rsid w:val="00856341"/>
    <w:rsid w:val="00856FBA"/>
    <w:rsid w:val="00857911"/>
    <w:rsid w:val="00857EB2"/>
    <w:rsid w:val="008610A2"/>
    <w:rsid w:val="00862A6C"/>
    <w:rsid w:val="008641E0"/>
    <w:rsid w:val="0086428D"/>
    <w:rsid w:val="00866C0C"/>
    <w:rsid w:val="00867230"/>
    <w:rsid w:val="00870FA1"/>
    <w:rsid w:val="0087118B"/>
    <w:rsid w:val="008711AD"/>
    <w:rsid w:val="008727E4"/>
    <w:rsid w:val="008748DC"/>
    <w:rsid w:val="00875DDC"/>
    <w:rsid w:val="00876CCD"/>
    <w:rsid w:val="00877118"/>
    <w:rsid w:val="008823BC"/>
    <w:rsid w:val="00885E76"/>
    <w:rsid w:val="0088783F"/>
    <w:rsid w:val="00887A8C"/>
    <w:rsid w:val="00890287"/>
    <w:rsid w:val="00894C71"/>
    <w:rsid w:val="0089561F"/>
    <w:rsid w:val="00896247"/>
    <w:rsid w:val="00896702"/>
    <w:rsid w:val="00896AA5"/>
    <w:rsid w:val="00896BCA"/>
    <w:rsid w:val="008A1395"/>
    <w:rsid w:val="008A1CB0"/>
    <w:rsid w:val="008A2D08"/>
    <w:rsid w:val="008A5245"/>
    <w:rsid w:val="008A64EE"/>
    <w:rsid w:val="008A6D25"/>
    <w:rsid w:val="008A7C8E"/>
    <w:rsid w:val="008B02A7"/>
    <w:rsid w:val="008B0C49"/>
    <w:rsid w:val="008B1DC5"/>
    <w:rsid w:val="008B1E60"/>
    <w:rsid w:val="008B2143"/>
    <w:rsid w:val="008B50CD"/>
    <w:rsid w:val="008B528D"/>
    <w:rsid w:val="008B570D"/>
    <w:rsid w:val="008B5A16"/>
    <w:rsid w:val="008B603F"/>
    <w:rsid w:val="008B695F"/>
    <w:rsid w:val="008C0D8B"/>
    <w:rsid w:val="008C0E3D"/>
    <w:rsid w:val="008C12D2"/>
    <w:rsid w:val="008C12D3"/>
    <w:rsid w:val="008C28F2"/>
    <w:rsid w:val="008C2FDA"/>
    <w:rsid w:val="008C338B"/>
    <w:rsid w:val="008C34D4"/>
    <w:rsid w:val="008C3977"/>
    <w:rsid w:val="008C5750"/>
    <w:rsid w:val="008C5911"/>
    <w:rsid w:val="008C6202"/>
    <w:rsid w:val="008C6268"/>
    <w:rsid w:val="008C6646"/>
    <w:rsid w:val="008C69CA"/>
    <w:rsid w:val="008C7F53"/>
    <w:rsid w:val="008D054C"/>
    <w:rsid w:val="008D0C2A"/>
    <w:rsid w:val="008D2EFC"/>
    <w:rsid w:val="008D34EC"/>
    <w:rsid w:val="008D5572"/>
    <w:rsid w:val="008D6652"/>
    <w:rsid w:val="008D6697"/>
    <w:rsid w:val="008D6E0E"/>
    <w:rsid w:val="008D7672"/>
    <w:rsid w:val="008E03AE"/>
    <w:rsid w:val="008E0D43"/>
    <w:rsid w:val="008E10BA"/>
    <w:rsid w:val="008E1629"/>
    <w:rsid w:val="008E1B98"/>
    <w:rsid w:val="008E2780"/>
    <w:rsid w:val="008E37AB"/>
    <w:rsid w:val="008E3B01"/>
    <w:rsid w:val="008E3E8D"/>
    <w:rsid w:val="008E6814"/>
    <w:rsid w:val="008E7356"/>
    <w:rsid w:val="008F0D62"/>
    <w:rsid w:val="008F0F29"/>
    <w:rsid w:val="008F10D9"/>
    <w:rsid w:val="008F13BD"/>
    <w:rsid w:val="008F30DE"/>
    <w:rsid w:val="008F5D2E"/>
    <w:rsid w:val="008F78FB"/>
    <w:rsid w:val="008F7BE4"/>
    <w:rsid w:val="0090184E"/>
    <w:rsid w:val="00901FD2"/>
    <w:rsid w:val="00906A07"/>
    <w:rsid w:val="009114D0"/>
    <w:rsid w:val="00911DA6"/>
    <w:rsid w:val="0091277A"/>
    <w:rsid w:val="009129AE"/>
    <w:rsid w:val="00913ABC"/>
    <w:rsid w:val="00917495"/>
    <w:rsid w:val="0092028E"/>
    <w:rsid w:val="00920BB0"/>
    <w:rsid w:val="009210E4"/>
    <w:rsid w:val="00921428"/>
    <w:rsid w:val="00921759"/>
    <w:rsid w:val="009229B9"/>
    <w:rsid w:val="00922E22"/>
    <w:rsid w:val="00924417"/>
    <w:rsid w:val="009249FC"/>
    <w:rsid w:val="00924FD3"/>
    <w:rsid w:val="00925165"/>
    <w:rsid w:val="00925BFC"/>
    <w:rsid w:val="00925E04"/>
    <w:rsid w:val="00927567"/>
    <w:rsid w:val="00927BB9"/>
    <w:rsid w:val="00930A4A"/>
    <w:rsid w:val="00932604"/>
    <w:rsid w:val="0093305F"/>
    <w:rsid w:val="009349C9"/>
    <w:rsid w:val="00936B24"/>
    <w:rsid w:val="00936BE2"/>
    <w:rsid w:val="00936D39"/>
    <w:rsid w:val="00940AD6"/>
    <w:rsid w:val="00940EB3"/>
    <w:rsid w:val="00941E5F"/>
    <w:rsid w:val="009424FB"/>
    <w:rsid w:val="00943872"/>
    <w:rsid w:val="00943AA2"/>
    <w:rsid w:val="00943FF3"/>
    <w:rsid w:val="00947F9C"/>
    <w:rsid w:val="009514FA"/>
    <w:rsid w:val="00951D75"/>
    <w:rsid w:val="00951F1D"/>
    <w:rsid w:val="00952CAE"/>
    <w:rsid w:val="00953569"/>
    <w:rsid w:val="009539B8"/>
    <w:rsid w:val="00954699"/>
    <w:rsid w:val="00954868"/>
    <w:rsid w:val="009548EF"/>
    <w:rsid w:val="0095528F"/>
    <w:rsid w:val="00957D19"/>
    <w:rsid w:val="009602A3"/>
    <w:rsid w:val="00960A13"/>
    <w:rsid w:val="00961DE0"/>
    <w:rsid w:val="00962E70"/>
    <w:rsid w:val="0096301E"/>
    <w:rsid w:val="00963D28"/>
    <w:rsid w:val="009663E0"/>
    <w:rsid w:val="00966A2A"/>
    <w:rsid w:val="00967026"/>
    <w:rsid w:val="00967DE0"/>
    <w:rsid w:val="00970519"/>
    <w:rsid w:val="00971380"/>
    <w:rsid w:val="00971492"/>
    <w:rsid w:val="00971B0F"/>
    <w:rsid w:val="00971ED4"/>
    <w:rsid w:val="009723F1"/>
    <w:rsid w:val="009725B0"/>
    <w:rsid w:val="00974068"/>
    <w:rsid w:val="00974F76"/>
    <w:rsid w:val="00975CCB"/>
    <w:rsid w:val="00975F09"/>
    <w:rsid w:val="00977CB3"/>
    <w:rsid w:val="00981776"/>
    <w:rsid w:val="00982B8F"/>
    <w:rsid w:val="00983058"/>
    <w:rsid w:val="009848A7"/>
    <w:rsid w:val="0098700F"/>
    <w:rsid w:val="00987850"/>
    <w:rsid w:val="00990168"/>
    <w:rsid w:val="009910EC"/>
    <w:rsid w:val="00991DC5"/>
    <w:rsid w:val="00991F4E"/>
    <w:rsid w:val="0099209F"/>
    <w:rsid w:val="009924DD"/>
    <w:rsid w:val="009930C5"/>
    <w:rsid w:val="00996838"/>
    <w:rsid w:val="00997047"/>
    <w:rsid w:val="00997CD1"/>
    <w:rsid w:val="00997E8A"/>
    <w:rsid w:val="009A0626"/>
    <w:rsid w:val="009A0CF6"/>
    <w:rsid w:val="009A43D5"/>
    <w:rsid w:val="009A463A"/>
    <w:rsid w:val="009A4FF2"/>
    <w:rsid w:val="009A597A"/>
    <w:rsid w:val="009A651A"/>
    <w:rsid w:val="009B2089"/>
    <w:rsid w:val="009B3143"/>
    <w:rsid w:val="009B3479"/>
    <w:rsid w:val="009B362B"/>
    <w:rsid w:val="009B387E"/>
    <w:rsid w:val="009B5E2F"/>
    <w:rsid w:val="009B6028"/>
    <w:rsid w:val="009B6B4E"/>
    <w:rsid w:val="009B78F6"/>
    <w:rsid w:val="009C0434"/>
    <w:rsid w:val="009C2AB0"/>
    <w:rsid w:val="009C316C"/>
    <w:rsid w:val="009C3D6B"/>
    <w:rsid w:val="009C54ED"/>
    <w:rsid w:val="009C5A50"/>
    <w:rsid w:val="009C648E"/>
    <w:rsid w:val="009C674D"/>
    <w:rsid w:val="009C6EA2"/>
    <w:rsid w:val="009C73E7"/>
    <w:rsid w:val="009D49A6"/>
    <w:rsid w:val="009D4AC6"/>
    <w:rsid w:val="009D4ACA"/>
    <w:rsid w:val="009D5145"/>
    <w:rsid w:val="009D6F00"/>
    <w:rsid w:val="009D76EA"/>
    <w:rsid w:val="009D7F31"/>
    <w:rsid w:val="009E0205"/>
    <w:rsid w:val="009E0982"/>
    <w:rsid w:val="009E0996"/>
    <w:rsid w:val="009E0AFA"/>
    <w:rsid w:val="009E1106"/>
    <w:rsid w:val="009E1749"/>
    <w:rsid w:val="009E2AA5"/>
    <w:rsid w:val="009E361A"/>
    <w:rsid w:val="009E601F"/>
    <w:rsid w:val="009E6813"/>
    <w:rsid w:val="009E7624"/>
    <w:rsid w:val="009E7A1C"/>
    <w:rsid w:val="009E7FA1"/>
    <w:rsid w:val="009F01EF"/>
    <w:rsid w:val="009F0CB5"/>
    <w:rsid w:val="009F2200"/>
    <w:rsid w:val="009F37BF"/>
    <w:rsid w:val="009F3811"/>
    <w:rsid w:val="009F4EFC"/>
    <w:rsid w:val="009F5106"/>
    <w:rsid w:val="009F54E2"/>
    <w:rsid w:val="009F5CB1"/>
    <w:rsid w:val="009F605C"/>
    <w:rsid w:val="009F6DDC"/>
    <w:rsid w:val="009F73D0"/>
    <w:rsid w:val="009F7F1E"/>
    <w:rsid w:val="00A00474"/>
    <w:rsid w:val="00A01021"/>
    <w:rsid w:val="00A01AB9"/>
    <w:rsid w:val="00A01E66"/>
    <w:rsid w:val="00A0219A"/>
    <w:rsid w:val="00A03679"/>
    <w:rsid w:val="00A04453"/>
    <w:rsid w:val="00A07377"/>
    <w:rsid w:val="00A079A5"/>
    <w:rsid w:val="00A07DAE"/>
    <w:rsid w:val="00A1041C"/>
    <w:rsid w:val="00A11043"/>
    <w:rsid w:val="00A113CE"/>
    <w:rsid w:val="00A11E15"/>
    <w:rsid w:val="00A12A06"/>
    <w:rsid w:val="00A14D43"/>
    <w:rsid w:val="00A15BCE"/>
    <w:rsid w:val="00A161D8"/>
    <w:rsid w:val="00A169CE"/>
    <w:rsid w:val="00A170E8"/>
    <w:rsid w:val="00A23804"/>
    <w:rsid w:val="00A24412"/>
    <w:rsid w:val="00A25A7C"/>
    <w:rsid w:val="00A25C79"/>
    <w:rsid w:val="00A263A7"/>
    <w:rsid w:val="00A2658B"/>
    <w:rsid w:val="00A26E02"/>
    <w:rsid w:val="00A2750F"/>
    <w:rsid w:val="00A317A6"/>
    <w:rsid w:val="00A31BE1"/>
    <w:rsid w:val="00A3283A"/>
    <w:rsid w:val="00A33301"/>
    <w:rsid w:val="00A3447D"/>
    <w:rsid w:val="00A34B8A"/>
    <w:rsid w:val="00A34BAC"/>
    <w:rsid w:val="00A367FD"/>
    <w:rsid w:val="00A40407"/>
    <w:rsid w:val="00A41DD0"/>
    <w:rsid w:val="00A438E0"/>
    <w:rsid w:val="00A440F2"/>
    <w:rsid w:val="00A44221"/>
    <w:rsid w:val="00A456CF"/>
    <w:rsid w:val="00A45BAD"/>
    <w:rsid w:val="00A45E76"/>
    <w:rsid w:val="00A461E3"/>
    <w:rsid w:val="00A4797D"/>
    <w:rsid w:val="00A47CE6"/>
    <w:rsid w:val="00A50B26"/>
    <w:rsid w:val="00A5105F"/>
    <w:rsid w:val="00A51F6A"/>
    <w:rsid w:val="00A51F77"/>
    <w:rsid w:val="00A52D9D"/>
    <w:rsid w:val="00A5432C"/>
    <w:rsid w:val="00A54486"/>
    <w:rsid w:val="00A54D7B"/>
    <w:rsid w:val="00A54D81"/>
    <w:rsid w:val="00A54DA2"/>
    <w:rsid w:val="00A55E23"/>
    <w:rsid w:val="00A6189A"/>
    <w:rsid w:val="00A618C9"/>
    <w:rsid w:val="00A61CC8"/>
    <w:rsid w:val="00A625E4"/>
    <w:rsid w:val="00A657EF"/>
    <w:rsid w:val="00A706DF"/>
    <w:rsid w:val="00A7219E"/>
    <w:rsid w:val="00A72966"/>
    <w:rsid w:val="00A72F51"/>
    <w:rsid w:val="00A73F21"/>
    <w:rsid w:val="00A74772"/>
    <w:rsid w:val="00A74A01"/>
    <w:rsid w:val="00A754CF"/>
    <w:rsid w:val="00A75916"/>
    <w:rsid w:val="00A777D5"/>
    <w:rsid w:val="00A805D4"/>
    <w:rsid w:val="00A80626"/>
    <w:rsid w:val="00A81530"/>
    <w:rsid w:val="00A81734"/>
    <w:rsid w:val="00A818A1"/>
    <w:rsid w:val="00A8199C"/>
    <w:rsid w:val="00A827D6"/>
    <w:rsid w:val="00A84FAD"/>
    <w:rsid w:val="00A92702"/>
    <w:rsid w:val="00A927F1"/>
    <w:rsid w:val="00A95855"/>
    <w:rsid w:val="00A9599C"/>
    <w:rsid w:val="00A963FF"/>
    <w:rsid w:val="00AA1BBF"/>
    <w:rsid w:val="00AA3C27"/>
    <w:rsid w:val="00AA3CD5"/>
    <w:rsid w:val="00AA3F9C"/>
    <w:rsid w:val="00AA481A"/>
    <w:rsid w:val="00AA757F"/>
    <w:rsid w:val="00AA7C37"/>
    <w:rsid w:val="00AB0550"/>
    <w:rsid w:val="00AB07DB"/>
    <w:rsid w:val="00AB1ECC"/>
    <w:rsid w:val="00AB3BCB"/>
    <w:rsid w:val="00AB3D95"/>
    <w:rsid w:val="00AB64D8"/>
    <w:rsid w:val="00AC1E9A"/>
    <w:rsid w:val="00AC3B8D"/>
    <w:rsid w:val="00AC4C31"/>
    <w:rsid w:val="00AC54F2"/>
    <w:rsid w:val="00AC62F0"/>
    <w:rsid w:val="00AC6C23"/>
    <w:rsid w:val="00AC7274"/>
    <w:rsid w:val="00AD11DB"/>
    <w:rsid w:val="00AD1874"/>
    <w:rsid w:val="00AD20F9"/>
    <w:rsid w:val="00AD29BC"/>
    <w:rsid w:val="00AD634F"/>
    <w:rsid w:val="00AD75C4"/>
    <w:rsid w:val="00AD7A3E"/>
    <w:rsid w:val="00AE002E"/>
    <w:rsid w:val="00AE0336"/>
    <w:rsid w:val="00AE1479"/>
    <w:rsid w:val="00AE25D0"/>
    <w:rsid w:val="00AE2C55"/>
    <w:rsid w:val="00AE48FF"/>
    <w:rsid w:val="00AE6422"/>
    <w:rsid w:val="00AE6814"/>
    <w:rsid w:val="00AE6C2D"/>
    <w:rsid w:val="00AF2B6D"/>
    <w:rsid w:val="00AF3132"/>
    <w:rsid w:val="00AF44E4"/>
    <w:rsid w:val="00AF4579"/>
    <w:rsid w:val="00AF4877"/>
    <w:rsid w:val="00AF51CE"/>
    <w:rsid w:val="00AF5E31"/>
    <w:rsid w:val="00AF5EC4"/>
    <w:rsid w:val="00AF683B"/>
    <w:rsid w:val="00AF7422"/>
    <w:rsid w:val="00AF7576"/>
    <w:rsid w:val="00B005CE"/>
    <w:rsid w:val="00B02036"/>
    <w:rsid w:val="00B05563"/>
    <w:rsid w:val="00B0644C"/>
    <w:rsid w:val="00B065A7"/>
    <w:rsid w:val="00B0678D"/>
    <w:rsid w:val="00B069CE"/>
    <w:rsid w:val="00B06BD2"/>
    <w:rsid w:val="00B06CA1"/>
    <w:rsid w:val="00B07CBF"/>
    <w:rsid w:val="00B1270F"/>
    <w:rsid w:val="00B1477C"/>
    <w:rsid w:val="00B16A1B"/>
    <w:rsid w:val="00B20507"/>
    <w:rsid w:val="00B239BC"/>
    <w:rsid w:val="00B321EF"/>
    <w:rsid w:val="00B33057"/>
    <w:rsid w:val="00B33E8B"/>
    <w:rsid w:val="00B35D5D"/>
    <w:rsid w:val="00B37451"/>
    <w:rsid w:val="00B37502"/>
    <w:rsid w:val="00B37DF1"/>
    <w:rsid w:val="00B42668"/>
    <w:rsid w:val="00B43909"/>
    <w:rsid w:val="00B44353"/>
    <w:rsid w:val="00B44C5D"/>
    <w:rsid w:val="00B45CC6"/>
    <w:rsid w:val="00B47F56"/>
    <w:rsid w:val="00B507B2"/>
    <w:rsid w:val="00B50B56"/>
    <w:rsid w:val="00B519F3"/>
    <w:rsid w:val="00B52828"/>
    <w:rsid w:val="00B53861"/>
    <w:rsid w:val="00B5515D"/>
    <w:rsid w:val="00B553E9"/>
    <w:rsid w:val="00B56246"/>
    <w:rsid w:val="00B56D3D"/>
    <w:rsid w:val="00B5706B"/>
    <w:rsid w:val="00B5760D"/>
    <w:rsid w:val="00B57FDE"/>
    <w:rsid w:val="00B60DC7"/>
    <w:rsid w:val="00B61409"/>
    <w:rsid w:val="00B61E79"/>
    <w:rsid w:val="00B62939"/>
    <w:rsid w:val="00B63A82"/>
    <w:rsid w:val="00B640EC"/>
    <w:rsid w:val="00B651DC"/>
    <w:rsid w:val="00B6537A"/>
    <w:rsid w:val="00B66FE5"/>
    <w:rsid w:val="00B701CC"/>
    <w:rsid w:val="00B7036F"/>
    <w:rsid w:val="00B70EAE"/>
    <w:rsid w:val="00B7202D"/>
    <w:rsid w:val="00B729F6"/>
    <w:rsid w:val="00B742B9"/>
    <w:rsid w:val="00B74EE0"/>
    <w:rsid w:val="00B75AC1"/>
    <w:rsid w:val="00B75E96"/>
    <w:rsid w:val="00B76A1C"/>
    <w:rsid w:val="00B76BAD"/>
    <w:rsid w:val="00B7756D"/>
    <w:rsid w:val="00B81C78"/>
    <w:rsid w:val="00B82280"/>
    <w:rsid w:val="00B8230D"/>
    <w:rsid w:val="00B8262F"/>
    <w:rsid w:val="00B827B5"/>
    <w:rsid w:val="00B835CC"/>
    <w:rsid w:val="00B839E8"/>
    <w:rsid w:val="00B83DC3"/>
    <w:rsid w:val="00B84301"/>
    <w:rsid w:val="00B847B1"/>
    <w:rsid w:val="00B84B72"/>
    <w:rsid w:val="00B86642"/>
    <w:rsid w:val="00B874BB"/>
    <w:rsid w:val="00B87E4E"/>
    <w:rsid w:val="00B904D9"/>
    <w:rsid w:val="00B91012"/>
    <w:rsid w:val="00B913BC"/>
    <w:rsid w:val="00B92F91"/>
    <w:rsid w:val="00B9356B"/>
    <w:rsid w:val="00B957DF"/>
    <w:rsid w:val="00B9585E"/>
    <w:rsid w:val="00B964EE"/>
    <w:rsid w:val="00B97C7E"/>
    <w:rsid w:val="00BA0F94"/>
    <w:rsid w:val="00BA216D"/>
    <w:rsid w:val="00BA3587"/>
    <w:rsid w:val="00BA481A"/>
    <w:rsid w:val="00BA6680"/>
    <w:rsid w:val="00BA7125"/>
    <w:rsid w:val="00BA733D"/>
    <w:rsid w:val="00BA7EB2"/>
    <w:rsid w:val="00BB15CF"/>
    <w:rsid w:val="00BB15DD"/>
    <w:rsid w:val="00BB2EE7"/>
    <w:rsid w:val="00BB4840"/>
    <w:rsid w:val="00BB55E0"/>
    <w:rsid w:val="00BB5AE8"/>
    <w:rsid w:val="00BB67B6"/>
    <w:rsid w:val="00BB7510"/>
    <w:rsid w:val="00BB7640"/>
    <w:rsid w:val="00BB7965"/>
    <w:rsid w:val="00BB7D57"/>
    <w:rsid w:val="00BC01E1"/>
    <w:rsid w:val="00BC1062"/>
    <w:rsid w:val="00BC18F0"/>
    <w:rsid w:val="00BC1AC7"/>
    <w:rsid w:val="00BC2378"/>
    <w:rsid w:val="00BC2544"/>
    <w:rsid w:val="00BC47D0"/>
    <w:rsid w:val="00BC53C9"/>
    <w:rsid w:val="00BC53FD"/>
    <w:rsid w:val="00BC5BA3"/>
    <w:rsid w:val="00BC68F9"/>
    <w:rsid w:val="00BD03E3"/>
    <w:rsid w:val="00BD0FDF"/>
    <w:rsid w:val="00BD3F39"/>
    <w:rsid w:val="00BD486F"/>
    <w:rsid w:val="00BD5094"/>
    <w:rsid w:val="00BD5130"/>
    <w:rsid w:val="00BD54F3"/>
    <w:rsid w:val="00BD5D0A"/>
    <w:rsid w:val="00BD729B"/>
    <w:rsid w:val="00BE0578"/>
    <w:rsid w:val="00BE12B6"/>
    <w:rsid w:val="00BE20B2"/>
    <w:rsid w:val="00BE39A9"/>
    <w:rsid w:val="00BE3F3C"/>
    <w:rsid w:val="00BE5B1C"/>
    <w:rsid w:val="00BE6274"/>
    <w:rsid w:val="00BE6D00"/>
    <w:rsid w:val="00BE7D5F"/>
    <w:rsid w:val="00BF044C"/>
    <w:rsid w:val="00BF3F21"/>
    <w:rsid w:val="00BF4EF7"/>
    <w:rsid w:val="00BF5060"/>
    <w:rsid w:val="00BF51DC"/>
    <w:rsid w:val="00BF56F3"/>
    <w:rsid w:val="00BF660F"/>
    <w:rsid w:val="00BF69AD"/>
    <w:rsid w:val="00C011F4"/>
    <w:rsid w:val="00C01F57"/>
    <w:rsid w:val="00C02EFE"/>
    <w:rsid w:val="00C0450B"/>
    <w:rsid w:val="00C05884"/>
    <w:rsid w:val="00C0617C"/>
    <w:rsid w:val="00C06B37"/>
    <w:rsid w:val="00C07ED0"/>
    <w:rsid w:val="00C10EC0"/>
    <w:rsid w:val="00C11F92"/>
    <w:rsid w:val="00C13287"/>
    <w:rsid w:val="00C13B02"/>
    <w:rsid w:val="00C15B7E"/>
    <w:rsid w:val="00C15BF0"/>
    <w:rsid w:val="00C16683"/>
    <w:rsid w:val="00C16DD2"/>
    <w:rsid w:val="00C170F7"/>
    <w:rsid w:val="00C17B85"/>
    <w:rsid w:val="00C21202"/>
    <w:rsid w:val="00C21AEC"/>
    <w:rsid w:val="00C23804"/>
    <w:rsid w:val="00C25811"/>
    <w:rsid w:val="00C260E3"/>
    <w:rsid w:val="00C273A0"/>
    <w:rsid w:val="00C27672"/>
    <w:rsid w:val="00C302F6"/>
    <w:rsid w:val="00C31189"/>
    <w:rsid w:val="00C31CD9"/>
    <w:rsid w:val="00C33097"/>
    <w:rsid w:val="00C33C22"/>
    <w:rsid w:val="00C33E18"/>
    <w:rsid w:val="00C34C8A"/>
    <w:rsid w:val="00C35CFC"/>
    <w:rsid w:val="00C35ECE"/>
    <w:rsid w:val="00C3621C"/>
    <w:rsid w:val="00C42650"/>
    <w:rsid w:val="00C4338E"/>
    <w:rsid w:val="00C44510"/>
    <w:rsid w:val="00C44F46"/>
    <w:rsid w:val="00C458BA"/>
    <w:rsid w:val="00C4654E"/>
    <w:rsid w:val="00C46A47"/>
    <w:rsid w:val="00C47AE1"/>
    <w:rsid w:val="00C52CA6"/>
    <w:rsid w:val="00C537AF"/>
    <w:rsid w:val="00C54CC2"/>
    <w:rsid w:val="00C561CC"/>
    <w:rsid w:val="00C568DB"/>
    <w:rsid w:val="00C57058"/>
    <w:rsid w:val="00C57471"/>
    <w:rsid w:val="00C57608"/>
    <w:rsid w:val="00C5765E"/>
    <w:rsid w:val="00C6046A"/>
    <w:rsid w:val="00C60992"/>
    <w:rsid w:val="00C63C7A"/>
    <w:rsid w:val="00C63DA8"/>
    <w:rsid w:val="00C64683"/>
    <w:rsid w:val="00C6507F"/>
    <w:rsid w:val="00C6545F"/>
    <w:rsid w:val="00C655B3"/>
    <w:rsid w:val="00C66326"/>
    <w:rsid w:val="00C66AEA"/>
    <w:rsid w:val="00C67308"/>
    <w:rsid w:val="00C700D7"/>
    <w:rsid w:val="00C70A3A"/>
    <w:rsid w:val="00C70C78"/>
    <w:rsid w:val="00C71139"/>
    <w:rsid w:val="00C7200D"/>
    <w:rsid w:val="00C72BC2"/>
    <w:rsid w:val="00C732C1"/>
    <w:rsid w:val="00C74DFF"/>
    <w:rsid w:val="00C74FBD"/>
    <w:rsid w:val="00C75100"/>
    <w:rsid w:val="00C7593F"/>
    <w:rsid w:val="00C760FD"/>
    <w:rsid w:val="00C76410"/>
    <w:rsid w:val="00C76508"/>
    <w:rsid w:val="00C76653"/>
    <w:rsid w:val="00C766EB"/>
    <w:rsid w:val="00C77797"/>
    <w:rsid w:val="00C77A87"/>
    <w:rsid w:val="00C80084"/>
    <w:rsid w:val="00C83903"/>
    <w:rsid w:val="00C83B1A"/>
    <w:rsid w:val="00C83F66"/>
    <w:rsid w:val="00C8445B"/>
    <w:rsid w:val="00C85144"/>
    <w:rsid w:val="00C8527C"/>
    <w:rsid w:val="00C85517"/>
    <w:rsid w:val="00C85604"/>
    <w:rsid w:val="00C85F2A"/>
    <w:rsid w:val="00C905C3"/>
    <w:rsid w:val="00C909EE"/>
    <w:rsid w:val="00C90FBF"/>
    <w:rsid w:val="00C938F4"/>
    <w:rsid w:val="00C9400F"/>
    <w:rsid w:val="00C954CF"/>
    <w:rsid w:val="00C95E6B"/>
    <w:rsid w:val="00C96A05"/>
    <w:rsid w:val="00C96BD5"/>
    <w:rsid w:val="00C976D1"/>
    <w:rsid w:val="00CA1228"/>
    <w:rsid w:val="00CA1B49"/>
    <w:rsid w:val="00CA2008"/>
    <w:rsid w:val="00CA440B"/>
    <w:rsid w:val="00CA67E7"/>
    <w:rsid w:val="00CB1684"/>
    <w:rsid w:val="00CB1F91"/>
    <w:rsid w:val="00CB2103"/>
    <w:rsid w:val="00CB4FA2"/>
    <w:rsid w:val="00CB5A53"/>
    <w:rsid w:val="00CB60AB"/>
    <w:rsid w:val="00CB6628"/>
    <w:rsid w:val="00CB6C9F"/>
    <w:rsid w:val="00CC27FE"/>
    <w:rsid w:val="00CC3427"/>
    <w:rsid w:val="00CC435D"/>
    <w:rsid w:val="00CC5003"/>
    <w:rsid w:val="00CC7E91"/>
    <w:rsid w:val="00CD0396"/>
    <w:rsid w:val="00CD27F3"/>
    <w:rsid w:val="00CD4B4D"/>
    <w:rsid w:val="00CD7DE9"/>
    <w:rsid w:val="00CE0F84"/>
    <w:rsid w:val="00CE1726"/>
    <w:rsid w:val="00CE193A"/>
    <w:rsid w:val="00CE32AF"/>
    <w:rsid w:val="00CE482D"/>
    <w:rsid w:val="00CE50DF"/>
    <w:rsid w:val="00CE5586"/>
    <w:rsid w:val="00CE5A6A"/>
    <w:rsid w:val="00CE7423"/>
    <w:rsid w:val="00CE7A08"/>
    <w:rsid w:val="00CF0313"/>
    <w:rsid w:val="00CF04D0"/>
    <w:rsid w:val="00CF0CA1"/>
    <w:rsid w:val="00CF10D4"/>
    <w:rsid w:val="00CF11EF"/>
    <w:rsid w:val="00CF168D"/>
    <w:rsid w:val="00CF3810"/>
    <w:rsid w:val="00CF436E"/>
    <w:rsid w:val="00CF5634"/>
    <w:rsid w:val="00CF667E"/>
    <w:rsid w:val="00CF68C2"/>
    <w:rsid w:val="00CF6934"/>
    <w:rsid w:val="00CF7B55"/>
    <w:rsid w:val="00D00322"/>
    <w:rsid w:val="00D00BB5"/>
    <w:rsid w:val="00D00E45"/>
    <w:rsid w:val="00D00FAA"/>
    <w:rsid w:val="00D01730"/>
    <w:rsid w:val="00D02D81"/>
    <w:rsid w:val="00D038FB"/>
    <w:rsid w:val="00D04116"/>
    <w:rsid w:val="00D04383"/>
    <w:rsid w:val="00D047B7"/>
    <w:rsid w:val="00D04846"/>
    <w:rsid w:val="00D049E6"/>
    <w:rsid w:val="00D0552D"/>
    <w:rsid w:val="00D06FB6"/>
    <w:rsid w:val="00D072D7"/>
    <w:rsid w:val="00D07EB5"/>
    <w:rsid w:val="00D07F8C"/>
    <w:rsid w:val="00D1032D"/>
    <w:rsid w:val="00D1061F"/>
    <w:rsid w:val="00D1072C"/>
    <w:rsid w:val="00D10F51"/>
    <w:rsid w:val="00D11202"/>
    <w:rsid w:val="00D115EA"/>
    <w:rsid w:val="00D118B3"/>
    <w:rsid w:val="00D11928"/>
    <w:rsid w:val="00D11DE1"/>
    <w:rsid w:val="00D12350"/>
    <w:rsid w:val="00D12652"/>
    <w:rsid w:val="00D14D82"/>
    <w:rsid w:val="00D166E8"/>
    <w:rsid w:val="00D17417"/>
    <w:rsid w:val="00D20154"/>
    <w:rsid w:val="00D220A6"/>
    <w:rsid w:val="00D230E9"/>
    <w:rsid w:val="00D23F8D"/>
    <w:rsid w:val="00D245A8"/>
    <w:rsid w:val="00D24EE4"/>
    <w:rsid w:val="00D26992"/>
    <w:rsid w:val="00D26C64"/>
    <w:rsid w:val="00D27A39"/>
    <w:rsid w:val="00D3012A"/>
    <w:rsid w:val="00D30FD8"/>
    <w:rsid w:val="00D3207B"/>
    <w:rsid w:val="00D33095"/>
    <w:rsid w:val="00D33699"/>
    <w:rsid w:val="00D34357"/>
    <w:rsid w:val="00D35528"/>
    <w:rsid w:val="00D3781D"/>
    <w:rsid w:val="00D40574"/>
    <w:rsid w:val="00D429A9"/>
    <w:rsid w:val="00D4316F"/>
    <w:rsid w:val="00D44F53"/>
    <w:rsid w:val="00D4559F"/>
    <w:rsid w:val="00D45D6B"/>
    <w:rsid w:val="00D46C3F"/>
    <w:rsid w:val="00D47A70"/>
    <w:rsid w:val="00D47CFC"/>
    <w:rsid w:val="00D50DA6"/>
    <w:rsid w:val="00D51111"/>
    <w:rsid w:val="00D51572"/>
    <w:rsid w:val="00D5182A"/>
    <w:rsid w:val="00D5213F"/>
    <w:rsid w:val="00D52D73"/>
    <w:rsid w:val="00D548BD"/>
    <w:rsid w:val="00D55DC1"/>
    <w:rsid w:val="00D55E8C"/>
    <w:rsid w:val="00D56730"/>
    <w:rsid w:val="00D56D03"/>
    <w:rsid w:val="00D56DB2"/>
    <w:rsid w:val="00D5725C"/>
    <w:rsid w:val="00D57E13"/>
    <w:rsid w:val="00D62970"/>
    <w:rsid w:val="00D64521"/>
    <w:rsid w:val="00D6578B"/>
    <w:rsid w:val="00D65AD3"/>
    <w:rsid w:val="00D660EB"/>
    <w:rsid w:val="00D674EC"/>
    <w:rsid w:val="00D703DD"/>
    <w:rsid w:val="00D71CDE"/>
    <w:rsid w:val="00D72B32"/>
    <w:rsid w:val="00D75168"/>
    <w:rsid w:val="00D81C86"/>
    <w:rsid w:val="00D81DE9"/>
    <w:rsid w:val="00D84403"/>
    <w:rsid w:val="00D84539"/>
    <w:rsid w:val="00D85162"/>
    <w:rsid w:val="00D86983"/>
    <w:rsid w:val="00D87865"/>
    <w:rsid w:val="00D87FE6"/>
    <w:rsid w:val="00D901BC"/>
    <w:rsid w:val="00D91B51"/>
    <w:rsid w:val="00D9261C"/>
    <w:rsid w:val="00D93990"/>
    <w:rsid w:val="00D939D8"/>
    <w:rsid w:val="00D9602A"/>
    <w:rsid w:val="00D96AF2"/>
    <w:rsid w:val="00D97292"/>
    <w:rsid w:val="00D976F2"/>
    <w:rsid w:val="00D979B3"/>
    <w:rsid w:val="00D97D0D"/>
    <w:rsid w:val="00DA02BA"/>
    <w:rsid w:val="00DA0588"/>
    <w:rsid w:val="00DA099C"/>
    <w:rsid w:val="00DA0FFA"/>
    <w:rsid w:val="00DA1310"/>
    <w:rsid w:val="00DA153F"/>
    <w:rsid w:val="00DA18AD"/>
    <w:rsid w:val="00DA20D8"/>
    <w:rsid w:val="00DA3270"/>
    <w:rsid w:val="00DA37FE"/>
    <w:rsid w:val="00DA54CC"/>
    <w:rsid w:val="00DB0F12"/>
    <w:rsid w:val="00DB1A69"/>
    <w:rsid w:val="00DB298B"/>
    <w:rsid w:val="00DB4266"/>
    <w:rsid w:val="00DB4BF4"/>
    <w:rsid w:val="00DB511A"/>
    <w:rsid w:val="00DB518D"/>
    <w:rsid w:val="00DB57B1"/>
    <w:rsid w:val="00DB6C9B"/>
    <w:rsid w:val="00DC017D"/>
    <w:rsid w:val="00DC0C5E"/>
    <w:rsid w:val="00DC0F17"/>
    <w:rsid w:val="00DC1A3D"/>
    <w:rsid w:val="00DC1B83"/>
    <w:rsid w:val="00DC31A3"/>
    <w:rsid w:val="00DC4337"/>
    <w:rsid w:val="00DC44A4"/>
    <w:rsid w:val="00DD1979"/>
    <w:rsid w:val="00DD3C9D"/>
    <w:rsid w:val="00DD3F88"/>
    <w:rsid w:val="00DD46A8"/>
    <w:rsid w:val="00DD6CD7"/>
    <w:rsid w:val="00DE082A"/>
    <w:rsid w:val="00DE0A1C"/>
    <w:rsid w:val="00DE1411"/>
    <w:rsid w:val="00DE1A7B"/>
    <w:rsid w:val="00DE222E"/>
    <w:rsid w:val="00DE2D19"/>
    <w:rsid w:val="00DE3351"/>
    <w:rsid w:val="00DE35A7"/>
    <w:rsid w:val="00DE4DD9"/>
    <w:rsid w:val="00DE5CD5"/>
    <w:rsid w:val="00DE622D"/>
    <w:rsid w:val="00DE62E4"/>
    <w:rsid w:val="00DE71BC"/>
    <w:rsid w:val="00DE7868"/>
    <w:rsid w:val="00DE7C9D"/>
    <w:rsid w:val="00DF0BF8"/>
    <w:rsid w:val="00DF1EB8"/>
    <w:rsid w:val="00DF23B7"/>
    <w:rsid w:val="00DF2A9B"/>
    <w:rsid w:val="00DF3AA3"/>
    <w:rsid w:val="00DF54BA"/>
    <w:rsid w:val="00DF5CD5"/>
    <w:rsid w:val="00DF6482"/>
    <w:rsid w:val="00E011C2"/>
    <w:rsid w:val="00E01643"/>
    <w:rsid w:val="00E04670"/>
    <w:rsid w:val="00E07533"/>
    <w:rsid w:val="00E106FD"/>
    <w:rsid w:val="00E10A84"/>
    <w:rsid w:val="00E10C81"/>
    <w:rsid w:val="00E119D2"/>
    <w:rsid w:val="00E11D33"/>
    <w:rsid w:val="00E1473B"/>
    <w:rsid w:val="00E16B4A"/>
    <w:rsid w:val="00E178C6"/>
    <w:rsid w:val="00E17CD0"/>
    <w:rsid w:val="00E200C7"/>
    <w:rsid w:val="00E201A1"/>
    <w:rsid w:val="00E203C4"/>
    <w:rsid w:val="00E2164A"/>
    <w:rsid w:val="00E239B0"/>
    <w:rsid w:val="00E23D44"/>
    <w:rsid w:val="00E24ED4"/>
    <w:rsid w:val="00E255EA"/>
    <w:rsid w:val="00E25BF5"/>
    <w:rsid w:val="00E26970"/>
    <w:rsid w:val="00E26A29"/>
    <w:rsid w:val="00E26CCE"/>
    <w:rsid w:val="00E2739E"/>
    <w:rsid w:val="00E277B0"/>
    <w:rsid w:val="00E3009B"/>
    <w:rsid w:val="00E33A18"/>
    <w:rsid w:val="00E33C4D"/>
    <w:rsid w:val="00E33D7A"/>
    <w:rsid w:val="00E33E5E"/>
    <w:rsid w:val="00E341EB"/>
    <w:rsid w:val="00E349C2"/>
    <w:rsid w:val="00E349CB"/>
    <w:rsid w:val="00E35568"/>
    <w:rsid w:val="00E357D1"/>
    <w:rsid w:val="00E36005"/>
    <w:rsid w:val="00E36680"/>
    <w:rsid w:val="00E37063"/>
    <w:rsid w:val="00E37402"/>
    <w:rsid w:val="00E37B84"/>
    <w:rsid w:val="00E429BB"/>
    <w:rsid w:val="00E44200"/>
    <w:rsid w:val="00E44A38"/>
    <w:rsid w:val="00E4547F"/>
    <w:rsid w:val="00E45DAA"/>
    <w:rsid w:val="00E45E4A"/>
    <w:rsid w:val="00E46861"/>
    <w:rsid w:val="00E476E3"/>
    <w:rsid w:val="00E50B9D"/>
    <w:rsid w:val="00E50EAE"/>
    <w:rsid w:val="00E52529"/>
    <w:rsid w:val="00E52F83"/>
    <w:rsid w:val="00E533DF"/>
    <w:rsid w:val="00E53749"/>
    <w:rsid w:val="00E55211"/>
    <w:rsid w:val="00E55A09"/>
    <w:rsid w:val="00E57C2D"/>
    <w:rsid w:val="00E60DF6"/>
    <w:rsid w:val="00E6156A"/>
    <w:rsid w:val="00E6251D"/>
    <w:rsid w:val="00E626D3"/>
    <w:rsid w:val="00E62E29"/>
    <w:rsid w:val="00E63D9B"/>
    <w:rsid w:val="00E644F8"/>
    <w:rsid w:val="00E653B8"/>
    <w:rsid w:val="00E661EA"/>
    <w:rsid w:val="00E66C75"/>
    <w:rsid w:val="00E7001B"/>
    <w:rsid w:val="00E71601"/>
    <w:rsid w:val="00E7285D"/>
    <w:rsid w:val="00E73541"/>
    <w:rsid w:val="00E73715"/>
    <w:rsid w:val="00E74CDA"/>
    <w:rsid w:val="00E755E5"/>
    <w:rsid w:val="00E75E94"/>
    <w:rsid w:val="00E809BC"/>
    <w:rsid w:val="00E80A92"/>
    <w:rsid w:val="00E81F3C"/>
    <w:rsid w:val="00E830DC"/>
    <w:rsid w:val="00E83F68"/>
    <w:rsid w:val="00E8475F"/>
    <w:rsid w:val="00E849F3"/>
    <w:rsid w:val="00E85419"/>
    <w:rsid w:val="00E8624C"/>
    <w:rsid w:val="00E8644D"/>
    <w:rsid w:val="00E86785"/>
    <w:rsid w:val="00E87791"/>
    <w:rsid w:val="00E90EBF"/>
    <w:rsid w:val="00E91C8D"/>
    <w:rsid w:val="00E92403"/>
    <w:rsid w:val="00E9248E"/>
    <w:rsid w:val="00E93116"/>
    <w:rsid w:val="00E933B7"/>
    <w:rsid w:val="00E93B02"/>
    <w:rsid w:val="00E948C0"/>
    <w:rsid w:val="00E95604"/>
    <w:rsid w:val="00EA0B6F"/>
    <w:rsid w:val="00EA27A7"/>
    <w:rsid w:val="00EA2847"/>
    <w:rsid w:val="00EA2AF8"/>
    <w:rsid w:val="00EA3761"/>
    <w:rsid w:val="00EA3FFF"/>
    <w:rsid w:val="00EA4A7A"/>
    <w:rsid w:val="00EA6271"/>
    <w:rsid w:val="00EA68A8"/>
    <w:rsid w:val="00EA6C9E"/>
    <w:rsid w:val="00EA7467"/>
    <w:rsid w:val="00EA7787"/>
    <w:rsid w:val="00EA7DFB"/>
    <w:rsid w:val="00EA7E40"/>
    <w:rsid w:val="00EB001F"/>
    <w:rsid w:val="00EB3B14"/>
    <w:rsid w:val="00EB3EFB"/>
    <w:rsid w:val="00EB60F5"/>
    <w:rsid w:val="00EB660B"/>
    <w:rsid w:val="00EB684C"/>
    <w:rsid w:val="00EC07C6"/>
    <w:rsid w:val="00EC25B6"/>
    <w:rsid w:val="00EC2C7B"/>
    <w:rsid w:val="00EC453C"/>
    <w:rsid w:val="00EC5581"/>
    <w:rsid w:val="00EC5E9D"/>
    <w:rsid w:val="00EC6EED"/>
    <w:rsid w:val="00EC7BE5"/>
    <w:rsid w:val="00ED03CA"/>
    <w:rsid w:val="00ED0F05"/>
    <w:rsid w:val="00ED1571"/>
    <w:rsid w:val="00ED1ED5"/>
    <w:rsid w:val="00ED2979"/>
    <w:rsid w:val="00ED3056"/>
    <w:rsid w:val="00ED33B9"/>
    <w:rsid w:val="00ED35E6"/>
    <w:rsid w:val="00ED403E"/>
    <w:rsid w:val="00ED4175"/>
    <w:rsid w:val="00ED447D"/>
    <w:rsid w:val="00ED47D6"/>
    <w:rsid w:val="00ED494F"/>
    <w:rsid w:val="00ED4957"/>
    <w:rsid w:val="00ED5355"/>
    <w:rsid w:val="00EE0FF8"/>
    <w:rsid w:val="00EE2955"/>
    <w:rsid w:val="00EE30FB"/>
    <w:rsid w:val="00EE4160"/>
    <w:rsid w:val="00EE4755"/>
    <w:rsid w:val="00EE5B95"/>
    <w:rsid w:val="00EE75B1"/>
    <w:rsid w:val="00EF064B"/>
    <w:rsid w:val="00EF1FA7"/>
    <w:rsid w:val="00EF1FB1"/>
    <w:rsid w:val="00EF2078"/>
    <w:rsid w:val="00EF2083"/>
    <w:rsid w:val="00EF2F8B"/>
    <w:rsid w:val="00EF502F"/>
    <w:rsid w:val="00EF5D47"/>
    <w:rsid w:val="00EF6E98"/>
    <w:rsid w:val="00EF798B"/>
    <w:rsid w:val="00EF7FAC"/>
    <w:rsid w:val="00F00175"/>
    <w:rsid w:val="00F00318"/>
    <w:rsid w:val="00F01043"/>
    <w:rsid w:val="00F01845"/>
    <w:rsid w:val="00F03219"/>
    <w:rsid w:val="00F05602"/>
    <w:rsid w:val="00F061C3"/>
    <w:rsid w:val="00F078CF"/>
    <w:rsid w:val="00F07DA2"/>
    <w:rsid w:val="00F07E78"/>
    <w:rsid w:val="00F102FF"/>
    <w:rsid w:val="00F10C52"/>
    <w:rsid w:val="00F12506"/>
    <w:rsid w:val="00F12C34"/>
    <w:rsid w:val="00F12C43"/>
    <w:rsid w:val="00F12F2A"/>
    <w:rsid w:val="00F13D74"/>
    <w:rsid w:val="00F14183"/>
    <w:rsid w:val="00F145B7"/>
    <w:rsid w:val="00F14DFD"/>
    <w:rsid w:val="00F14E67"/>
    <w:rsid w:val="00F15EB0"/>
    <w:rsid w:val="00F2084E"/>
    <w:rsid w:val="00F210C3"/>
    <w:rsid w:val="00F212B2"/>
    <w:rsid w:val="00F217B3"/>
    <w:rsid w:val="00F21C9A"/>
    <w:rsid w:val="00F22806"/>
    <w:rsid w:val="00F232C7"/>
    <w:rsid w:val="00F246D0"/>
    <w:rsid w:val="00F25E0D"/>
    <w:rsid w:val="00F268F0"/>
    <w:rsid w:val="00F26F24"/>
    <w:rsid w:val="00F3122B"/>
    <w:rsid w:val="00F31CBE"/>
    <w:rsid w:val="00F31FA3"/>
    <w:rsid w:val="00F32F46"/>
    <w:rsid w:val="00F335DF"/>
    <w:rsid w:val="00F3459A"/>
    <w:rsid w:val="00F35AB3"/>
    <w:rsid w:val="00F360FF"/>
    <w:rsid w:val="00F36560"/>
    <w:rsid w:val="00F370C5"/>
    <w:rsid w:val="00F372E7"/>
    <w:rsid w:val="00F45489"/>
    <w:rsid w:val="00F52A69"/>
    <w:rsid w:val="00F54A02"/>
    <w:rsid w:val="00F54AF0"/>
    <w:rsid w:val="00F5673F"/>
    <w:rsid w:val="00F5742A"/>
    <w:rsid w:val="00F574FB"/>
    <w:rsid w:val="00F57941"/>
    <w:rsid w:val="00F601CA"/>
    <w:rsid w:val="00F60863"/>
    <w:rsid w:val="00F61239"/>
    <w:rsid w:val="00F616B6"/>
    <w:rsid w:val="00F628C4"/>
    <w:rsid w:val="00F62E27"/>
    <w:rsid w:val="00F6347A"/>
    <w:rsid w:val="00F6382F"/>
    <w:rsid w:val="00F6483D"/>
    <w:rsid w:val="00F67924"/>
    <w:rsid w:val="00F7156E"/>
    <w:rsid w:val="00F71CEB"/>
    <w:rsid w:val="00F733A6"/>
    <w:rsid w:val="00F7498F"/>
    <w:rsid w:val="00F74F1E"/>
    <w:rsid w:val="00F76DCF"/>
    <w:rsid w:val="00F7726A"/>
    <w:rsid w:val="00F811FE"/>
    <w:rsid w:val="00F81273"/>
    <w:rsid w:val="00F82656"/>
    <w:rsid w:val="00F83B79"/>
    <w:rsid w:val="00F83DB2"/>
    <w:rsid w:val="00F847B4"/>
    <w:rsid w:val="00F84957"/>
    <w:rsid w:val="00F86A23"/>
    <w:rsid w:val="00F86C8E"/>
    <w:rsid w:val="00F90687"/>
    <w:rsid w:val="00F90AA7"/>
    <w:rsid w:val="00F93016"/>
    <w:rsid w:val="00F93302"/>
    <w:rsid w:val="00F943DD"/>
    <w:rsid w:val="00F94C97"/>
    <w:rsid w:val="00F95AB7"/>
    <w:rsid w:val="00F965D3"/>
    <w:rsid w:val="00F966B8"/>
    <w:rsid w:val="00F96FCD"/>
    <w:rsid w:val="00F9776A"/>
    <w:rsid w:val="00F97CCF"/>
    <w:rsid w:val="00FA05A4"/>
    <w:rsid w:val="00FA165C"/>
    <w:rsid w:val="00FA185C"/>
    <w:rsid w:val="00FA286E"/>
    <w:rsid w:val="00FA7C7E"/>
    <w:rsid w:val="00FB2704"/>
    <w:rsid w:val="00FB2812"/>
    <w:rsid w:val="00FB4E29"/>
    <w:rsid w:val="00FB5600"/>
    <w:rsid w:val="00FB5CB3"/>
    <w:rsid w:val="00FB5F01"/>
    <w:rsid w:val="00FB60B7"/>
    <w:rsid w:val="00FB721F"/>
    <w:rsid w:val="00FC1161"/>
    <w:rsid w:val="00FC221B"/>
    <w:rsid w:val="00FC2C36"/>
    <w:rsid w:val="00FC2FE2"/>
    <w:rsid w:val="00FC3828"/>
    <w:rsid w:val="00FC47EA"/>
    <w:rsid w:val="00FC52C9"/>
    <w:rsid w:val="00FC5E1F"/>
    <w:rsid w:val="00FC6114"/>
    <w:rsid w:val="00FC7291"/>
    <w:rsid w:val="00FC79BF"/>
    <w:rsid w:val="00FD159D"/>
    <w:rsid w:val="00FD3A0B"/>
    <w:rsid w:val="00FD3C77"/>
    <w:rsid w:val="00FD406C"/>
    <w:rsid w:val="00FD53F2"/>
    <w:rsid w:val="00FD5FC9"/>
    <w:rsid w:val="00FD61F6"/>
    <w:rsid w:val="00FE0231"/>
    <w:rsid w:val="00FE1A24"/>
    <w:rsid w:val="00FE2021"/>
    <w:rsid w:val="00FE25D5"/>
    <w:rsid w:val="00FE2631"/>
    <w:rsid w:val="00FE3CEA"/>
    <w:rsid w:val="00FE5889"/>
    <w:rsid w:val="00FE66C7"/>
    <w:rsid w:val="00FE73B5"/>
    <w:rsid w:val="00FE76F7"/>
    <w:rsid w:val="00FF335C"/>
    <w:rsid w:val="00FF3A68"/>
    <w:rsid w:val="00FF3C2B"/>
    <w:rsid w:val="00FF3CE1"/>
    <w:rsid w:val="00FF4A11"/>
    <w:rsid w:val="00FF5B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C1ABA"/>
  <w15:chartTrackingRefBased/>
  <w15:docId w15:val="{CF018DAC-BBC6-4B01-9B39-94BF40EFE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16762"/>
    <w:rPr>
      <w:rFonts w:eastAsiaTheme="minorEastAsia" w:cs="Times New Roman"/>
      <w:lang w:eastAsia="ru-RU"/>
    </w:rPr>
  </w:style>
  <w:style w:type="paragraph" w:styleId="1">
    <w:name w:val="heading 1"/>
    <w:aliases w:val="CHEAD1,CHEAD11,CHEAD12,CHEAD111,CHEAD13,CHEAD14,CHEAD112,Heading 1 Char1 Char,Heading 1 Char Char Char,Heading 1 Char1,Heading 1 Char Char"/>
    <w:basedOn w:val="a"/>
    <w:next w:val="a"/>
    <w:link w:val="10"/>
    <w:qFormat/>
    <w:rsid w:val="004E39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4F59E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CHEAD1 Знак,CHEAD11 Знак,CHEAD12 Знак,CHEAD111 Знак,CHEAD13 Знак,CHEAD14 Знак,CHEAD112 Знак,Heading 1 Char1 Char Знак,Heading 1 Char Char Char Знак,Heading 1 Char1 Знак,Heading 1 Char Char Знак"/>
    <w:basedOn w:val="a0"/>
    <w:link w:val="1"/>
    <w:rsid w:val="004E39D1"/>
    <w:rPr>
      <w:rFonts w:asciiTheme="majorHAnsi" w:eastAsiaTheme="majorEastAsia" w:hAnsiTheme="majorHAnsi" w:cstheme="majorBidi"/>
      <w:color w:val="2F5496" w:themeColor="accent1" w:themeShade="BF"/>
      <w:sz w:val="32"/>
      <w:szCs w:val="32"/>
      <w:lang w:eastAsia="ru-RU"/>
    </w:rPr>
  </w:style>
  <w:style w:type="paragraph" w:customStyle="1" w:styleId="ConsPlusNormal">
    <w:name w:val="ConsPlusNormal"/>
    <w:rsid w:val="002B0EF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TOC Heading"/>
    <w:basedOn w:val="1"/>
    <w:next w:val="a"/>
    <w:uiPriority w:val="39"/>
    <w:unhideWhenUsed/>
    <w:qFormat/>
    <w:rsid w:val="004E39D1"/>
    <w:pPr>
      <w:outlineLvl w:val="9"/>
    </w:pPr>
  </w:style>
  <w:style w:type="paragraph" w:styleId="3">
    <w:name w:val="toc 3"/>
    <w:basedOn w:val="a"/>
    <w:next w:val="a"/>
    <w:autoRedefine/>
    <w:uiPriority w:val="39"/>
    <w:unhideWhenUsed/>
    <w:rsid w:val="00A777D5"/>
    <w:pPr>
      <w:tabs>
        <w:tab w:val="right" w:leader="dot" w:pos="9345"/>
      </w:tabs>
      <w:spacing w:after="100"/>
      <w:ind w:left="440"/>
      <w:jc w:val="both"/>
    </w:pPr>
  </w:style>
  <w:style w:type="character" w:styleId="a4">
    <w:name w:val="Hyperlink"/>
    <w:basedOn w:val="a0"/>
    <w:uiPriority w:val="99"/>
    <w:unhideWhenUsed/>
    <w:rsid w:val="004E39D1"/>
    <w:rPr>
      <w:color w:val="0563C1" w:themeColor="hyperlink"/>
      <w:u w:val="single"/>
    </w:rPr>
  </w:style>
  <w:style w:type="character" w:styleId="a5">
    <w:name w:val="annotation reference"/>
    <w:basedOn w:val="a0"/>
    <w:uiPriority w:val="99"/>
    <w:unhideWhenUsed/>
    <w:rsid w:val="007407A4"/>
    <w:rPr>
      <w:sz w:val="16"/>
      <w:szCs w:val="16"/>
    </w:rPr>
  </w:style>
  <w:style w:type="paragraph" w:styleId="a6">
    <w:name w:val="annotation text"/>
    <w:aliases w:val="Знак17 Знак Знак,Знак17 Знак,Знак17 Знак Знак1 Знак,Знак3,Çíàê17 Çíàê Çíàê,Çíàê17 Çíàê,Çíàê17 Çíàê Çíàê1 Çíàê,Текст примечания1"/>
    <w:basedOn w:val="a"/>
    <w:link w:val="a7"/>
    <w:uiPriority w:val="99"/>
    <w:unhideWhenUsed/>
    <w:qFormat/>
    <w:rsid w:val="007407A4"/>
    <w:pPr>
      <w:spacing w:line="240" w:lineRule="auto"/>
    </w:pPr>
    <w:rPr>
      <w:sz w:val="20"/>
      <w:szCs w:val="20"/>
    </w:rPr>
  </w:style>
  <w:style w:type="character" w:customStyle="1" w:styleId="a7">
    <w:name w:val="Текст примечания Знак"/>
    <w:aliases w:val="Знак17 Знак Знак Знак,Знак17 Знак Знак1,Знак17 Знак Знак1 Знак Знак,Знак3 Знак,Çíàê17 Çíàê Çíàê Знак,Çíàê17 Çíàê Знак,Çíàê17 Çíàê Çíàê1 Çíàê Знак,Текст примечания1 Знак"/>
    <w:basedOn w:val="a0"/>
    <w:link w:val="a6"/>
    <w:uiPriority w:val="99"/>
    <w:rsid w:val="007407A4"/>
    <w:rPr>
      <w:rFonts w:eastAsiaTheme="minorEastAsia" w:cs="Times New Roman"/>
      <w:sz w:val="20"/>
      <w:szCs w:val="20"/>
      <w:lang w:eastAsia="ru-RU"/>
    </w:rPr>
  </w:style>
  <w:style w:type="paragraph" w:styleId="a8">
    <w:name w:val="annotation subject"/>
    <w:basedOn w:val="a6"/>
    <w:next w:val="a6"/>
    <w:link w:val="a9"/>
    <w:uiPriority w:val="99"/>
    <w:semiHidden/>
    <w:unhideWhenUsed/>
    <w:rsid w:val="007407A4"/>
    <w:rPr>
      <w:b/>
      <w:bCs/>
    </w:rPr>
  </w:style>
  <w:style w:type="character" w:customStyle="1" w:styleId="a9">
    <w:name w:val="Тема примечания Знак"/>
    <w:basedOn w:val="a7"/>
    <w:link w:val="a8"/>
    <w:uiPriority w:val="99"/>
    <w:semiHidden/>
    <w:rsid w:val="007407A4"/>
    <w:rPr>
      <w:rFonts w:eastAsiaTheme="minorEastAsia" w:cs="Times New Roman"/>
      <w:b/>
      <w:bCs/>
      <w:sz w:val="20"/>
      <w:szCs w:val="20"/>
      <w:lang w:eastAsia="ru-RU"/>
    </w:rPr>
  </w:style>
  <w:style w:type="paragraph" w:styleId="aa">
    <w:name w:val="Balloon Text"/>
    <w:basedOn w:val="a"/>
    <w:link w:val="ab"/>
    <w:uiPriority w:val="99"/>
    <w:semiHidden/>
    <w:unhideWhenUsed/>
    <w:rsid w:val="007407A4"/>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407A4"/>
    <w:rPr>
      <w:rFonts w:ascii="Segoe UI" w:eastAsiaTheme="minorEastAsia" w:hAnsi="Segoe UI" w:cs="Segoe UI"/>
      <w:sz w:val="18"/>
      <w:szCs w:val="18"/>
      <w:lang w:eastAsia="ru-RU"/>
    </w:rPr>
  </w:style>
  <w:style w:type="paragraph" w:styleId="21">
    <w:name w:val="toc 2"/>
    <w:basedOn w:val="a"/>
    <w:next w:val="a"/>
    <w:autoRedefine/>
    <w:uiPriority w:val="39"/>
    <w:unhideWhenUsed/>
    <w:rsid w:val="0058544F"/>
    <w:pPr>
      <w:spacing w:after="100"/>
      <w:ind w:left="220"/>
    </w:pPr>
  </w:style>
  <w:style w:type="paragraph" w:styleId="11">
    <w:name w:val="toc 1"/>
    <w:basedOn w:val="a"/>
    <w:next w:val="a"/>
    <w:autoRedefine/>
    <w:uiPriority w:val="39"/>
    <w:unhideWhenUsed/>
    <w:rsid w:val="0058544F"/>
    <w:pPr>
      <w:spacing w:after="100"/>
    </w:pPr>
  </w:style>
  <w:style w:type="table" w:customStyle="1" w:styleId="110">
    <w:name w:val="Сетка таблицы11"/>
    <w:basedOn w:val="a1"/>
    <w:next w:val="ac"/>
    <w:uiPriority w:val="59"/>
    <w:rsid w:val="001171B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rsid w:val="001171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3B2D21"/>
    <w:pPr>
      <w:ind w:left="720"/>
      <w:contextualSpacing/>
    </w:pPr>
  </w:style>
  <w:style w:type="paragraph" w:customStyle="1" w:styleId="SubHeading">
    <w:name w:val="Sub Heading"/>
    <w:uiPriority w:val="99"/>
    <w:rsid w:val="00016146"/>
    <w:pPr>
      <w:widowControl w:val="0"/>
      <w:autoSpaceDE w:val="0"/>
      <w:autoSpaceDN w:val="0"/>
      <w:adjustRightInd w:val="0"/>
      <w:spacing w:before="240" w:after="40" w:line="240" w:lineRule="auto"/>
    </w:pPr>
    <w:rPr>
      <w:rFonts w:ascii="Times New Roman" w:eastAsiaTheme="minorEastAsia" w:hAnsi="Times New Roman" w:cs="Times New Roman"/>
      <w:sz w:val="20"/>
      <w:szCs w:val="20"/>
      <w:lang w:eastAsia="ru-RU"/>
    </w:rPr>
  </w:style>
  <w:style w:type="paragraph" w:styleId="ae">
    <w:name w:val="Normal (Web)"/>
    <w:basedOn w:val="a"/>
    <w:uiPriority w:val="99"/>
    <w:unhideWhenUsed/>
    <w:rsid w:val="00771E58"/>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BD5D0A"/>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footnote text"/>
    <w:basedOn w:val="a"/>
    <w:link w:val="af0"/>
    <w:uiPriority w:val="99"/>
    <w:unhideWhenUsed/>
    <w:rsid w:val="00B0678D"/>
    <w:pPr>
      <w:spacing w:after="0" w:line="240" w:lineRule="auto"/>
    </w:pPr>
    <w:rPr>
      <w:sz w:val="20"/>
      <w:szCs w:val="20"/>
    </w:rPr>
  </w:style>
  <w:style w:type="character" w:customStyle="1" w:styleId="af0">
    <w:name w:val="Текст сноски Знак"/>
    <w:basedOn w:val="a0"/>
    <w:link w:val="af"/>
    <w:uiPriority w:val="99"/>
    <w:rsid w:val="00B0678D"/>
    <w:rPr>
      <w:rFonts w:eastAsiaTheme="minorEastAsia" w:cs="Times New Roman"/>
      <w:sz w:val="20"/>
      <w:szCs w:val="20"/>
      <w:lang w:eastAsia="ru-RU"/>
    </w:rPr>
  </w:style>
  <w:style w:type="character" w:styleId="af1">
    <w:name w:val="footnote reference"/>
    <w:basedOn w:val="a0"/>
    <w:uiPriority w:val="99"/>
    <w:unhideWhenUsed/>
    <w:rsid w:val="00B0678D"/>
    <w:rPr>
      <w:vertAlign w:val="superscript"/>
    </w:rPr>
  </w:style>
  <w:style w:type="table" w:customStyle="1" w:styleId="12">
    <w:name w:val="Сетка таблицы1"/>
    <w:basedOn w:val="a1"/>
    <w:next w:val="ac"/>
    <w:uiPriority w:val="39"/>
    <w:rsid w:val="00111D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D46A8"/>
    <w:rPr>
      <w:color w:val="605E5C"/>
      <w:shd w:val="clear" w:color="auto" w:fill="E1DFDD"/>
    </w:rPr>
  </w:style>
  <w:style w:type="character" w:styleId="af2">
    <w:name w:val="FollowedHyperlink"/>
    <w:basedOn w:val="a0"/>
    <w:uiPriority w:val="99"/>
    <w:semiHidden/>
    <w:unhideWhenUsed/>
    <w:rsid w:val="00F95AB7"/>
    <w:rPr>
      <w:color w:val="954F72" w:themeColor="followedHyperlink"/>
      <w:u w:val="single"/>
    </w:rPr>
  </w:style>
  <w:style w:type="paragraph" w:styleId="af3">
    <w:name w:val="header"/>
    <w:basedOn w:val="a"/>
    <w:link w:val="af4"/>
    <w:uiPriority w:val="99"/>
    <w:unhideWhenUsed/>
    <w:rsid w:val="00790EBA"/>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790EBA"/>
    <w:rPr>
      <w:rFonts w:eastAsiaTheme="minorEastAsia" w:cs="Times New Roman"/>
      <w:lang w:eastAsia="ru-RU"/>
    </w:rPr>
  </w:style>
  <w:style w:type="paragraph" w:styleId="af5">
    <w:name w:val="footer"/>
    <w:basedOn w:val="a"/>
    <w:link w:val="af6"/>
    <w:uiPriority w:val="99"/>
    <w:unhideWhenUsed/>
    <w:rsid w:val="00790EBA"/>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790EBA"/>
    <w:rPr>
      <w:rFonts w:eastAsiaTheme="minorEastAsia" w:cs="Times New Roman"/>
      <w:lang w:eastAsia="ru-RU"/>
    </w:rPr>
  </w:style>
  <w:style w:type="character" w:customStyle="1" w:styleId="22">
    <w:name w:val="Неразрешенное упоминание2"/>
    <w:basedOn w:val="a0"/>
    <w:uiPriority w:val="99"/>
    <w:semiHidden/>
    <w:unhideWhenUsed/>
    <w:rsid w:val="00DF5CD5"/>
    <w:rPr>
      <w:color w:val="605E5C"/>
      <w:shd w:val="clear" w:color="auto" w:fill="E1DFDD"/>
    </w:rPr>
  </w:style>
  <w:style w:type="table" w:customStyle="1" w:styleId="23">
    <w:name w:val="Сетка таблицы2"/>
    <w:basedOn w:val="a1"/>
    <w:next w:val="ac"/>
    <w:uiPriority w:val="39"/>
    <w:rsid w:val="001238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c"/>
    <w:uiPriority w:val="39"/>
    <w:rsid w:val="003B5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c"/>
    <w:uiPriority w:val="39"/>
    <w:rsid w:val="006712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c"/>
    <w:uiPriority w:val="39"/>
    <w:rsid w:val="00224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4F59E7"/>
    <w:rPr>
      <w:rFonts w:asciiTheme="majorHAnsi" w:eastAsiaTheme="majorEastAsia" w:hAnsiTheme="majorHAnsi" w:cstheme="majorBidi"/>
      <w:color w:val="2F5496" w:themeColor="accent1" w:themeShade="BF"/>
      <w:sz w:val="26"/>
      <w:szCs w:val="26"/>
      <w:lang w:eastAsia="ru-RU"/>
    </w:rPr>
  </w:style>
  <w:style w:type="table" w:customStyle="1" w:styleId="134">
    <w:name w:val="Сетка таблицы134"/>
    <w:basedOn w:val="a1"/>
    <w:next w:val="ac"/>
    <w:uiPriority w:val="39"/>
    <w:rsid w:val="00B822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Неразрешенное упоминание3"/>
    <w:basedOn w:val="a0"/>
    <w:uiPriority w:val="99"/>
    <w:semiHidden/>
    <w:unhideWhenUsed/>
    <w:rsid w:val="00D52D73"/>
    <w:rPr>
      <w:color w:val="605E5C"/>
      <w:shd w:val="clear" w:color="auto" w:fill="E1DFDD"/>
    </w:rPr>
  </w:style>
  <w:style w:type="character" w:customStyle="1" w:styleId="4">
    <w:name w:val="Неразрешенное упоминание4"/>
    <w:basedOn w:val="a0"/>
    <w:uiPriority w:val="99"/>
    <w:semiHidden/>
    <w:unhideWhenUsed/>
    <w:rsid w:val="00CB60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378207">
      <w:bodyDiv w:val="1"/>
      <w:marLeft w:val="0"/>
      <w:marRight w:val="0"/>
      <w:marTop w:val="0"/>
      <w:marBottom w:val="0"/>
      <w:divBdr>
        <w:top w:val="none" w:sz="0" w:space="0" w:color="auto"/>
        <w:left w:val="none" w:sz="0" w:space="0" w:color="auto"/>
        <w:bottom w:val="none" w:sz="0" w:space="0" w:color="auto"/>
        <w:right w:val="none" w:sz="0" w:space="0" w:color="auto"/>
      </w:divBdr>
    </w:div>
    <w:div w:id="430200798">
      <w:bodyDiv w:val="1"/>
      <w:marLeft w:val="0"/>
      <w:marRight w:val="0"/>
      <w:marTop w:val="0"/>
      <w:marBottom w:val="0"/>
      <w:divBdr>
        <w:top w:val="none" w:sz="0" w:space="0" w:color="auto"/>
        <w:left w:val="none" w:sz="0" w:space="0" w:color="auto"/>
        <w:bottom w:val="none" w:sz="0" w:space="0" w:color="auto"/>
        <w:right w:val="none" w:sz="0" w:space="0" w:color="auto"/>
      </w:divBdr>
    </w:div>
    <w:div w:id="582031352">
      <w:bodyDiv w:val="1"/>
      <w:marLeft w:val="0"/>
      <w:marRight w:val="0"/>
      <w:marTop w:val="0"/>
      <w:marBottom w:val="0"/>
      <w:divBdr>
        <w:top w:val="none" w:sz="0" w:space="0" w:color="auto"/>
        <w:left w:val="none" w:sz="0" w:space="0" w:color="auto"/>
        <w:bottom w:val="none" w:sz="0" w:space="0" w:color="auto"/>
        <w:right w:val="none" w:sz="0" w:space="0" w:color="auto"/>
      </w:divBdr>
    </w:div>
    <w:div w:id="621613419">
      <w:bodyDiv w:val="1"/>
      <w:marLeft w:val="0"/>
      <w:marRight w:val="0"/>
      <w:marTop w:val="0"/>
      <w:marBottom w:val="0"/>
      <w:divBdr>
        <w:top w:val="none" w:sz="0" w:space="0" w:color="auto"/>
        <w:left w:val="none" w:sz="0" w:space="0" w:color="auto"/>
        <w:bottom w:val="none" w:sz="0" w:space="0" w:color="auto"/>
        <w:right w:val="none" w:sz="0" w:space="0" w:color="auto"/>
      </w:divBdr>
    </w:div>
    <w:div w:id="647054400">
      <w:bodyDiv w:val="1"/>
      <w:marLeft w:val="0"/>
      <w:marRight w:val="0"/>
      <w:marTop w:val="0"/>
      <w:marBottom w:val="0"/>
      <w:divBdr>
        <w:top w:val="none" w:sz="0" w:space="0" w:color="auto"/>
        <w:left w:val="none" w:sz="0" w:space="0" w:color="auto"/>
        <w:bottom w:val="none" w:sz="0" w:space="0" w:color="auto"/>
        <w:right w:val="none" w:sz="0" w:space="0" w:color="auto"/>
      </w:divBdr>
    </w:div>
    <w:div w:id="694816799">
      <w:bodyDiv w:val="1"/>
      <w:marLeft w:val="0"/>
      <w:marRight w:val="0"/>
      <w:marTop w:val="0"/>
      <w:marBottom w:val="0"/>
      <w:divBdr>
        <w:top w:val="none" w:sz="0" w:space="0" w:color="auto"/>
        <w:left w:val="none" w:sz="0" w:space="0" w:color="auto"/>
        <w:bottom w:val="none" w:sz="0" w:space="0" w:color="auto"/>
        <w:right w:val="none" w:sz="0" w:space="0" w:color="auto"/>
      </w:divBdr>
    </w:div>
    <w:div w:id="948971041">
      <w:bodyDiv w:val="1"/>
      <w:marLeft w:val="0"/>
      <w:marRight w:val="0"/>
      <w:marTop w:val="0"/>
      <w:marBottom w:val="0"/>
      <w:divBdr>
        <w:top w:val="none" w:sz="0" w:space="0" w:color="auto"/>
        <w:left w:val="none" w:sz="0" w:space="0" w:color="auto"/>
        <w:bottom w:val="none" w:sz="0" w:space="0" w:color="auto"/>
        <w:right w:val="none" w:sz="0" w:space="0" w:color="auto"/>
      </w:divBdr>
    </w:div>
    <w:div w:id="1019543897">
      <w:bodyDiv w:val="1"/>
      <w:marLeft w:val="0"/>
      <w:marRight w:val="0"/>
      <w:marTop w:val="0"/>
      <w:marBottom w:val="0"/>
      <w:divBdr>
        <w:top w:val="none" w:sz="0" w:space="0" w:color="auto"/>
        <w:left w:val="none" w:sz="0" w:space="0" w:color="auto"/>
        <w:bottom w:val="none" w:sz="0" w:space="0" w:color="auto"/>
        <w:right w:val="none" w:sz="0" w:space="0" w:color="auto"/>
      </w:divBdr>
    </w:div>
    <w:div w:id="1053891343">
      <w:bodyDiv w:val="1"/>
      <w:marLeft w:val="0"/>
      <w:marRight w:val="0"/>
      <w:marTop w:val="0"/>
      <w:marBottom w:val="0"/>
      <w:divBdr>
        <w:top w:val="none" w:sz="0" w:space="0" w:color="auto"/>
        <w:left w:val="none" w:sz="0" w:space="0" w:color="auto"/>
        <w:bottom w:val="none" w:sz="0" w:space="0" w:color="auto"/>
        <w:right w:val="none" w:sz="0" w:space="0" w:color="auto"/>
      </w:divBdr>
    </w:div>
    <w:div w:id="1074545843">
      <w:bodyDiv w:val="1"/>
      <w:marLeft w:val="0"/>
      <w:marRight w:val="0"/>
      <w:marTop w:val="0"/>
      <w:marBottom w:val="0"/>
      <w:divBdr>
        <w:top w:val="none" w:sz="0" w:space="0" w:color="auto"/>
        <w:left w:val="none" w:sz="0" w:space="0" w:color="auto"/>
        <w:bottom w:val="none" w:sz="0" w:space="0" w:color="auto"/>
        <w:right w:val="none" w:sz="0" w:space="0" w:color="auto"/>
      </w:divBdr>
    </w:div>
    <w:div w:id="1165317355">
      <w:bodyDiv w:val="1"/>
      <w:marLeft w:val="0"/>
      <w:marRight w:val="0"/>
      <w:marTop w:val="0"/>
      <w:marBottom w:val="0"/>
      <w:divBdr>
        <w:top w:val="none" w:sz="0" w:space="0" w:color="auto"/>
        <w:left w:val="none" w:sz="0" w:space="0" w:color="auto"/>
        <w:bottom w:val="none" w:sz="0" w:space="0" w:color="auto"/>
        <w:right w:val="none" w:sz="0" w:space="0" w:color="auto"/>
      </w:divBdr>
    </w:div>
    <w:div w:id="1271743614">
      <w:bodyDiv w:val="1"/>
      <w:marLeft w:val="0"/>
      <w:marRight w:val="0"/>
      <w:marTop w:val="0"/>
      <w:marBottom w:val="0"/>
      <w:divBdr>
        <w:top w:val="none" w:sz="0" w:space="0" w:color="auto"/>
        <w:left w:val="none" w:sz="0" w:space="0" w:color="auto"/>
        <w:bottom w:val="none" w:sz="0" w:space="0" w:color="auto"/>
        <w:right w:val="none" w:sz="0" w:space="0" w:color="auto"/>
      </w:divBdr>
    </w:div>
    <w:div w:id="1369139762">
      <w:bodyDiv w:val="1"/>
      <w:marLeft w:val="0"/>
      <w:marRight w:val="0"/>
      <w:marTop w:val="0"/>
      <w:marBottom w:val="0"/>
      <w:divBdr>
        <w:top w:val="none" w:sz="0" w:space="0" w:color="auto"/>
        <w:left w:val="none" w:sz="0" w:space="0" w:color="auto"/>
        <w:bottom w:val="none" w:sz="0" w:space="0" w:color="auto"/>
        <w:right w:val="none" w:sz="0" w:space="0" w:color="auto"/>
      </w:divBdr>
    </w:div>
    <w:div w:id="1379820653">
      <w:bodyDiv w:val="1"/>
      <w:marLeft w:val="0"/>
      <w:marRight w:val="0"/>
      <w:marTop w:val="0"/>
      <w:marBottom w:val="0"/>
      <w:divBdr>
        <w:top w:val="none" w:sz="0" w:space="0" w:color="auto"/>
        <w:left w:val="none" w:sz="0" w:space="0" w:color="auto"/>
        <w:bottom w:val="none" w:sz="0" w:space="0" w:color="auto"/>
        <w:right w:val="none" w:sz="0" w:space="0" w:color="auto"/>
      </w:divBdr>
    </w:div>
    <w:div w:id="1385251260">
      <w:bodyDiv w:val="1"/>
      <w:marLeft w:val="0"/>
      <w:marRight w:val="0"/>
      <w:marTop w:val="0"/>
      <w:marBottom w:val="0"/>
      <w:divBdr>
        <w:top w:val="none" w:sz="0" w:space="0" w:color="auto"/>
        <w:left w:val="none" w:sz="0" w:space="0" w:color="auto"/>
        <w:bottom w:val="none" w:sz="0" w:space="0" w:color="auto"/>
        <w:right w:val="none" w:sz="0" w:space="0" w:color="auto"/>
      </w:divBdr>
    </w:div>
    <w:div w:id="1764305317">
      <w:bodyDiv w:val="1"/>
      <w:marLeft w:val="0"/>
      <w:marRight w:val="0"/>
      <w:marTop w:val="0"/>
      <w:marBottom w:val="0"/>
      <w:divBdr>
        <w:top w:val="none" w:sz="0" w:space="0" w:color="auto"/>
        <w:left w:val="none" w:sz="0" w:space="0" w:color="auto"/>
        <w:bottom w:val="none" w:sz="0" w:space="0" w:color="auto"/>
        <w:right w:val="none" w:sz="0" w:space="0" w:color="auto"/>
      </w:divBdr>
    </w:div>
    <w:div w:id="1764914977">
      <w:bodyDiv w:val="1"/>
      <w:marLeft w:val="0"/>
      <w:marRight w:val="0"/>
      <w:marTop w:val="0"/>
      <w:marBottom w:val="0"/>
      <w:divBdr>
        <w:top w:val="none" w:sz="0" w:space="0" w:color="auto"/>
        <w:left w:val="none" w:sz="0" w:space="0" w:color="auto"/>
        <w:bottom w:val="none" w:sz="0" w:space="0" w:color="auto"/>
        <w:right w:val="none" w:sz="0" w:space="0" w:color="auto"/>
      </w:divBdr>
    </w:div>
    <w:div w:id="1840151749">
      <w:bodyDiv w:val="1"/>
      <w:marLeft w:val="0"/>
      <w:marRight w:val="0"/>
      <w:marTop w:val="0"/>
      <w:marBottom w:val="0"/>
      <w:divBdr>
        <w:top w:val="none" w:sz="0" w:space="0" w:color="auto"/>
        <w:left w:val="none" w:sz="0" w:space="0" w:color="auto"/>
        <w:bottom w:val="none" w:sz="0" w:space="0" w:color="auto"/>
        <w:right w:val="none" w:sz="0" w:space="0" w:color="auto"/>
      </w:divBdr>
    </w:div>
    <w:div w:id="204578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uliya.Litvinenko@mvideo.ru" TargetMode="External"/><Relationship Id="rId13" Type="http://schemas.openxmlformats.org/officeDocument/2006/relationships/hyperlink" Target="https://www.e-disclosure.ru/portal/company.aspx?id=3836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disclosure.ru/portal/company.aspx?id=38369"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2727&amp;date=16.12.2021&amp;dst=570&amp;field=13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login.consultant.ru/link/?req=doc&amp;base=LAW&amp;n=389168&amp;date=16.12.2021&amp;dst=288&amp;field=134" TargetMode="External"/><Relationship Id="rId4" Type="http://schemas.openxmlformats.org/officeDocument/2006/relationships/settings" Target="settings.xml"/><Relationship Id="rId9" Type="http://schemas.openxmlformats.org/officeDocument/2006/relationships/hyperlink" Target="https://www.e-disclosure.ru/portal/company.aspx?id=38369" TargetMode="External"/><Relationship Id="rId14" Type="http://schemas.openxmlformats.org/officeDocument/2006/relationships/hyperlink" Target="https://www.e-disclosure.ru/portal/company.aspx?id=383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702D78-3368-4678-B365-1AADCD00C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41</Pages>
  <Words>15912</Words>
  <Characters>90699</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Шейко Артем Александрович</dc:creator>
  <cp:keywords/>
  <dc:description/>
  <cp:lastModifiedBy>Чернигина Надежда Викторовна</cp:lastModifiedBy>
  <cp:revision>7</cp:revision>
  <cp:lastPrinted>2024-09-11T11:35:00Z</cp:lastPrinted>
  <dcterms:created xsi:type="dcterms:W3CDTF">2024-09-24T13:15:00Z</dcterms:created>
  <dcterms:modified xsi:type="dcterms:W3CDTF">2024-09-25T07:58:00Z</dcterms:modified>
</cp:coreProperties>
</file>